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253" w:type="dxa"/>
        <w:tblLook w:val="01E0" w:firstRow="1" w:lastRow="1" w:firstColumn="1" w:lastColumn="1" w:noHBand="0" w:noVBand="0"/>
      </w:tblPr>
      <w:tblGrid>
        <w:gridCol w:w="5384"/>
      </w:tblGrid>
      <w:tr w:rsidR="00290CD1" w:rsidRPr="00B22148" w14:paraId="6E10BECE" w14:textId="77777777" w:rsidTr="001C2033">
        <w:trPr>
          <w:trHeight w:val="279"/>
        </w:trPr>
        <w:tc>
          <w:tcPr>
            <w:tcW w:w="5384" w:type="dxa"/>
            <w:hideMark/>
          </w:tcPr>
          <w:p w14:paraId="0D7F774F" w14:textId="551784E0" w:rsidR="00290CD1" w:rsidRPr="00B22148" w:rsidRDefault="00290CD1" w:rsidP="00772AC6">
            <w:pPr>
              <w:jc w:val="both"/>
              <w:rPr>
                <w:rFonts w:ascii="Tahoma" w:hAnsi="Tahoma" w:cs="Tahoma"/>
                <w:sz w:val="20"/>
              </w:rPr>
            </w:pPr>
            <w:r w:rsidRPr="00B22148">
              <w:rPr>
                <w:rFonts w:ascii="Tahoma" w:hAnsi="Tahoma" w:cs="Tahoma"/>
                <w:sz w:val="20"/>
              </w:rPr>
              <w:t>Приложен</w:t>
            </w:r>
            <w:r w:rsidR="00635B20" w:rsidRPr="00B22148">
              <w:rPr>
                <w:rFonts w:ascii="Tahoma" w:hAnsi="Tahoma" w:cs="Tahoma"/>
                <w:sz w:val="20"/>
              </w:rPr>
              <w:t>ие</w:t>
            </w:r>
            <w:r w:rsidRPr="00B22148">
              <w:rPr>
                <w:rFonts w:ascii="Tahoma" w:hAnsi="Tahoma" w:cs="Tahoma"/>
              </w:rPr>
              <w:t xml:space="preserve"> </w:t>
            </w:r>
            <w:r w:rsidRPr="00B22148">
              <w:rPr>
                <w:rFonts w:ascii="Tahoma" w:hAnsi="Tahoma" w:cs="Tahoma"/>
                <w:sz w:val="20"/>
              </w:rPr>
              <w:t>№1</w:t>
            </w:r>
          </w:p>
        </w:tc>
      </w:tr>
      <w:tr w:rsidR="00290CD1" w:rsidRPr="00B22148" w14:paraId="02C36D94" w14:textId="77777777" w:rsidTr="001C2033">
        <w:trPr>
          <w:trHeight w:val="197"/>
        </w:trPr>
        <w:tc>
          <w:tcPr>
            <w:tcW w:w="5384" w:type="dxa"/>
            <w:vAlign w:val="center"/>
            <w:hideMark/>
          </w:tcPr>
          <w:p w14:paraId="1AFD113F" w14:textId="77777777" w:rsidR="003325CD" w:rsidRDefault="00290CD1" w:rsidP="0041107E">
            <w:pPr>
              <w:jc w:val="both"/>
              <w:rPr>
                <w:rFonts w:ascii="Tahoma" w:hAnsi="Tahoma" w:cs="Tahoma"/>
                <w:sz w:val="20"/>
              </w:rPr>
            </w:pPr>
            <w:r w:rsidRPr="00B22148">
              <w:rPr>
                <w:rFonts w:ascii="Tahoma" w:hAnsi="Tahoma" w:cs="Tahoma"/>
                <w:sz w:val="20"/>
              </w:rPr>
              <w:t xml:space="preserve">к Договору теплоснабжения </w:t>
            </w:r>
            <w:r w:rsidR="003325CD">
              <w:rPr>
                <w:rFonts w:ascii="Tahoma" w:hAnsi="Tahoma" w:cs="Tahoma"/>
                <w:sz w:val="20"/>
              </w:rPr>
              <w:t>и поставки горячей воды</w:t>
            </w:r>
          </w:p>
          <w:p w14:paraId="1374CC04" w14:textId="5158BAAD" w:rsidR="00290CD1" w:rsidRPr="00B22148" w:rsidRDefault="00290CD1" w:rsidP="003325CD">
            <w:pPr>
              <w:jc w:val="both"/>
              <w:rPr>
                <w:rFonts w:ascii="Tahoma" w:hAnsi="Tahoma" w:cs="Tahoma"/>
                <w:sz w:val="20"/>
              </w:rPr>
            </w:pPr>
            <w:r w:rsidRPr="00B22148">
              <w:rPr>
                <w:rFonts w:ascii="Tahoma" w:hAnsi="Tahoma" w:cs="Tahoma"/>
                <w:sz w:val="20"/>
              </w:rPr>
              <w:t xml:space="preserve">№ _______________ </w:t>
            </w:r>
            <w:r w:rsidR="003325CD" w:rsidRPr="00B22148">
              <w:rPr>
                <w:rFonts w:ascii="Tahoma" w:hAnsi="Tahoma" w:cs="Tahoma"/>
                <w:sz w:val="20"/>
              </w:rPr>
              <w:t>от «___» __________ 20</w:t>
            </w:r>
            <w:r w:rsidR="003325CD" w:rsidRPr="00B22148">
              <w:rPr>
                <w:rFonts w:ascii="Tahoma" w:hAnsi="Tahoma" w:cs="Tahoma"/>
                <w:sz w:val="20"/>
                <w:lang w:val="en-US"/>
              </w:rPr>
              <w:t>____</w:t>
            </w:r>
            <w:r w:rsidR="003325CD" w:rsidRPr="00B22148">
              <w:rPr>
                <w:rFonts w:ascii="Tahoma" w:hAnsi="Tahoma" w:cs="Tahoma"/>
                <w:sz w:val="20"/>
              </w:rPr>
              <w:t xml:space="preserve"> г.</w:t>
            </w:r>
          </w:p>
        </w:tc>
      </w:tr>
    </w:tbl>
    <w:p w14:paraId="043B5C2E" w14:textId="77777777" w:rsidR="00290CD1" w:rsidRPr="00B22148" w:rsidRDefault="00290CD1" w:rsidP="002B2513">
      <w:pPr>
        <w:spacing w:before="360"/>
        <w:jc w:val="center"/>
        <w:rPr>
          <w:rFonts w:ascii="Tahoma" w:hAnsi="Tahoma" w:cs="Tahoma"/>
          <w:b/>
          <w:sz w:val="20"/>
        </w:rPr>
      </w:pPr>
      <w:r w:rsidRPr="00B22148">
        <w:rPr>
          <w:rFonts w:ascii="Tahoma" w:hAnsi="Tahoma" w:cs="Tahoma"/>
          <w:b/>
          <w:sz w:val="20"/>
        </w:rPr>
        <w:t>УСЛОВИЯ ТЕПЛОСНАБЖЕНИЯ</w:t>
      </w:r>
    </w:p>
    <w:p w14:paraId="4026044B" w14:textId="77777777" w:rsidR="00290CD1" w:rsidRPr="00B22148" w:rsidRDefault="00290CD1" w:rsidP="00A030B9">
      <w:pPr>
        <w:ind w:firstLine="709"/>
        <w:jc w:val="center"/>
        <w:rPr>
          <w:rFonts w:ascii="Tahoma" w:hAnsi="Tahoma" w:cs="Tahoma"/>
          <w:sz w:val="20"/>
        </w:rPr>
      </w:pPr>
    </w:p>
    <w:p w14:paraId="001DE7E7" w14:textId="104A47E0" w:rsidR="00E46C25" w:rsidRPr="00B22148" w:rsidRDefault="00E46C25" w:rsidP="00A030B9">
      <w:pPr>
        <w:ind w:firstLine="709"/>
        <w:jc w:val="both"/>
        <w:rPr>
          <w:rFonts w:ascii="Tahoma" w:hAnsi="Tahoma" w:cs="Tahoma"/>
          <w:b/>
          <w:sz w:val="20"/>
        </w:rPr>
      </w:pPr>
      <w:r w:rsidRPr="00B22148">
        <w:rPr>
          <w:rFonts w:ascii="Tahoma" w:hAnsi="Tahoma" w:cs="Tahoma"/>
          <w:b/>
          <w:sz w:val="20"/>
        </w:rPr>
        <w:t>1 РАЗДЕЛ: ОБЩИЙ</w:t>
      </w:r>
    </w:p>
    <w:p w14:paraId="4C57CF3F" w14:textId="05309061" w:rsidR="00E46C25" w:rsidRPr="00B22148" w:rsidRDefault="00E46C25" w:rsidP="00A030B9">
      <w:pPr>
        <w:ind w:firstLine="709"/>
        <w:jc w:val="both"/>
        <w:rPr>
          <w:rFonts w:ascii="Tahoma" w:hAnsi="Tahoma" w:cs="Tahoma"/>
          <w:b/>
          <w:sz w:val="20"/>
        </w:rPr>
      </w:pPr>
      <w:r w:rsidRPr="00B22148">
        <w:rPr>
          <w:rFonts w:ascii="Tahoma" w:hAnsi="Tahoma" w:cs="Tahoma"/>
          <w:b/>
          <w:sz w:val="20"/>
        </w:rPr>
        <w:t>1.1. Условия и договор</w:t>
      </w:r>
    </w:p>
    <w:p w14:paraId="421ACD10" w14:textId="02FE1447" w:rsidR="00BB300D" w:rsidRPr="00B22148" w:rsidRDefault="00E46C25" w:rsidP="00BB300D">
      <w:pPr>
        <w:pStyle w:val="SLH2PlainSimplawyer"/>
        <w:numPr>
          <w:ilvl w:val="0"/>
          <w:numId w:val="0"/>
        </w:numPr>
        <w:ind w:left="885"/>
        <w:rPr>
          <w:lang w:val="ru-RU"/>
        </w:rPr>
      </w:pPr>
      <w:r w:rsidRPr="00B22148">
        <w:rPr>
          <w:rFonts w:cs="Tahoma"/>
          <w:lang w:val="ru-RU"/>
        </w:rPr>
        <w:t>1.1.1.</w:t>
      </w:r>
      <w:bookmarkStart w:id="0" w:name="_Toc472518674"/>
      <w:r w:rsidR="00BB300D" w:rsidRPr="00B22148">
        <w:rPr>
          <w:lang w:val="ru-RU"/>
        </w:rPr>
        <w:t xml:space="preserve"> Отношения между Потребителем и Теплоснабжающей организацией регулируют эти правила (далее — </w:t>
      </w:r>
      <w:r w:rsidR="00BB300D" w:rsidRPr="00B22148">
        <w:rPr>
          <w:b/>
          <w:lang w:val="ru-RU"/>
        </w:rPr>
        <w:t>Условия</w:t>
      </w:r>
      <w:r w:rsidR="00BB300D" w:rsidRPr="00B22148">
        <w:rPr>
          <w:lang w:val="ru-RU"/>
        </w:rPr>
        <w:t>) и договор, заключённый между сторонами (далее</w:t>
      </w:r>
      <w:r w:rsidR="00BB300D" w:rsidRPr="00B22148">
        <w:t> </w:t>
      </w:r>
      <w:r w:rsidR="00BB300D" w:rsidRPr="00B22148">
        <w:rPr>
          <w:lang w:val="ru-RU"/>
        </w:rPr>
        <w:t xml:space="preserve">— </w:t>
      </w:r>
      <w:r w:rsidR="00BB300D" w:rsidRPr="00B22148">
        <w:rPr>
          <w:b/>
          <w:lang w:val="ru-RU"/>
        </w:rPr>
        <w:t>Договор</w:t>
      </w:r>
      <w:r w:rsidR="00BB300D" w:rsidRPr="00B22148">
        <w:rPr>
          <w:lang w:val="ru-RU"/>
        </w:rPr>
        <w:t>).</w:t>
      </w:r>
      <w:bookmarkEnd w:id="0"/>
      <w:r w:rsidR="00BB300D" w:rsidRPr="00B22148">
        <w:rPr>
          <w:lang w:val="ru-RU"/>
        </w:rPr>
        <w:t xml:space="preserve"> Условия имеют обязательный характер для сторон договора.</w:t>
      </w:r>
    </w:p>
    <w:p w14:paraId="57670178" w14:textId="34A83958" w:rsidR="00BB300D" w:rsidRPr="00B22148" w:rsidRDefault="00BB300D" w:rsidP="00BB300D">
      <w:pPr>
        <w:pStyle w:val="SLH2PlainSimplawyer"/>
        <w:numPr>
          <w:ilvl w:val="0"/>
          <w:numId w:val="0"/>
        </w:numPr>
        <w:ind w:left="885"/>
        <w:jc w:val="both"/>
        <w:rPr>
          <w:lang w:val="ru-RU"/>
        </w:rPr>
      </w:pPr>
      <w:bookmarkStart w:id="1" w:name="_Toc472518675"/>
      <w:r w:rsidRPr="00B22148">
        <w:rPr>
          <w:lang w:val="ru-RU"/>
        </w:rPr>
        <w:t>1.1.2. Положения Договора дополняют Условия (если иное не определено в</w:t>
      </w:r>
      <w:r w:rsidRPr="00B22148">
        <w:t> </w:t>
      </w:r>
      <w:r w:rsidRPr="00B22148">
        <w:rPr>
          <w:lang w:val="ru-RU"/>
        </w:rPr>
        <w:t>Условиях). Если Договор и Условия противоречат друг другу, Договор имеет преимущество в части противоречия.</w:t>
      </w:r>
      <w:bookmarkEnd w:id="1"/>
    </w:p>
    <w:p w14:paraId="1081BFCB" w14:textId="076561D6" w:rsidR="001C3C60" w:rsidRPr="00B22148" w:rsidRDefault="001C3C60" w:rsidP="00BB300D">
      <w:pPr>
        <w:pStyle w:val="SLH2PlainSimplawyer"/>
        <w:numPr>
          <w:ilvl w:val="0"/>
          <w:numId w:val="0"/>
        </w:numPr>
        <w:ind w:left="885"/>
        <w:jc w:val="both"/>
        <w:rPr>
          <w:lang w:val="ru-RU"/>
        </w:rPr>
      </w:pPr>
      <w:r w:rsidRPr="00B22148">
        <w:rPr>
          <w:rFonts w:cs="Tahoma"/>
          <w:lang w:val="ru-RU"/>
        </w:rPr>
        <w:t>1.</w:t>
      </w:r>
      <w:r w:rsidR="00E46C25" w:rsidRPr="00B22148">
        <w:rPr>
          <w:rFonts w:cs="Tahoma"/>
          <w:lang w:val="ru-RU"/>
        </w:rPr>
        <w:t>1</w:t>
      </w:r>
      <w:r w:rsidRPr="00B22148">
        <w:rPr>
          <w:rFonts w:cs="Tahoma"/>
          <w:lang w:val="ru-RU"/>
        </w:rPr>
        <w:t>.</w:t>
      </w:r>
      <w:r w:rsidR="00E46C25" w:rsidRPr="00B22148">
        <w:rPr>
          <w:rFonts w:cs="Tahoma"/>
          <w:lang w:val="ru-RU"/>
        </w:rPr>
        <w:t>3.</w:t>
      </w:r>
      <w:r w:rsidRPr="00B22148">
        <w:rPr>
          <w:rFonts w:cs="Tahoma"/>
          <w:lang w:val="ru-RU"/>
        </w:rPr>
        <w:t xml:space="preserve"> Используемые в Договоре термины:</w:t>
      </w:r>
    </w:p>
    <w:p w14:paraId="26911939" w14:textId="4F2AA461" w:rsidR="00F85CA6" w:rsidRDefault="00F85CA6" w:rsidP="00BB300D">
      <w:pPr>
        <w:pStyle w:val="SLH2PlainSimplawyer"/>
        <w:numPr>
          <w:ilvl w:val="0"/>
          <w:numId w:val="0"/>
        </w:numPr>
        <w:ind w:left="885"/>
        <w:jc w:val="both"/>
        <w:rPr>
          <w:rFonts w:cs="Tahoma"/>
          <w:lang w:val="ru-RU"/>
        </w:rPr>
      </w:pPr>
      <w:r w:rsidRPr="00B22148">
        <w:rPr>
          <w:lang w:val="ru-RU"/>
        </w:rPr>
        <w:t>Автоматизированная</w:t>
      </w:r>
      <w:r w:rsidRPr="00B22148">
        <w:rPr>
          <w:rFonts w:cs="Tahoma"/>
          <w:lang w:val="ru-RU"/>
        </w:rPr>
        <w:t xml:space="preserve"> информационно-измерительная система учета тепловой энергии и теплоносителя (АИИС) – автоматизированная система дистанционного съема показаний учета тепловой энергии.</w:t>
      </w:r>
    </w:p>
    <w:p w14:paraId="31F10DDB" w14:textId="51D5AB1B" w:rsidR="0065569E" w:rsidRPr="00B22148" w:rsidRDefault="0065569E" w:rsidP="00BB300D">
      <w:pPr>
        <w:pStyle w:val="SLH2PlainSimplawyer"/>
        <w:numPr>
          <w:ilvl w:val="0"/>
          <w:numId w:val="0"/>
        </w:numPr>
        <w:ind w:left="885"/>
        <w:jc w:val="both"/>
        <w:rPr>
          <w:rFonts w:cs="Tahoma"/>
          <w:lang w:val="ru-RU"/>
        </w:rPr>
      </w:pPr>
      <w:r>
        <w:rPr>
          <w:rFonts w:cs="Tahoma"/>
          <w:lang w:val="ru-RU"/>
        </w:rPr>
        <w:t>УСПД – устройство сбора и передачи данных.</w:t>
      </w:r>
    </w:p>
    <w:p w14:paraId="3EFD13F3" w14:textId="279DB9A8" w:rsidR="00E46C25" w:rsidRPr="00B22148" w:rsidRDefault="00E46C25" w:rsidP="0041107E">
      <w:pPr>
        <w:spacing w:before="120" w:after="120"/>
        <w:ind w:firstLine="709"/>
        <w:jc w:val="both"/>
        <w:rPr>
          <w:rFonts w:ascii="Tahoma" w:hAnsi="Tahoma" w:cs="Tahoma"/>
          <w:b/>
          <w:sz w:val="20"/>
        </w:rPr>
      </w:pPr>
      <w:r w:rsidRPr="00B22148">
        <w:rPr>
          <w:rFonts w:ascii="Tahoma" w:hAnsi="Tahoma" w:cs="Tahoma"/>
          <w:b/>
          <w:sz w:val="20"/>
        </w:rPr>
        <w:t xml:space="preserve">1.2. </w:t>
      </w:r>
      <w:r w:rsidR="00C119B5" w:rsidRPr="00B22148">
        <w:rPr>
          <w:rFonts w:ascii="Tahoma" w:hAnsi="Tahoma" w:cs="Tahoma"/>
          <w:b/>
          <w:sz w:val="20"/>
        </w:rPr>
        <w:t>Условия подачи</w:t>
      </w:r>
      <w:r w:rsidRPr="00B22148">
        <w:rPr>
          <w:rFonts w:ascii="Tahoma" w:hAnsi="Tahoma" w:cs="Tahoma"/>
          <w:b/>
          <w:sz w:val="20"/>
        </w:rPr>
        <w:t xml:space="preserve"> </w:t>
      </w:r>
      <w:r w:rsidR="003325CD">
        <w:rPr>
          <w:rFonts w:ascii="Tahoma" w:hAnsi="Tahoma" w:cs="Tahoma"/>
          <w:b/>
          <w:sz w:val="20"/>
        </w:rPr>
        <w:t>энергетических ресурсов</w:t>
      </w:r>
    </w:p>
    <w:p w14:paraId="2DFA979B" w14:textId="3627CEC3" w:rsidR="00E46C25" w:rsidRPr="00B22148" w:rsidRDefault="00E46C25" w:rsidP="00C119B5">
      <w:pPr>
        <w:pStyle w:val="SLH2PlainSimplawyer"/>
        <w:numPr>
          <w:ilvl w:val="0"/>
          <w:numId w:val="0"/>
        </w:numPr>
        <w:ind w:left="885"/>
        <w:jc w:val="both"/>
        <w:rPr>
          <w:rFonts w:cs="Tahoma"/>
          <w:lang w:val="ru-RU"/>
        </w:rPr>
      </w:pPr>
      <w:r w:rsidRPr="00B22148">
        <w:rPr>
          <w:rFonts w:cs="Tahoma"/>
          <w:lang w:val="ru-RU"/>
        </w:rPr>
        <w:t>1.2</w:t>
      </w:r>
      <w:r w:rsidR="00C119B5" w:rsidRPr="00B22148">
        <w:rPr>
          <w:rFonts w:cs="Tahoma"/>
          <w:lang w:val="ru-RU"/>
        </w:rPr>
        <w:t>.1. Теплоснабжающая организация п</w:t>
      </w:r>
      <w:r w:rsidRPr="00B22148">
        <w:rPr>
          <w:rFonts w:cs="Tahoma"/>
          <w:lang w:val="ru-RU"/>
        </w:rPr>
        <w:t xml:space="preserve">одает </w:t>
      </w:r>
      <w:r w:rsidR="003325CD">
        <w:rPr>
          <w:rFonts w:cs="Tahoma"/>
          <w:lang w:val="ru-RU"/>
        </w:rPr>
        <w:t>энергетические ресурсы</w:t>
      </w:r>
      <w:r w:rsidRPr="00B22148">
        <w:rPr>
          <w:rFonts w:cs="Tahoma"/>
          <w:lang w:val="ru-RU"/>
        </w:rPr>
        <w:t xml:space="preserve"> Потребителю в точки поставки, указанные в акте разграничения балансовой принадлежности тепловых сетей и эксплуатационной ответственности (Приложение №3 к настоящему Договору).</w:t>
      </w:r>
    </w:p>
    <w:p w14:paraId="0196DFF1" w14:textId="7E030542" w:rsidR="00E46C25" w:rsidRPr="00B22148" w:rsidRDefault="00E46C25" w:rsidP="00BB300D">
      <w:pPr>
        <w:pStyle w:val="SLH2PlainSimplawyer"/>
        <w:numPr>
          <w:ilvl w:val="0"/>
          <w:numId w:val="0"/>
        </w:numPr>
        <w:ind w:left="885"/>
        <w:jc w:val="both"/>
        <w:rPr>
          <w:rFonts w:cs="Tahoma"/>
          <w:lang w:val="ru-RU"/>
        </w:rPr>
      </w:pPr>
      <w:r w:rsidRPr="00B22148">
        <w:rPr>
          <w:rFonts w:cs="Tahoma"/>
          <w:lang w:val="ru-RU"/>
        </w:rPr>
        <w:t>Сведения об объектах Потребителя приведены в Приложении №4 к настоящему Договору.</w:t>
      </w:r>
    </w:p>
    <w:p w14:paraId="2FCB4662" w14:textId="38877815" w:rsidR="00E46C25" w:rsidRPr="00B22148" w:rsidRDefault="00C119B5" w:rsidP="00C119B5">
      <w:pPr>
        <w:pStyle w:val="SLH2PlainSimplawyer"/>
        <w:numPr>
          <w:ilvl w:val="0"/>
          <w:numId w:val="0"/>
        </w:numPr>
        <w:ind w:left="885"/>
        <w:jc w:val="both"/>
        <w:rPr>
          <w:rFonts w:cs="Tahoma"/>
          <w:lang w:val="ru-RU"/>
        </w:rPr>
      </w:pPr>
      <w:r w:rsidRPr="00B22148">
        <w:rPr>
          <w:rFonts w:cs="Tahoma"/>
          <w:lang w:val="ru-RU"/>
        </w:rPr>
        <w:t>1.2.2. Потребитель о</w:t>
      </w:r>
      <w:r w:rsidR="00E46C25" w:rsidRPr="00B22148">
        <w:rPr>
          <w:rFonts w:cs="Tahoma"/>
          <w:lang w:val="ru-RU"/>
        </w:rPr>
        <w:t xml:space="preserve">беспечивает прием, учет, рациональное использование </w:t>
      </w:r>
      <w:r w:rsidR="003325CD">
        <w:rPr>
          <w:rFonts w:cs="Tahoma"/>
          <w:lang w:val="ru-RU"/>
        </w:rPr>
        <w:t>энергетических ресурсов</w:t>
      </w:r>
      <w:r w:rsidR="00E46C25" w:rsidRPr="00B22148">
        <w:rPr>
          <w:rFonts w:cs="Tahoma"/>
          <w:lang w:val="ru-RU"/>
        </w:rPr>
        <w:t xml:space="preserve">, получаемых в точках поставки от Теплоснабжающей организации в соответствии с планируемыми объемами потребления </w:t>
      </w:r>
      <w:r w:rsidR="003325CD">
        <w:rPr>
          <w:rFonts w:cs="Tahoma"/>
          <w:lang w:val="ru-RU"/>
        </w:rPr>
        <w:t>энергетических ресурсов</w:t>
      </w:r>
      <w:r w:rsidR="00E46C25" w:rsidRPr="00B22148">
        <w:rPr>
          <w:rFonts w:cs="Tahoma"/>
          <w:lang w:val="ru-RU"/>
        </w:rPr>
        <w:t>, согласованными Сторонами в Приложении №2 к настоящему Договору,</w:t>
      </w:r>
      <w:r w:rsidR="00E46C25" w:rsidRPr="00B22148" w:rsidDel="006A2DA9">
        <w:rPr>
          <w:rFonts w:cs="Tahoma"/>
          <w:lang w:val="ru-RU"/>
        </w:rPr>
        <w:t xml:space="preserve"> </w:t>
      </w:r>
      <w:r w:rsidR="00E46C25" w:rsidRPr="00B22148">
        <w:rPr>
          <w:rFonts w:cs="Tahoma"/>
          <w:lang w:val="ru-RU"/>
        </w:rPr>
        <w:t>и максимумами тепловых нагрузок, предусмотренными в Приложении №4 к настоящему Договору.</w:t>
      </w:r>
    </w:p>
    <w:p w14:paraId="57018C23" w14:textId="163BAE86" w:rsidR="00FF259C" w:rsidRPr="00B22148" w:rsidRDefault="00FF259C" w:rsidP="00FF259C">
      <w:pPr>
        <w:pStyle w:val="SLH2PlainSimplawyer"/>
        <w:numPr>
          <w:ilvl w:val="0"/>
          <w:numId w:val="0"/>
        </w:numPr>
        <w:ind w:left="885"/>
        <w:jc w:val="both"/>
        <w:rPr>
          <w:rFonts w:cs="Tahoma"/>
          <w:lang w:val="ru-RU"/>
        </w:rPr>
      </w:pPr>
      <w:r w:rsidRPr="00B22148">
        <w:rPr>
          <w:rFonts w:cs="Tahoma"/>
          <w:lang w:val="ru-RU"/>
        </w:rPr>
        <w:t xml:space="preserve">1.2.3. Поставка Потребителю тепловой энергии и теплоносителя на цели отопления осуществляется в пределах отопительного периода, начало и окончание которого устанавливается в соответствии действующим законодательством </w:t>
      </w:r>
      <w:r w:rsidR="002133C3">
        <w:rPr>
          <w:rFonts w:cs="Tahoma"/>
          <w:lang w:val="ru-RU"/>
        </w:rPr>
        <w:t xml:space="preserve">РФ </w:t>
      </w:r>
      <w:r w:rsidRPr="00B22148">
        <w:rPr>
          <w:rFonts w:cs="Tahoma"/>
          <w:lang w:val="ru-RU"/>
        </w:rPr>
        <w:t>с учетом климатических данных. За пределами каждого установленного отопительного периода Теплоснабжающая организация не несет обязанности поставлять Потребителю тепловую энергию на цели отопления, если иное не будет установлено дополнительным соглашением Сторон.</w:t>
      </w:r>
    </w:p>
    <w:p w14:paraId="7169FF6A" w14:textId="6152E308" w:rsidR="00FF259C" w:rsidRPr="00B22148" w:rsidRDefault="00FF259C" w:rsidP="00FF259C">
      <w:pPr>
        <w:pStyle w:val="SLH2PlainSimplawyer"/>
        <w:numPr>
          <w:ilvl w:val="0"/>
          <w:numId w:val="0"/>
        </w:numPr>
        <w:ind w:left="885"/>
        <w:jc w:val="both"/>
        <w:rPr>
          <w:rFonts w:cs="Tahoma"/>
          <w:lang w:val="ru-RU"/>
        </w:rPr>
      </w:pPr>
      <w:r w:rsidRPr="00B22148">
        <w:rPr>
          <w:rFonts w:cs="Tahoma"/>
          <w:lang w:val="ru-RU"/>
        </w:rPr>
        <w:t xml:space="preserve">1.2.4. Поставка Потребителю </w:t>
      </w:r>
      <w:r w:rsidR="003325CD">
        <w:rPr>
          <w:rFonts w:cs="Tahoma"/>
          <w:lang w:val="ru-RU"/>
        </w:rPr>
        <w:t xml:space="preserve">горячей воды осуществляется </w:t>
      </w:r>
      <w:r w:rsidR="003325CD" w:rsidRPr="00941ACF">
        <w:rPr>
          <w:rFonts w:cs="Tahoma"/>
          <w:lang w:val="ru-RU"/>
        </w:rPr>
        <w:t>круглогодично</w:t>
      </w:r>
      <w:r w:rsidR="00941ACF" w:rsidRPr="00941ACF">
        <w:rPr>
          <w:rFonts w:cs="Tahoma"/>
          <w:lang w:val="ru-RU"/>
        </w:rPr>
        <w:t>, либо в отопительный период</w:t>
      </w:r>
      <w:r w:rsidR="003325CD" w:rsidRPr="00941ACF">
        <w:rPr>
          <w:rFonts w:cs="Tahoma"/>
          <w:lang w:val="ru-RU"/>
        </w:rPr>
        <w:t>,</w:t>
      </w:r>
      <w:r w:rsidR="00941ACF" w:rsidRPr="00941ACF">
        <w:rPr>
          <w:rFonts w:cs="Tahoma"/>
          <w:lang w:val="ru-RU"/>
        </w:rPr>
        <w:t xml:space="preserve"> если данное условие предусмотрено </w:t>
      </w:r>
      <w:r w:rsidR="00DB06A4" w:rsidRPr="00DB06A4">
        <w:rPr>
          <w:rFonts w:cs="Tahoma"/>
          <w:lang w:val="ru-RU"/>
        </w:rPr>
        <w:t>требованиями технической документации и иными обязательными требованиями</w:t>
      </w:r>
      <w:r w:rsidR="002E2274" w:rsidRPr="002E2274">
        <w:rPr>
          <w:rFonts w:cs="Tahoma"/>
          <w:lang w:val="ru-RU"/>
        </w:rPr>
        <w:t>.</w:t>
      </w:r>
      <w:r w:rsidR="003325CD">
        <w:rPr>
          <w:rFonts w:cs="Tahoma"/>
          <w:lang w:val="ru-RU"/>
        </w:rPr>
        <w:t xml:space="preserve"> </w:t>
      </w:r>
      <w:r w:rsidR="002E2274">
        <w:rPr>
          <w:rFonts w:cs="Tahoma"/>
          <w:lang w:val="ru-RU"/>
        </w:rPr>
        <w:t>Поставка потреб</w:t>
      </w:r>
      <w:r w:rsidR="003325CD">
        <w:rPr>
          <w:rFonts w:cs="Tahoma"/>
          <w:lang w:val="ru-RU"/>
        </w:rPr>
        <w:t>и</w:t>
      </w:r>
      <w:r w:rsidR="002E2274">
        <w:rPr>
          <w:rFonts w:cs="Tahoma"/>
          <w:lang w:val="ru-RU"/>
        </w:rPr>
        <w:t>телю горячей воды</w:t>
      </w:r>
      <w:r w:rsidRPr="00B22148">
        <w:rPr>
          <w:rFonts w:cs="Tahoma"/>
          <w:lang w:val="ru-RU"/>
        </w:rPr>
        <w:t xml:space="preserve"> может быть приостановлена на период проведения плановых ремонтных работ, сроки проведения которых определяются в соответствии с требованиями действующих нормативно-правовых актов.</w:t>
      </w:r>
    </w:p>
    <w:p w14:paraId="182236B7" w14:textId="383FBBFF" w:rsidR="00E46C25" w:rsidRPr="00B22148" w:rsidRDefault="00E46C25" w:rsidP="0041107E">
      <w:pPr>
        <w:spacing w:before="120" w:after="120"/>
        <w:ind w:firstLine="709"/>
        <w:jc w:val="both"/>
        <w:rPr>
          <w:rFonts w:ascii="Tahoma" w:hAnsi="Tahoma" w:cs="Tahoma"/>
          <w:b/>
          <w:sz w:val="20"/>
        </w:rPr>
      </w:pPr>
      <w:r w:rsidRPr="00B22148">
        <w:rPr>
          <w:rFonts w:ascii="Tahoma" w:hAnsi="Tahoma" w:cs="Tahoma"/>
          <w:b/>
          <w:sz w:val="20"/>
        </w:rPr>
        <w:t xml:space="preserve">2 РАЗДЕЛ: </w:t>
      </w:r>
      <w:r w:rsidR="0041107E" w:rsidRPr="00B22148">
        <w:rPr>
          <w:rFonts w:ascii="Tahoma" w:hAnsi="Tahoma" w:cs="Tahoma"/>
          <w:b/>
          <w:sz w:val="20"/>
        </w:rPr>
        <w:t xml:space="preserve">ПОРЯДОК ОПРЕДЕЛЕНИЯ ОБЪЕМА </w:t>
      </w:r>
      <w:r w:rsidR="00D52E9D">
        <w:rPr>
          <w:rFonts w:ascii="Tahoma" w:hAnsi="Tahoma" w:cs="Tahoma"/>
          <w:b/>
          <w:sz w:val="20"/>
        </w:rPr>
        <w:t>ЭНЕРГЕТИЧЕСКИХ РЕСУРСОВ</w:t>
      </w:r>
      <w:r w:rsidR="0041107E" w:rsidRPr="00B22148">
        <w:rPr>
          <w:rFonts w:ascii="Tahoma" w:hAnsi="Tahoma" w:cs="Tahoma"/>
          <w:b/>
          <w:sz w:val="20"/>
        </w:rPr>
        <w:t>, ПОСТАВЛЕННОГО ПОТРЕБИТЕЛЮ</w:t>
      </w:r>
      <w:r w:rsidRPr="00B22148">
        <w:rPr>
          <w:rFonts w:ascii="Tahoma" w:hAnsi="Tahoma" w:cs="Tahoma"/>
          <w:b/>
          <w:sz w:val="20"/>
        </w:rPr>
        <w:t>. ПРИБОРЫ УЧЕТА</w:t>
      </w:r>
    </w:p>
    <w:p w14:paraId="0F0AAFE3" w14:textId="3078A444" w:rsidR="0041107E" w:rsidRPr="00B22148" w:rsidRDefault="0041107E" w:rsidP="0041107E">
      <w:pPr>
        <w:spacing w:before="120" w:after="120"/>
        <w:ind w:firstLine="709"/>
        <w:jc w:val="both"/>
        <w:rPr>
          <w:rFonts w:ascii="Tahoma" w:hAnsi="Tahoma" w:cs="Tahoma"/>
          <w:b/>
          <w:sz w:val="20"/>
        </w:rPr>
      </w:pPr>
      <w:r w:rsidRPr="00B22148">
        <w:rPr>
          <w:rFonts w:ascii="Tahoma" w:hAnsi="Tahoma" w:cs="Tahoma"/>
          <w:b/>
          <w:sz w:val="20"/>
        </w:rPr>
        <w:t xml:space="preserve">2.1. Порядок определения планируемого объема потребления </w:t>
      </w:r>
      <w:r w:rsidR="00D52E9D">
        <w:rPr>
          <w:rFonts w:ascii="Tahoma" w:hAnsi="Tahoma" w:cs="Tahoma"/>
          <w:b/>
          <w:sz w:val="20"/>
        </w:rPr>
        <w:t>энергетических ресурсов</w:t>
      </w:r>
    </w:p>
    <w:p w14:paraId="2E3D2D79" w14:textId="0BF31502" w:rsidR="0041107E" w:rsidRDefault="0041107E" w:rsidP="00BB300D">
      <w:pPr>
        <w:pStyle w:val="SLH2PlainSimplawyer"/>
        <w:numPr>
          <w:ilvl w:val="0"/>
          <w:numId w:val="0"/>
        </w:numPr>
        <w:ind w:left="885"/>
        <w:jc w:val="both"/>
        <w:rPr>
          <w:rFonts w:cs="Tahoma"/>
          <w:lang w:val="ru-RU"/>
        </w:rPr>
      </w:pPr>
      <w:r w:rsidRPr="00B22148">
        <w:rPr>
          <w:rFonts w:cs="Tahoma"/>
          <w:lang w:val="ru-RU"/>
        </w:rPr>
        <w:t xml:space="preserve">Планируемый объем потребления </w:t>
      </w:r>
      <w:r w:rsidR="00D52E9D">
        <w:rPr>
          <w:rFonts w:cs="Tahoma"/>
          <w:lang w:val="ru-RU"/>
        </w:rPr>
        <w:t>энергетических ресурсов</w:t>
      </w:r>
      <w:r w:rsidRPr="00B22148">
        <w:rPr>
          <w:rFonts w:cs="Tahoma"/>
          <w:lang w:val="ru-RU"/>
        </w:rPr>
        <w:t xml:space="preserve"> определяется исходя из максимальных тепловых нагрузок, указанных в Приложении №</w:t>
      </w:r>
      <w:r w:rsidR="00AE536E" w:rsidRPr="00B22148">
        <w:rPr>
          <w:rFonts w:cs="Tahoma"/>
          <w:lang w:val="ru-RU"/>
        </w:rPr>
        <w:t>4</w:t>
      </w:r>
      <w:r w:rsidRPr="00B22148">
        <w:rPr>
          <w:rFonts w:cs="Tahoma"/>
          <w:lang w:val="ru-RU"/>
        </w:rPr>
        <w:t xml:space="preserve"> к настоящему Договору, и указан в Приложении №</w:t>
      </w:r>
      <w:r w:rsidR="00AE536E" w:rsidRPr="00B22148">
        <w:rPr>
          <w:rFonts w:cs="Tahoma"/>
          <w:lang w:val="ru-RU"/>
        </w:rPr>
        <w:t>2</w:t>
      </w:r>
      <w:r w:rsidRPr="00B22148">
        <w:rPr>
          <w:rFonts w:cs="Tahoma"/>
          <w:lang w:val="ru-RU"/>
        </w:rPr>
        <w:t xml:space="preserve"> к настоящему Договору.</w:t>
      </w:r>
    </w:p>
    <w:p w14:paraId="0779B0B7" w14:textId="0CB73740" w:rsidR="00031E5E" w:rsidRPr="00B22148" w:rsidRDefault="00031E5E" w:rsidP="00BB300D">
      <w:pPr>
        <w:pStyle w:val="SLH2PlainSimplawyer"/>
        <w:numPr>
          <w:ilvl w:val="0"/>
          <w:numId w:val="0"/>
        </w:numPr>
        <w:ind w:left="885"/>
        <w:jc w:val="both"/>
        <w:rPr>
          <w:rFonts w:cs="Tahoma"/>
          <w:lang w:val="ru-RU"/>
        </w:rPr>
      </w:pPr>
      <w:r w:rsidRPr="00B22148">
        <w:rPr>
          <w:rFonts w:cs="Tahoma"/>
          <w:lang w:val="ru-RU"/>
        </w:rPr>
        <w:lastRenderedPageBreak/>
        <w:t>Потребитель имеет право н</w:t>
      </w:r>
      <w:r w:rsidRPr="00B22148">
        <w:rPr>
          <w:rFonts w:eastAsia="Calibri" w:cs="Tahoma"/>
          <w:lang w:val="ru-RU"/>
        </w:rPr>
        <w:t xml:space="preserve">аправить заявку на изменение порядка определения </w:t>
      </w:r>
      <w:r>
        <w:rPr>
          <w:rFonts w:eastAsia="Calibri" w:cs="Tahoma"/>
          <w:lang w:val="ru-RU"/>
        </w:rPr>
        <w:t xml:space="preserve">такого </w:t>
      </w:r>
      <w:r w:rsidRPr="00B22148">
        <w:rPr>
          <w:rFonts w:eastAsia="Calibri" w:cs="Tahoma"/>
          <w:lang w:val="ru-RU"/>
        </w:rPr>
        <w:t xml:space="preserve">объема потребления </w:t>
      </w:r>
      <w:r>
        <w:rPr>
          <w:rFonts w:eastAsia="Calibri" w:cs="Tahoma"/>
          <w:lang w:val="ru-RU"/>
        </w:rPr>
        <w:t>энергетических ресурсов</w:t>
      </w:r>
      <w:r w:rsidRPr="00B22148">
        <w:rPr>
          <w:rFonts w:eastAsia="Calibri" w:cs="Tahoma"/>
          <w:lang w:val="ru-RU"/>
        </w:rPr>
        <w:t xml:space="preserve"> не менее чем за 90 дней до окончания срока действия настоящего Договора, при наличии оснований, предусмотренных законодательством РФ.</w:t>
      </w:r>
    </w:p>
    <w:p w14:paraId="19351031" w14:textId="71774D16" w:rsidR="0041107E" w:rsidRPr="00B22148" w:rsidRDefault="0041107E" w:rsidP="0041107E">
      <w:pPr>
        <w:spacing w:before="120" w:after="120"/>
        <w:ind w:firstLine="709"/>
        <w:jc w:val="both"/>
        <w:rPr>
          <w:rFonts w:ascii="Tahoma" w:hAnsi="Tahoma" w:cs="Tahoma"/>
          <w:b/>
          <w:sz w:val="20"/>
        </w:rPr>
      </w:pPr>
      <w:r w:rsidRPr="00B22148">
        <w:rPr>
          <w:rFonts w:ascii="Tahoma" w:hAnsi="Tahoma" w:cs="Tahoma"/>
          <w:b/>
          <w:sz w:val="20"/>
        </w:rPr>
        <w:t xml:space="preserve">2.2. Порядок определения фактического объема потребления </w:t>
      </w:r>
      <w:r w:rsidR="00D52E9D">
        <w:rPr>
          <w:rFonts w:ascii="Tahoma" w:hAnsi="Tahoma" w:cs="Tahoma"/>
          <w:b/>
          <w:sz w:val="20"/>
        </w:rPr>
        <w:t>энергетических ресурсов</w:t>
      </w:r>
    </w:p>
    <w:p w14:paraId="77851A18" w14:textId="19F19742" w:rsidR="00E46C25" w:rsidRPr="00B22148" w:rsidRDefault="00E46C25" w:rsidP="00BB300D">
      <w:pPr>
        <w:pStyle w:val="SLH2PlainSimplawyer"/>
        <w:numPr>
          <w:ilvl w:val="0"/>
          <w:numId w:val="0"/>
        </w:numPr>
        <w:ind w:left="885"/>
        <w:jc w:val="both"/>
        <w:rPr>
          <w:rFonts w:cs="Tahoma"/>
          <w:lang w:val="ru-RU"/>
        </w:rPr>
      </w:pPr>
      <w:r w:rsidRPr="00B22148">
        <w:rPr>
          <w:rFonts w:cs="Tahoma"/>
          <w:lang w:val="ru-RU"/>
        </w:rPr>
        <w:t>2.</w:t>
      </w:r>
      <w:r w:rsidR="0041107E" w:rsidRPr="00B22148">
        <w:rPr>
          <w:rFonts w:cs="Tahoma"/>
          <w:lang w:val="ru-RU"/>
        </w:rPr>
        <w:t>2.</w:t>
      </w:r>
      <w:r w:rsidRPr="00B22148">
        <w:rPr>
          <w:rFonts w:cs="Tahoma"/>
          <w:lang w:val="ru-RU"/>
        </w:rPr>
        <w:t xml:space="preserve">1. Коммерческий учет </w:t>
      </w:r>
      <w:r w:rsidR="00617E70">
        <w:rPr>
          <w:rFonts w:cs="Tahoma"/>
          <w:lang w:val="ru-RU"/>
        </w:rPr>
        <w:t>энергетических ресурсов</w:t>
      </w:r>
      <w:r w:rsidRPr="00B22148">
        <w:rPr>
          <w:rFonts w:cs="Tahoma"/>
          <w:lang w:val="ru-RU"/>
        </w:rPr>
        <w:t xml:space="preserve"> за исключением порядка определения объема потребленной тепловой энергии в нежилом помещении, расположенном в многоквартирном доме, осуществляется в соответствии с требованиями у</w:t>
      </w:r>
      <w:r w:rsidR="004D4200">
        <w:rPr>
          <w:rFonts w:cs="Tahoma"/>
          <w:lang w:val="ru-RU"/>
        </w:rPr>
        <w:t>становленными</w:t>
      </w:r>
      <w:r w:rsidRPr="00B22148">
        <w:rPr>
          <w:rFonts w:cs="Tahoma"/>
          <w:lang w:val="ru-RU"/>
        </w:rPr>
        <w:t xml:space="preserve"> Правил</w:t>
      </w:r>
      <w:r w:rsidR="00031E5E">
        <w:rPr>
          <w:rFonts w:cs="Tahoma"/>
          <w:lang w:val="ru-RU"/>
        </w:rPr>
        <w:t>ами</w:t>
      </w:r>
      <w:r w:rsidRPr="00B22148">
        <w:rPr>
          <w:rFonts w:cs="Tahoma"/>
          <w:lang w:val="ru-RU"/>
        </w:rPr>
        <w:t xml:space="preserve"> коммерческого учета тепловой энергии, теплоносителя</w:t>
      </w:r>
      <w:r w:rsidR="00031E5E">
        <w:rPr>
          <w:rFonts w:cs="Tahoma"/>
          <w:lang w:val="ru-RU"/>
        </w:rPr>
        <w:t>, утвержденных п</w:t>
      </w:r>
      <w:r w:rsidR="00031E5E" w:rsidRPr="005C0F80">
        <w:rPr>
          <w:rFonts w:cs="Tahoma"/>
          <w:lang w:val="ru-RU"/>
        </w:rPr>
        <w:t>остановление</w:t>
      </w:r>
      <w:r w:rsidR="00031E5E">
        <w:rPr>
          <w:rFonts w:cs="Tahoma"/>
          <w:lang w:val="ru-RU"/>
        </w:rPr>
        <w:t>м</w:t>
      </w:r>
      <w:r w:rsidR="00031E5E" w:rsidRPr="005C0F80">
        <w:rPr>
          <w:rFonts w:cs="Tahoma"/>
          <w:lang w:val="ru-RU"/>
        </w:rPr>
        <w:t xml:space="preserve"> </w:t>
      </w:r>
      <w:r w:rsidR="00031E5E">
        <w:rPr>
          <w:rFonts w:cs="Tahoma"/>
          <w:lang w:val="ru-RU"/>
        </w:rPr>
        <w:t>Правительства РФ от 18.11.2013 №</w:t>
      </w:r>
      <w:r w:rsidR="00031E5E" w:rsidRPr="005C0F80">
        <w:rPr>
          <w:rFonts w:cs="Tahoma"/>
          <w:lang w:val="ru-RU"/>
        </w:rPr>
        <w:t xml:space="preserve"> 1034</w:t>
      </w:r>
      <w:r w:rsidR="00031E5E">
        <w:rPr>
          <w:rFonts w:cs="Tahoma"/>
          <w:lang w:val="ru-RU"/>
        </w:rPr>
        <w:t xml:space="preserve"> (далее - Правила коммерческого учета тепловой энергии, теплоносителя),</w:t>
      </w:r>
      <w:r w:rsidRPr="00B22148">
        <w:rPr>
          <w:rFonts w:cs="Tahoma"/>
          <w:lang w:val="ru-RU"/>
        </w:rPr>
        <w:t xml:space="preserve"> и Методики осуществления коммерческого учета тепловой энергии, теплоносителя, </w:t>
      </w:r>
      <w:r w:rsidR="00031E5E">
        <w:rPr>
          <w:rFonts w:cs="Tahoma"/>
          <w:lang w:val="ru-RU"/>
        </w:rPr>
        <w:t>утвержденной п</w:t>
      </w:r>
      <w:r w:rsidR="00031E5E" w:rsidRPr="005C0F80">
        <w:rPr>
          <w:rFonts w:cs="Tahoma"/>
          <w:lang w:val="ru-RU"/>
        </w:rPr>
        <w:t>риказ</w:t>
      </w:r>
      <w:r w:rsidR="00031E5E">
        <w:rPr>
          <w:rFonts w:cs="Tahoma"/>
          <w:lang w:val="ru-RU"/>
        </w:rPr>
        <w:t>ом</w:t>
      </w:r>
      <w:r w:rsidR="00031E5E" w:rsidRPr="005C0F80">
        <w:rPr>
          <w:rFonts w:cs="Tahoma"/>
          <w:lang w:val="ru-RU"/>
        </w:rPr>
        <w:t xml:space="preserve"> Минстроя России от 17.03.2014 </w:t>
      </w:r>
      <w:r w:rsidR="00031E5E">
        <w:rPr>
          <w:rFonts w:cs="Tahoma"/>
          <w:lang w:val="ru-RU"/>
        </w:rPr>
        <w:t>№</w:t>
      </w:r>
      <w:r w:rsidR="00031E5E" w:rsidRPr="005C0F80">
        <w:rPr>
          <w:rFonts w:cs="Tahoma"/>
          <w:lang w:val="ru-RU"/>
        </w:rPr>
        <w:t xml:space="preserve"> 99/пр</w:t>
      </w:r>
      <w:r w:rsidR="00031E5E">
        <w:rPr>
          <w:rFonts w:cs="Tahoma"/>
          <w:lang w:val="ru-RU"/>
        </w:rPr>
        <w:t xml:space="preserve"> (далее -</w:t>
      </w:r>
      <w:r w:rsidR="00031E5E" w:rsidRPr="00C22328">
        <w:rPr>
          <w:lang w:val="ru-RU"/>
        </w:rPr>
        <w:t xml:space="preserve"> </w:t>
      </w:r>
      <w:r w:rsidR="00031E5E" w:rsidRPr="00C22328">
        <w:rPr>
          <w:rFonts w:cs="Tahoma"/>
          <w:lang w:val="ru-RU"/>
        </w:rPr>
        <w:t>Методик</w:t>
      </w:r>
      <w:r w:rsidR="00031E5E">
        <w:rPr>
          <w:rFonts w:cs="Tahoma"/>
          <w:lang w:val="ru-RU"/>
        </w:rPr>
        <w:t>а</w:t>
      </w:r>
      <w:r w:rsidR="00031E5E" w:rsidRPr="00C22328">
        <w:rPr>
          <w:rFonts w:cs="Tahoma"/>
          <w:lang w:val="ru-RU"/>
        </w:rPr>
        <w:t xml:space="preserve"> осуществления коммерческого учета тепловой энергии, теплоносителя</w:t>
      </w:r>
      <w:r w:rsidR="00031E5E">
        <w:rPr>
          <w:rFonts w:cs="Tahoma"/>
          <w:lang w:val="ru-RU"/>
        </w:rPr>
        <w:t xml:space="preserve">), </w:t>
      </w:r>
      <w:r w:rsidRPr="00B22148">
        <w:rPr>
          <w:rFonts w:cs="Tahoma"/>
          <w:lang w:val="ru-RU"/>
        </w:rPr>
        <w:t>и условиями настояще</w:t>
      </w:r>
      <w:r w:rsidR="0041107E" w:rsidRPr="00B22148">
        <w:rPr>
          <w:rFonts w:cs="Tahoma"/>
          <w:lang w:val="ru-RU"/>
        </w:rPr>
        <w:t>го</w:t>
      </w:r>
      <w:r w:rsidRPr="00B22148">
        <w:rPr>
          <w:rFonts w:cs="Tahoma"/>
          <w:lang w:val="ru-RU"/>
        </w:rPr>
        <w:t xml:space="preserve"> Договор</w:t>
      </w:r>
      <w:r w:rsidR="0041107E" w:rsidRPr="00B22148">
        <w:rPr>
          <w:rFonts w:cs="Tahoma"/>
          <w:lang w:val="ru-RU"/>
        </w:rPr>
        <w:t>а</w:t>
      </w:r>
      <w:r w:rsidRPr="00B22148">
        <w:rPr>
          <w:rFonts w:cs="Tahoma"/>
          <w:lang w:val="ru-RU"/>
        </w:rPr>
        <w:t>.</w:t>
      </w:r>
    </w:p>
    <w:p w14:paraId="48470A9F" w14:textId="768F8869" w:rsidR="00E46C25" w:rsidRPr="00B22148" w:rsidRDefault="00E46C25" w:rsidP="00BB300D">
      <w:pPr>
        <w:pStyle w:val="SLH2PlainSimplawyer"/>
        <w:numPr>
          <w:ilvl w:val="0"/>
          <w:numId w:val="0"/>
        </w:numPr>
        <w:ind w:left="885"/>
        <w:jc w:val="both"/>
        <w:rPr>
          <w:rFonts w:cs="Tahoma"/>
          <w:lang w:val="ru-RU"/>
        </w:rPr>
      </w:pPr>
      <w:r w:rsidRPr="00B22148">
        <w:rPr>
          <w:rFonts w:cs="Tahoma"/>
          <w:lang w:val="ru-RU"/>
        </w:rPr>
        <w:t xml:space="preserve">Точки поставки Потребителя должны быть оборудованы приборами учета, допущенными к эксплуатации в соответствии с </w:t>
      </w:r>
      <w:r w:rsidR="00D52E9D">
        <w:rPr>
          <w:rFonts w:cs="Tahoma"/>
          <w:lang w:val="ru-RU"/>
        </w:rPr>
        <w:t>утвержденными Правилами коммерческого учета тепловой энергии, теплоносителя</w:t>
      </w:r>
      <w:r w:rsidRPr="00B22148">
        <w:rPr>
          <w:rFonts w:cs="Tahoma"/>
          <w:lang w:val="ru-RU"/>
        </w:rPr>
        <w:t>.</w:t>
      </w:r>
    </w:p>
    <w:p w14:paraId="1FA5BC65" w14:textId="3C1BCF64" w:rsidR="0041107E" w:rsidRDefault="0041107E" w:rsidP="00BB300D">
      <w:pPr>
        <w:pStyle w:val="SLH2PlainSimplawyer"/>
        <w:numPr>
          <w:ilvl w:val="0"/>
          <w:numId w:val="0"/>
        </w:numPr>
        <w:ind w:left="885"/>
        <w:jc w:val="both"/>
        <w:rPr>
          <w:rFonts w:cs="Tahoma"/>
          <w:lang w:val="ru-RU"/>
        </w:rPr>
      </w:pPr>
      <w:r w:rsidRPr="00B22148">
        <w:rPr>
          <w:rFonts w:cs="Tahoma"/>
          <w:lang w:val="ru-RU"/>
        </w:rPr>
        <w:t>Учет количества потребленн</w:t>
      </w:r>
      <w:r w:rsidR="00D52E9D">
        <w:rPr>
          <w:rFonts w:cs="Tahoma"/>
          <w:lang w:val="ru-RU"/>
        </w:rPr>
        <w:t>ых энергетических ресурсов</w:t>
      </w:r>
      <w:r w:rsidRPr="00B22148">
        <w:rPr>
          <w:rFonts w:cs="Tahoma"/>
          <w:lang w:val="ru-RU"/>
        </w:rPr>
        <w:t xml:space="preserve"> осуществляется </w:t>
      </w:r>
      <w:r w:rsidR="00D52E9D">
        <w:rPr>
          <w:rFonts w:cs="Tahoma"/>
          <w:lang w:val="ru-RU"/>
        </w:rPr>
        <w:t xml:space="preserve">приборным методом </w:t>
      </w:r>
      <w:r w:rsidRPr="00B22148">
        <w:rPr>
          <w:rFonts w:cs="Tahoma"/>
          <w:lang w:val="ru-RU"/>
        </w:rPr>
        <w:t>по допущенным в эксплуатацию представителем Теплоснабжающей организацией приборам учета Потребителя, указанным в Приложении №5 к настоящему Договору, с использованием автоматизированной информационно-измерительной системы</w:t>
      </w:r>
      <w:r w:rsidR="00DB06A4">
        <w:rPr>
          <w:rFonts w:cs="Tahoma"/>
          <w:lang w:val="ru-RU"/>
        </w:rPr>
        <w:t xml:space="preserve"> (при наличии)</w:t>
      </w:r>
      <w:r w:rsidRPr="00B22148">
        <w:rPr>
          <w:rFonts w:cs="Tahoma"/>
          <w:lang w:val="ru-RU"/>
        </w:rPr>
        <w:t>,</w:t>
      </w:r>
      <w:r w:rsidRPr="00B22148" w:rsidDel="00BC4EA9">
        <w:rPr>
          <w:rFonts w:cs="Tahoma"/>
          <w:lang w:val="ru-RU"/>
        </w:rPr>
        <w:t xml:space="preserve"> </w:t>
      </w:r>
      <w:r w:rsidRPr="00B22148">
        <w:rPr>
          <w:rFonts w:cs="Tahoma"/>
          <w:lang w:val="ru-RU"/>
        </w:rPr>
        <w:t>в том числе в отношении нежилого помещения, расположенного в многоквартирном доме, если иное не установлено Правилами предоставления коммунальных услуг собственникам и пользователям помещений в многоквартирных домах и жилых домов, утв</w:t>
      </w:r>
      <w:r w:rsidR="00D52E9D">
        <w:rPr>
          <w:rFonts w:cs="Tahoma"/>
          <w:lang w:val="ru-RU"/>
        </w:rPr>
        <w:t>ержденным</w:t>
      </w:r>
      <w:r w:rsidR="00031E5E">
        <w:rPr>
          <w:rFonts w:cs="Tahoma"/>
          <w:lang w:val="ru-RU"/>
        </w:rPr>
        <w:t>и</w:t>
      </w:r>
      <w:r w:rsidRPr="00B22148">
        <w:rPr>
          <w:rFonts w:cs="Tahoma"/>
          <w:lang w:val="ru-RU"/>
        </w:rPr>
        <w:t xml:space="preserve"> </w:t>
      </w:r>
      <w:r w:rsidR="00031E5E">
        <w:rPr>
          <w:rFonts w:cs="Tahoma"/>
          <w:lang w:val="ru-RU"/>
        </w:rPr>
        <w:t>п</w:t>
      </w:r>
      <w:r w:rsidRPr="00B22148">
        <w:rPr>
          <w:rFonts w:cs="Tahoma"/>
          <w:lang w:val="ru-RU"/>
        </w:rPr>
        <w:t>остановлением Правительства РФ от 06.05.2011 № 354</w:t>
      </w:r>
      <w:r w:rsidR="00031E5E">
        <w:rPr>
          <w:rFonts w:cs="Tahoma"/>
          <w:lang w:val="ru-RU"/>
        </w:rPr>
        <w:t xml:space="preserve"> (далее – Правила предоставления коммунальных услуг)</w:t>
      </w:r>
      <w:r w:rsidRPr="00B22148">
        <w:rPr>
          <w:rFonts w:cs="Tahoma"/>
          <w:lang w:val="ru-RU"/>
        </w:rPr>
        <w:t>.</w:t>
      </w:r>
    </w:p>
    <w:p w14:paraId="3F743349" w14:textId="3D3FA0BF" w:rsidR="006B33F1" w:rsidRPr="006B33F1" w:rsidRDefault="006B33F1" w:rsidP="00BB300D">
      <w:pPr>
        <w:pStyle w:val="SLH2PlainSimplawyer"/>
        <w:numPr>
          <w:ilvl w:val="0"/>
          <w:numId w:val="0"/>
        </w:numPr>
        <w:ind w:left="885"/>
        <w:jc w:val="both"/>
        <w:rPr>
          <w:rFonts w:cs="Tahoma"/>
          <w:lang w:val="ru-RU"/>
        </w:rPr>
      </w:pPr>
      <w:r w:rsidRPr="006B33F1">
        <w:rPr>
          <w:rFonts w:cs="Tahoma"/>
          <w:lang w:val="ru-RU"/>
        </w:rPr>
        <w:t>Учет количества потребленных энергетических ресурсов для целей осуществления расчетов за горячую воду должен обеспечивать отдельное определение объемов тепловой энергии и теплоносителя, расходуемых на нужды горячего водоснабжения объектов Потребителя.</w:t>
      </w:r>
    </w:p>
    <w:p w14:paraId="082A2F71" w14:textId="14354086" w:rsidR="0041107E" w:rsidRPr="00B22148" w:rsidRDefault="0041107E" w:rsidP="00BB300D">
      <w:pPr>
        <w:pStyle w:val="SLH2PlainSimplawyer"/>
        <w:numPr>
          <w:ilvl w:val="0"/>
          <w:numId w:val="0"/>
        </w:numPr>
        <w:ind w:left="885"/>
        <w:jc w:val="both"/>
        <w:rPr>
          <w:rFonts w:cs="Tahoma"/>
          <w:lang w:val="ru-RU"/>
        </w:rPr>
      </w:pPr>
      <w:r w:rsidRPr="00B22148">
        <w:rPr>
          <w:rFonts w:cs="Tahoma"/>
          <w:lang w:val="ru-RU"/>
        </w:rPr>
        <w:t xml:space="preserve">При </w:t>
      </w:r>
      <w:r w:rsidR="007270E5">
        <w:rPr>
          <w:rFonts w:cs="Tahoma"/>
          <w:lang w:val="ru-RU"/>
        </w:rPr>
        <w:t>установке</w:t>
      </w:r>
      <w:r w:rsidR="007270E5" w:rsidRPr="00B22148">
        <w:rPr>
          <w:rFonts w:cs="Tahoma"/>
          <w:lang w:val="ru-RU"/>
        </w:rPr>
        <w:t xml:space="preserve"> </w:t>
      </w:r>
      <w:r w:rsidRPr="00B22148">
        <w:rPr>
          <w:rFonts w:cs="Tahoma"/>
          <w:lang w:val="ru-RU"/>
        </w:rPr>
        <w:t xml:space="preserve">приборов учета не на границе балансовой принадлежности тепловых сетей, количество учтенной ими </w:t>
      </w:r>
      <w:r w:rsidR="00617E70">
        <w:rPr>
          <w:rFonts w:cs="Tahoma"/>
          <w:lang w:val="ru-RU"/>
        </w:rPr>
        <w:t>энергетических ресурсов</w:t>
      </w:r>
      <w:r w:rsidRPr="00B22148">
        <w:rPr>
          <w:rFonts w:cs="Tahoma"/>
          <w:lang w:val="ru-RU"/>
        </w:rPr>
        <w:t xml:space="preserve"> увеличивается (в случае установки приборов учета на сетях Потребителя после границы балансовой принадлежности) или уменьшается (в случае установки приборов учета на сетях Теплоснабжающей организации до границы балансовой принадлежности) на величины расчетных потерь тепловой энергии в трубопроводах и нормативных утечек в тепловых сетях, указанные в Приложении №</w:t>
      </w:r>
      <w:r w:rsidR="00AE536E" w:rsidRPr="00B22148">
        <w:rPr>
          <w:rFonts w:cs="Tahoma"/>
          <w:lang w:val="ru-RU"/>
        </w:rPr>
        <w:t>4</w:t>
      </w:r>
      <w:r w:rsidRPr="00B22148">
        <w:rPr>
          <w:rFonts w:cs="Tahoma"/>
          <w:lang w:val="ru-RU"/>
        </w:rPr>
        <w:t xml:space="preserve"> к настоящему Договору, от границы балансовой принадлежности до места установки приборов учета. Величина потерь рассчитывается в соответствии с Порядком определения нормативов технологических потерь при передаче тепловой энергии, теплоносителя, утв</w:t>
      </w:r>
      <w:r w:rsidR="00D52E9D">
        <w:rPr>
          <w:rFonts w:cs="Tahoma"/>
          <w:lang w:val="ru-RU"/>
        </w:rPr>
        <w:t>ержденным</w:t>
      </w:r>
      <w:r w:rsidRPr="00B22148">
        <w:rPr>
          <w:rFonts w:cs="Tahoma"/>
          <w:lang w:val="ru-RU"/>
        </w:rPr>
        <w:t xml:space="preserve"> приказом Минэнерго России от 30.12.2008г. №325, </w:t>
      </w:r>
      <w:r w:rsidR="004D4200">
        <w:rPr>
          <w:rFonts w:cs="Tahoma"/>
          <w:lang w:val="ru-RU"/>
        </w:rPr>
        <w:t>(далее – Порядок определения</w:t>
      </w:r>
      <w:r w:rsidR="004D4200" w:rsidRPr="004D4200">
        <w:rPr>
          <w:rFonts w:cs="Tahoma"/>
          <w:lang w:val="ru-RU"/>
        </w:rPr>
        <w:t xml:space="preserve"> </w:t>
      </w:r>
      <w:r w:rsidR="004D4200" w:rsidRPr="00B22148">
        <w:rPr>
          <w:rFonts w:cs="Tahoma"/>
          <w:lang w:val="ru-RU"/>
        </w:rPr>
        <w:t>нормативов технологических потерь при передаче тепловой энергии, теплоносителя</w:t>
      </w:r>
      <w:r w:rsidR="004D4200">
        <w:rPr>
          <w:rFonts w:cs="Tahoma"/>
          <w:lang w:val="ru-RU"/>
        </w:rPr>
        <w:t xml:space="preserve">) </w:t>
      </w:r>
      <w:r w:rsidRPr="00B22148">
        <w:rPr>
          <w:rFonts w:cs="Tahoma"/>
          <w:lang w:val="ru-RU"/>
        </w:rPr>
        <w:t>и Приложением №</w:t>
      </w:r>
      <w:r w:rsidR="00AE536E" w:rsidRPr="00B22148">
        <w:rPr>
          <w:rFonts w:cs="Tahoma"/>
          <w:lang w:val="ru-RU"/>
        </w:rPr>
        <w:t>6</w:t>
      </w:r>
      <w:r w:rsidRPr="00B22148">
        <w:rPr>
          <w:rFonts w:cs="Tahoma"/>
          <w:lang w:val="ru-RU"/>
        </w:rPr>
        <w:t xml:space="preserve"> к настоящему Договору.</w:t>
      </w:r>
    </w:p>
    <w:p w14:paraId="686F51FF" w14:textId="4D6798A9" w:rsidR="00E46C25" w:rsidRPr="00B22148" w:rsidRDefault="00E46C25" w:rsidP="00BB300D">
      <w:pPr>
        <w:pStyle w:val="SLH2PlainSimplawyer"/>
        <w:numPr>
          <w:ilvl w:val="0"/>
          <w:numId w:val="0"/>
        </w:numPr>
        <w:ind w:left="885"/>
        <w:jc w:val="both"/>
        <w:rPr>
          <w:rFonts w:cs="Tahoma"/>
          <w:lang w:val="ru-RU"/>
        </w:rPr>
      </w:pPr>
      <w:r w:rsidRPr="00B22148">
        <w:rPr>
          <w:rFonts w:cs="Tahoma"/>
          <w:lang w:val="ru-RU"/>
        </w:rPr>
        <w:t xml:space="preserve">Потребитель несет ответственность за сохранность и техническое состояние принадлежащих ему приборов учета, а также устройств сбора и передачи данных </w:t>
      </w:r>
      <w:r w:rsidRPr="00B22148">
        <w:rPr>
          <w:rFonts w:eastAsia="Calibri" w:cs="Tahoma"/>
          <w:lang w:val="ru-RU"/>
        </w:rPr>
        <w:t>Теплоснабжающей организации, установленного на принадлежащих ему приборов учета,</w:t>
      </w:r>
      <w:r w:rsidRPr="00B22148">
        <w:rPr>
          <w:rFonts w:cs="Tahoma"/>
          <w:lang w:val="ru-RU"/>
        </w:rPr>
        <w:t xml:space="preserve"> за сохранность пломб на средствах измерений и устройствах, входящих в состав приборов учета. Ремонт и замена приборов учета Потребителя производится за счет Потребителя.</w:t>
      </w:r>
    </w:p>
    <w:p w14:paraId="11A9947B" w14:textId="1828F452" w:rsidR="00E46C25" w:rsidRDefault="00E46C25" w:rsidP="00AE536E">
      <w:pPr>
        <w:pStyle w:val="SLH2PlainSimplawyer"/>
        <w:numPr>
          <w:ilvl w:val="0"/>
          <w:numId w:val="0"/>
        </w:numPr>
        <w:ind w:left="885"/>
        <w:jc w:val="both"/>
        <w:rPr>
          <w:rFonts w:cs="Tahoma"/>
          <w:lang w:val="ru-RU"/>
        </w:rPr>
      </w:pPr>
      <w:r w:rsidRPr="00B22148">
        <w:rPr>
          <w:rFonts w:cs="Tahoma"/>
          <w:lang w:val="ru-RU"/>
        </w:rPr>
        <w:t>Установка (перестановка), замена и снятие приборов учета производится только в присутствии представителя Теплоснабжающей организации.</w:t>
      </w:r>
    </w:p>
    <w:p w14:paraId="1B6C3AF6" w14:textId="56780758" w:rsidR="00DA55E3" w:rsidRPr="00886642" w:rsidRDefault="00DA55E3" w:rsidP="00DA55E3">
      <w:pPr>
        <w:pStyle w:val="SLH2PlainSimplawyer"/>
        <w:numPr>
          <w:ilvl w:val="0"/>
          <w:numId w:val="0"/>
        </w:numPr>
        <w:ind w:left="885"/>
        <w:jc w:val="both"/>
        <w:rPr>
          <w:rFonts w:cs="Tahoma"/>
          <w:lang w:val="ru-RU"/>
        </w:rPr>
      </w:pPr>
      <w:r w:rsidRPr="00886642">
        <w:rPr>
          <w:rFonts w:cs="Tahoma"/>
          <w:lang w:val="ru-RU"/>
        </w:rPr>
        <w:t>Если объект Потребителя на дату заключения настоящего Договора не оборудован приборами учёта, после установки прибора учёта Потребитель обязан обеспечить допуск вновь установленного прибора учёта в эксплуатацию в соответствии с требованиями, действующего законодательства РФ.</w:t>
      </w:r>
    </w:p>
    <w:p w14:paraId="7631ABC0" w14:textId="5D266483" w:rsidR="00DA55E3" w:rsidRPr="00B22148" w:rsidRDefault="00DA55E3" w:rsidP="00DA55E3">
      <w:pPr>
        <w:pStyle w:val="SLH2PlainSimplawyer"/>
        <w:numPr>
          <w:ilvl w:val="0"/>
          <w:numId w:val="0"/>
        </w:numPr>
        <w:ind w:left="885"/>
        <w:jc w:val="both"/>
        <w:rPr>
          <w:rFonts w:cs="Tahoma"/>
          <w:lang w:val="ru-RU"/>
        </w:rPr>
      </w:pPr>
      <w:r w:rsidRPr="00886642">
        <w:rPr>
          <w:rFonts w:cs="Tahoma"/>
          <w:lang w:val="ru-RU"/>
        </w:rPr>
        <w:t xml:space="preserve">Стороны пришли к соглашению использовать в расчетах показания вновь установленного прибора учета (в том числе в случае замены прибора учёта) с даты, указанной в акте допуска </w:t>
      </w:r>
      <w:r w:rsidRPr="00886642">
        <w:rPr>
          <w:rFonts w:cs="Tahoma"/>
          <w:lang w:val="ru-RU"/>
        </w:rPr>
        <w:lastRenderedPageBreak/>
        <w:t>прибора учета в эксплуатацию, подписанном комиссией в соответствии с Правилами коммерческого учета тепловой энергии, теплоносителя, без оформления соответствующего дополнительного соглашения к настоящему Договору.</w:t>
      </w:r>
    </w:p>
    <w:p w14:paraId="588E4551" w14:textId="7C4F7D7F" w:rsidR="00B658DB" w:rsidRPr="00B22148" w:rsidRDefault="00E46C25" w:rsidP="00BB300D">
      <w:pPr>
        <w:pStyle w:val="SLH2PlainSimplawyer"/>
        <w:numPr>
          <w:ilvl w:val="0"/>
          <w:numId w:val="0"/>
        </w:numPr>
        <w:ind w:left="885"/>
        <w:jc w:val="both"/>
        <w:rPr>
          <w:rFonts w:cs="Tahoma"/>
          <w:lang w:val="ru-RU"/>
        </w:rPr>
      </w:pPr>
      <w:r w:rsidRPr="00B22148">
        <w:rPr>
          <w:rFonts w:cs="Tahoma"/>
          <w:lang w:val="ru-RU"/>
        </w:rPr>
        <w:t>2.</w:t>
      </w:r>
      <w:r w:rsidR="0041107E" w:rsidRPr="00B22148">
        <w:rPr>
          <w:rFonts w:cs="Tahoma"/>
          <w:lang w:val="ru-RU"/>
        </w:rPr>
        <w:t>2.2.</w:t>
      </w:r>
      <w:r w:rsidRPr="00B22148">
        <w:rPr>
          <w:rFonts w:cs="Tahoma"/>
          <w:lang w:val="ru-RU"/>
        </w:rPr>
        <w:t xml:space="preserve"> </w:t>
      </w:r>
      <w:r w:rsidR="00B658DB" w:rsidRPr="00B22148">
        <w:rPr>
          <w:rFonts w:cs="Tahoma"/>
          <w:lang w:val="ru-RU"/>
        </w:rPr>
        <w:t xml:space="preserve">При отсутствии у Потребителя в точках учета приборов учёта, выходе прибора учёта в расчётном периоде из строя, либо при нарушении установленных договором сроков предоставления показаний приборов учета за расчётный период, являющихся собственностью Потребителя, нештатных ситуациях в работе прибора учёта, возникших в расчётном периоде, количество потреблённой Потребителем тепловой энергии </w:t>
      </w:r>
      <w:r w:rsidR="00B658DB" w:rsidRPr="00B22148">
        <w:rPr>
          <w:rFonts w:cs="Tahoma"/>
          <w:lang w:val="en-US"/>
        </w:rPr>
        <w:t>Q</w:t>
      </w:r>
      <w:r w:rsidR="00B658DB" w:rsidRPr="00B22148">
        <w:rPr>
          <w:rFonts w:cs="Tahoma"/>
          <w:lang w:val="ru-RU"/>
        </w:rPr>
        <w:t xml:space="preserve">, Гкал определяется </w:t>
      </w:r>
      <w:r w:rsidR="00DA55E3" w:rsidRPr="00B22148">
        <w:rPr>
          <w:rFonts w:cs="Tahoma"/>
          <w:lang w:val="ru-RU"/>
        </w:rPr>
        <w:t xml:space="preserve">в отношении </w:t>
      </w:r>
      <w:r w:rsidR="00DA55E3">
        <w:rPr>
          <w:rFonts w:cs="Tahoma"/>
          <w:lang w:val="ru-RU"/>
        </w:rPr>
        <w:t xml:space="preserve">объекта, не являющегося </w:t>
      </w:r>
      <w:r w:rsidR="00DA55E3" w:rsidRPr="00B22148">
        <w:rPr>
          <w:rFonts w:cs="Tahoma"/>
          <w:lang w:val="ru-RU"/>
        </w:rPr>
        <w:t>нежил</w:t>
      </w:r>
      <w:r w:rsidR="00DA55E3">
        <w:rPr>
          <w:rFonts w:cs="Tahoma"/>
          <w:lang w:val="ru-RU"/>
        </w:rPr>
        <w:t>ым</w:t>
      </w:r>
      <w:r w:rsidR="00DA55E3" w:rsidRPr="00B22148">
        <w:rPr>
          <w:rFonts w:cs="Tahoma"/>
          <w:lang w:val="ru-RU"/>
        </w:rPr>
        <w:t xml:space="preserve"> помещени</w:t>
      </w:r>
      <w:r w:rsidR="00DA55E3">
        <w:rPr>
          <w:rFonts w:cs="Tahoma"/>
          <w:lang w:val="ru-RU"/>
        </w:rPr>
        <w:t>ем</w:t>
      </w:r>
      <w:r w:rsidR="00DA55E3" w:rsidRPr="00B22148">
        <w:rPr>
          <w:rFonts w:cs="Tahoma"/>
          <w:lang w:val="ru-RU"/>
        </w:rPr>
        <w:t>, расположенн</w:t>
      </w:r>
      <w:r w:rsidR="00DA55E3">
        <w:rPr>
          <w:rFonts w:cs="Tahoma"/>
          <w:lang w:val="ru-RU"/>
        </w:rPr>
        <w:t>ым</w:t>
      </w:r>
      <w:r w:rsidR="00DA55E3" w:rsidRPr="00B22148">
        <w:rPr>
          <w:rFonts w:cs="Tahoma"/>
          <w:lang w:val="ru-RU"/>
        </w:rPr>
        <w:t xml:space="preserve"> в многоквартирном доме</w:t>
      </w:r>
      <w:r w:rsidR="00DA55E3">
        <w:rPr>
          <w:rFonts w:cs="Tahoma"/>
          <w:lang w:val="ru-RU"/>
        </w:rPr>
        <w:t>,</w:t>
      </w:r>
      <w:r w:rsidR="00DA55E3" w:rsidRPr="00B22148">
        <w:rPr>
          <w:rFonts w:cs="Tahoma"/>
          <w:lang w:val="ru-RU"/>
        </w:rPr>
        <w:t xml:space="preserve"> </w:t>
      </w:r>
      <w:r w:rsidR="00B658DB" w:rsidRPr="00B22148">
        <w:rPr>
          <w:rFonts w:cs="Tahoma"/>
          <w:lang w:val="ru-RU"/>
        </w:rPr>
        <w:t xml:space="preserve">Теплоснабжающей организацией </w:t>
      </w:r>
      <w:r w:rsidR="001A2889">
        <w:rPr>
          <w:rFonts w:cs="Tahoma"/>
          <w:lang w:val="ru-RU"/>
        </w:rPr>
        <w:t xml:space="preserve">расчетным (приборно-расчетным) методом </w:t>
      </w:r>
      <w:r w:rsidR="00B658DB" w:rsidRPr="00B22148">
        <w:rPr>
          <w:rFonts w:cs="Tahoma"/>
          <w:lang w:val="ru-RU"/>
        </w:rPr>
        <w:t>по формуле (1):</w:t>
      </w:r>
    </w:p>
    <w:p w14:paraId="65061575" w14:textId="5DCDACC9" w:rsidR="00B658DB" w:rsidRPr="00B22148" w:rsidRDefault="00B658DB" w:rsidP="00B658DB">
      <w:pPr>
        <w:widowControl/>
        <w:tabs>
          <w:tab w:val="left" w:pos="574"/>
        </w:tabs>
        <w:overflowPunct/>
        <w:autoSpaceDE/>
        <w:autoSpaceDN/>
        <w:adjustRightInd/>
        <w:spacing w:line="259" w:lineRule="auto"/>
        <w:ind w:firstLine="567"/>
        <w:contextualSpacing/>
        <w:jc w:val="center"/>
        <w:textAlignment w:val="auto"/>
        <w:rPr>
          <w:rFonts w:ascii="Tahoma" w:hAnsi="Tahoma" w:cs="Tahoma"/>
          <w:sz w:val="20"/>
        </w:rPr>
      </w:pPr>
      <m:oMath>
        <m:r>
          <w:rPr>
            <w:rFonts w:ascii="Cambria Math" w:hAnsi="Cambria Math" w:cs="Tahoma"/>
            <w:sz w:val="20"/>
          </w:rPr>
          <m:t>Q=</m:t>
        </m:r>
        <m:sSub>
          <m:sSubPr>
            <m:ctrlPr>
              <w:rPr>
                <w:rFonts w:ascii="Cambria Math" w:hAnsi="Cambria Math" w:cs="Tahoma"/>
                <w:i/>
                <w:sz w:val="20"/>
              </w:rPr>
            </m:ctrlPr>
          </m:sSubPr>
          <m:e>
            <m:r>
              <w:rPr>
                <w:rFonts w:ascii="Cambria Math" w:hAnsi="Cambria Math" w:cs="Tahoma"/>
                <w:sz w:val="20"/>
              </w:rPr>
              <m:t>Q</m:t>
            </m:r>
          </m:e>
          <m:sub>
            <m:r>
              <w:rPr>
                <w:rFonts w:ascii="Cambria Math" w:hAnsi="Cambria Math" w:cs="Tahoma"/>
                <w:sz w:val="20"/>
              </w:rPr>
              <m:t>пу</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нс</m:t>
            </m:r>
          </m:sub>
        </m:sSub>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lang w:val="en-US"/>
              </w:rPr>
              <m:t>Q</m:t>
            </m:r>
          </m:e>
          <m:sub>
            <m:r>
              <w:rPr>
                <w:rFonts w:ascii="Cambria Math" w:hAnsi="Cambria Math" w:cs="Tahoma"/>
                <w:sz w:val="20"/>
              </w:rPr>
              <m:t>о (в)</m:t>
            </m:r>
          </m:sub>
          <m:sup>
            <m:r>
              <w:rPr>
                <w:rFonts w:ascii="Cambria Math" w:hAnsi="Cambria Math" w:cs="Tahoma"/>
                <w:sz w:val="20"/>
              </w:rPr>
              <m:t>ВиС</m:t>
            </m:r>
          </m:sup>
        </m:sSubSup>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lang w:val="en-US"/>
              </w:rPr>
              <m:t>Q</m:t>
            </m:r>
          </m:e>
          <m:sub/>
          <m:sup>
            <m:r>
              <w:rPr>
                <w:rFonts w:ascii="Cambria Math" w:hAnsi="Cambria Math" w:cs="Tahoma"/>
                <w:sz w:val="20"/>
              </w:rPr>
              <m:t>непред</m:t>
            </m:r>
          </m:sup>
        </m:sSubSup>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lang w:val="en-US"/>
              </w:rPr>
              <m:t>Q</m:t>
            </m:r>
          </m:e>
          <m:sub>
            <m:r>
              <w:rPr>
                <w:rFonts w:ascii="Cambria Math" w:hAnsi="Cambria Math" w:cs="Tahoma"/>
                <w:sz w:val="20"/>
              </w:rPr>
              <m:t>гвс</m:t>
            </m:r>
          </m:sub>
          <m:sup>
            <m:r>
              <w:rPr>
                <w:rFonts w:ascii="Cambria Math" w:hAnsi="Cambria Math" w:cs="Tahoma"/>
                <w:sz w:val="20"/>
              </w:rPr>
              <m:t>ВиС</m:t>
            </m:r>
          </m:sup>
        </m:sSubSup>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о</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в</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гвс</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техн</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тп</m:t>
            </m:r>
          </m:sub>
        </m:sSub>
      </m:oMath>
      <w:r w:rsidRPr="00B22148">
        <w:rPr>
          <w:rFonts w:ascii="Tahoma" w:hAnsi="Tahoma" w:cs="Tahoma"/>
          <w:sz w:val="20"/>
        </w:rPr>
        <w:t>, где:</w:t>
      </w:r>
    </w:p>
    <w:p w14:paraId="35720BF6" w14:textId="21D183CF" w:rsidR="00B658DB" w:rsidRPr="00B22148" w:rsidRDefault="00B658DB" w:rsidP="00BB300D">
      <w:pPr>
        <w:pStyle w:val="SLH2PlainSimplawyer"/>
        <w:numPr>
          <w:ilvl w:val="0"/>
          <w:numId w:val="0"/>
        </w:numPr>
        <w:ind w:left="885"/>
        <w:jc w:val="both"/>
        <w:rPr>
          <w:rFonts w:cs="Tahoma"/>
          <w:lang w:val="ru-RU"/>
        </w:rPr>
      </w:pPr>
      <w:r w:rsidRPr="00B22148">
        <w:rPr>
          <w:rFonts w:cs="Tahoma"/>
          <w:lang w:val="ru-RU"/>
        </w:rPr>
        <w:t xml:space="preserve">2.2.2.1. </w:t>
      </w:r>
      <m:oMath>
        <m:sSub>
          <m:sSubPr>
            <m:ctrlPr>
              <w:rPr>
                <w:rFonts w:ascii="Cambria Math" w:hAnsi="Cambria Math" w:cs="Tahoma"/>
                <w:i/>
              </w:rPr>
            </m:ctrlPr>
          </m:sSubPr>
          <m:e>
            <m:r>
              <w:rPr>
                <w:rFonts w:ascii="Cambria Math" w:hAnsi="Cambria Math" w:cs="Tahoma"/>
              </w:rPr>
              <m:t>Q</m:t>
            </m:r>
          </m:e>
          <m:sub>
            <m:r>
              <w:rPr>
                <w:rFonts w:ascii="Cambria Math" w:hAnsi="Cambria Math" w:cs="Tahoma"/>
                <w:lang w:val="ru-RU"/>
              </w:rPr>
              <m:t>пу</m:t>
            </m:r>
          </m:sub>
        </m:sSub>
      </m:oMath>
      <w:r w:rsidRPr="00B22148">
        <w:rPr>
          <w:rFonts w:cs="Tahoma"/>
          <w:lang w:val="ru-RU"/>
        </w:rPr>
        <w:t xml:space="preserve"> - количество тепловой энергии, потреблённой Потребителем за период штатной работы прибора учёта в расчётном периоде, Гкал.</w:t>
      </w:r>
    </w:p>
    <w:p w14:paraId="7341A9C4" w14:textId="5F01E659" w:rsidR="00B658DB" w:rsidRPr="00B22148" w:rsidRDefault="00B658DB" w:rsidP="00BB300D">
      <w:pPr>
        <w:pStyle w:val="SLH2PlainSimplawyer"/>
        <w:numPr>
          <w:ilvl w:val="0"/>
          <w:numId w:val="0"/>
        </w:numPr>
        <w:ind w:left="885"/>
        <w:jc w:val="both"/>
        <w:rPr>
          <w:rFonts w:cs="Tahoma"/>
          <w:lang w:val="ru-RU"/>
        </w:rPr>
      </w:pPr>
      <w:r w:rsidRPr="00B22148">
        <w:rPr>
          <w:rFonts w:cs="Tahoma"/>
          <w:lang w:val="ru-RU"/>
        </w:rPr>
        <w:t xml:space="preserve">2.2.2.2.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lang w:val="ru-RU"/>
              </w:rPr>
              <m:t>нс</m:t>
            </m:r>
          </m:sub>
        </m:sSub>
      </m:oMath>
      <w:r w:rsidRPr="00B22148">
        <w:rPr>
          <w:rFonts w:cs="Tahoma"/>
          <w:lang w:val="ru-RU"/>
        </w:rPr>
        <w:t xml:space="preserve"> </w:t>
      </w:r>
      <w:r w:rsidR="00A45A0A">
        <w:rPr>
          <w:rFonts w:cs="Tahoma"/>
          <w:lang w:val="ru-RU"/>
        </w:rPr>
        <w:t>-</w:t>
      </w:r>
      <w:r w:rsidRPr="00B22148">
        <w:rPr>
          <w:rFonts w:cs="Tahoma"/>
          <w:lang w:val="ru-RU"/>
        </w:rPr>
        <w:t xml:space="preserve"> количество тепловой энергии, потреблённое Потребителем в расчётном периоде </w:t>
      </w:r>
      <w:r w:rsidR="0069783E">
        <w:rPr>
          <w:rFonts w:cs="Tahoma"/>
          <w:lang w:val="ru-RU"/>
        </w:rPr>
        <w:t>за период</w:t>
      </w:r>
      <w:r w:rsidRPr="00B22148">
        <w:rPr>
          <w:rFonts w:cs="Tahoma"/>
          <w:lang w:val="ru-RU"/>
        </w:rPr>
        <w:t xml:space="preserve"> нештатных ситуаци</w:t>
      </w:r>
      <w:r w:rsidR="0069783E">
        <w:rPr>
          <w:rFonts w:cs="Tahoma"/>
          <w:lang w:val="ru-RU"/>
        </w:rPr>
        <w:t>й</w:t>
      </w:r>
      <w:r w:rsidRPr="00B22148">
        <w:rPr>
          <w:rFonts w:cs="Tahoma"/>
          <w:lang w:val="ru-RU"/>
        </w:rPr>
        <w:t xml:space="preserve"> в работе прибора учёта, продолжительность которых составляет не более 15 дней в течение расчётного периода, Гкал.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lang w:val="ru-RU"/>
              </w:rPr>
              <m:t>нс</m:t>
            </m:r>
          </m:sub>
        </m:sSub>
      </m:oMath>
      <w:r w:rsidRPr="00B22148">
        <w:rPr>
          <w:rFonts w:cs="Tahoma"/>
          <w:lang w:val="ru-RU"/>
        </w:rPr>
        <w:t xml:space="preserve"> определяется по формуле (2):</w:t>
      </w:r>
    </w:p>
    <w:p w14:paraId="391AB665" w14:textId="77777777" w:rsidR="00B658DB" w:rsidRPr="00B22148" w:rsidRDefault="00E9195A" w:rsidP="00B658DB">
      <w:pPr>
        <w:widowControl/>
        <w:tabs>
          <w:tab w:val="left" w:pos="574"/>
        </w:tabs>
        <w:overflowPunct/>
        <w:autoSpaceDE/>
        <w:autoSpaceDN/>
        <w:adjustRightInd/>
        <w:spacing w:line="259" w:lineRule="auto"/>
        <w:ind w:firstLine="567"/>
        <w:contextualSpacing/>
        <w:jc w:val="center"/>
        <w:textAlignment w:val="auto"/>
        <w:rPr>
          <w:rFonts w:ascii="Tahoma" w:hAnsi="Tahoma" w:cs="Tahoma"/>
          <w:sz w:val="20"/>
        </w:rPr>
      </w:pPr>
      <m:oMath>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нс</m:t>
            </m:r>
          </m:sub>
        </m:sSub>
        <m:r>
          <w:rPr>
            <w:rFonts w:ascii="Cambria Math" w:hAnsi="Cambria Math" w:cs="Tahoma"/>
            <w:sz w:val="20"/>
          </w:rPr>
          <m:t>=</m:t>
        </m:r>
        <m:f>
          <m:fPr>
            <m:ctrlPr>
              <w:rPr>
                <w:rFonts w:ascii="Cambria Math" w:hAnsi="Cambria Math" w:cs="Tahoma"/>
                <w:i/>
                <w:sz w:val="20"/>
              </w:rPr>
            </m:ctrlPr>
          </m:fPr>
          <m:num>
            <m:sSub>
              <m:sSubPr>
                <m:ctrlPr>
                  <w:rPr>
                    <w:rFonts w:ascii="Cambria Math" w:hAnsi="Cambria Math" w:cs="Tahoma"/>
                    <w:i/>
                    <w:sz w:val="20"/>
                    <w:lang w:val="en-US"/>
                  </w:rPr>
                </m:ctrlPr>
              </m:sSubPr>
              <m:e>
                <m:r>
                  <w:rPr>
                    <w:rFonts w:ascii="Cambria Math" w:hAnsi="Cambria Math" w:cs="Tahoma"/>
                    <w:sz w:val="20"/>
                    <w:lang w:val="en-US"/>
                  </w:rPr>
                  <m:t>Q</m:t>
                </m:r>
              </m:e>
              <m:sub>
                <m:r>
                  <w:rPr>
                    <w:rFonts w:ascii="Cambria Math" w:hAnsi="Cambria Math" w:cs="Tahoma"/>
                    <w:sz w:val="20"/>
                  </w:rPr>
                  <m:t>пу</m:t>
                </m:r>
              </m:sub>
            </m:sSub>
          </m:num>
          <m:den>
            <m:sSub>
              <m:sSubPr>
                <m:ctrlPr>
                  <w:rPr>
                    <w:rFonts w:ascii="Cambria Math" w:hAnsi="Cambria Math" w:cs="Tahoma"/>
                    <w:i/>
                    <w:sz w:val="20"/>
                  </w:rPr>
                </m:ctrlPr>
              </m:sSubPr>
              <m:e>
                <m:r>
                  <w:rPr>
                    <w:rFonts w:ascii="Cambria Math" w:hAnsi="Cambria Math" w:cs="Tahoma"/>
                    <w:sz w:val="20"/>
                  </w:rPr>
                  <m:t>Т</m:t>
                </m:r>
              </m:e>
              <m:sub>
                <m:r>
                  <w:rPr>
                    <w:rFonts w:ascii="Cambria Math" w:hAnsi="Cambria Math" w:cs="Tahoma"/>
                    <w:sz w:val="20"/>
                  </w:rPr>
                  <m:t>раб</m:t>
                </m:r>
              </m:sub>
            </m:sSub>
          </m:den>
        </m:f>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rPr>
              <m:t>Т</m:t>
            </m:r>
          </m:e>
          <m:sub>
            <m:r>
              <w:rPr>
                <w:rFonts w:ascii="Cambria Math" w:hAnsi="Cambria Math" w:cs="Tahoma"/>
                <w:sz w:val="20"/>
              </w:rPr>
              <m:t>нш</m:t>
            </m:r>
          </m:sub>
        </m:sSub>
      </m:oMath>
      <w:r w:rsidR="00B658DB" w:rsidRPr="00B22148">
        <w:rPr>
          <w:rFonts w:ascii="Tahoma" w:hAnsi="Tahoma" w:cs="Tahoma"/>
          <w:sz w:val="20"/>
        </w:rPr>
        <w:t>, где:</w:t>
      </w:r>
    </w:p>
    <w:p w14:paraId="50D413A3" w14:textId="77777777" w:rsidR="00B658DB" w:rsidRPr="00B22148" w:rsidRDefault="00E9195A" w:rsidP="00BB300D">
      <w:pPr>
        <w:pStyle w:val="SLH2PlainSimplawyer"/>
        <w:numPr>
          <w:ilvl w:val="0"/>
          <w:numId w:val="0"/>
        </w:numPr>
        <w:ind w:left="885"/>
        <w:jc w:val="both"/>
        <w:rPr>
          <w:rFonts w:cs="Tahoma"/>
          <w:lang w:val="ru-RU"/>
        </w:rPr>
      </w:pPr>
      <m:oMath>
        <m:sSub>
          <m:sSubPr>
            <m:ctrlPr>
              <w:rPr>
                <w:rFonts w:ascii="Cambria Math" w:hAnsi="Cambria Math" w:cs="Tahoma"/>
                <w:i/>
              </w:rPr>
            </m:ctrlPr>
          </m:sSubPr>
          <m:e>
            <m:r>
              <w:rPr>
                <w:rFonts w:ascii="Cambria Math" w:hAnsi="Cambria Math" w:cs="Tahoma"/>
                <w:lang w:val="ru-RU"/>
              </w:rPr>
              <m:t>Т</m:t>
            </m:r>
          </m:e>
          <m:sub>
            <m:r>
              <w:rPr>
                <w:rFonts w:ascii="Cambria Math" w:hAnsi="Cambria Math" w:cs="Tahoma"/>
                <w:lang w:val="ru-RU"/>
              </w:rPr>
              <m:t>раб</m:t>
            </m:r>
          </m:sub>
        </m:sSub>
      </m:oMath>
      <w:r w:rsidR="00B658DB" w:rsidRPr="00B22148">
        <w:rPr>
          <w:rFonts w:cs="Tahoma"/>
          <w:lang w:val="ru-RU"/>
        </w:rPr>
        <w:t xml:space="preserve"> - время штатной работы прибора учёта в расчётном периоде, ч;</w:t>
      </w:r>
    </w:p>
    <w:p w14:paraId="730230F9" w14:textId="719D7D29" w:rsidR="00B658DB" w:rsidRPr="00B22148" w:rsidRDefault="00E9195A" w:rsidP="00BB300D">
      <w:pPr>
        <w:pStyle w:val="SLH2PlainSimplawyer"/>
        <w:numPr>
          <w:ilvl w:val="0"/>
          <w:numId w:val="0"/>
        </w:numPr>
        <w:ind w:left="885"/>
        <w:jc w:val="both"/>
        <w:rPr>
          <w:rFonts w:cs="Tahoma"/>
          <w:lang w:val="ru-RU"/>
        </w:rPr>
      </w:pPr>
      <m:oMath>
        <m:sSub>
          <m:sSubPr>
            <m:ctrlPr>
              <w:rPr>
                <w:rFonts w:ascii="Cambria Math" w:hAnsi="Cambria Math" w:cs="Tahoma"/>
                <w:i/>
              </w:rPr>
            </m:ctrlPr>
          </m:sSubPr>
          <m:e>
            <m:r>
              <w:rPr>
                <w:rFonts w:ascii="Cambria Math" w:hAnsi="Cambria Math" w:cs="Tahoma"/>
                <w:lang w:val="ru-RU"/>
              </w:rPr>
              <m:t>Т</m:t>
            </m:r>
          </m:e>
          <m:sub>
            <m:r>
              <w:rPr>
                <w:rFonts w:ascii="Cambria Math" w:hAnsi="Cambria Math" w:cs="Tahoma"/>
                <w:lang w:val="ru-RU"/>
              </w:rPr>
              <m:t>нш</m:t>
            </m:r>
          </m:sub>
        </m:sSub>
      </m:oMath>
      <w:r w:rsidR="00B658DB" w:rsidRPr="00B22148">
        <w:rPr>
          <w:rFonts w:cs="Tahoma"/>
          <w:lang w:val="ru-RU"/>
        </w:rPr>
        <w:t xml:space="preserve"> </w:t>
      </w:r>
      <w:r w:rsidR="00A45A0A">
        <w:rPr>
          <w:rFonts w:cs="Tahoma"/>
          <w:lang w:val="ru-RU"/>
        </w:rPr>
        <w:t>-</w:t>
      </w:r>
      <w:r w:rsidR="00B658DB" w:rsidRPr="00B22148">
        <w:rPr>
          <w:rFonts w:cs="Tahoma"/>
          <w:lang w:val="ru-RU"/>
        </w:rPr>
        <w:t xml:space="preserve"> период нештатной работы прибора учёта в расчётном периоде, ч</w:t>
      </w:r>
      <w:r w:rsidR="00FA7863">
        <w:rPr>
          <w:rFonts w:cs="Tahoma"/>
          <w:lang w:val="ru-RU"/>
        </w:rPr>
        <w:t>.</w:t>
      </w:r>
    </w:p>
    <w:p w14:paraId="361DBBB7" w14:textId="5F6905C7" w:rsidR="00B658DB" w:rsidRDefault="00B658DB" w:rsidP="00BB300D">
      <w:pPr>
        <w:pStyle w:val="SLH2PlainSimplawyer"/>
        <w:numPr>
          <w:ilvl w:val="0"/>
          <w:numId w:val="0"/>
        </w:numPr>
        <w:ind w:left="885"/>
        <w:jc w:val="both"/>
        <w:rPr>
          <w:rFonts w:cs="Tahoma"/>
          <w:lang w:val="ru-RU"/>
        </w:rPr>
      </w:pPr>
      <w:r w:rsidRPr="00B22148">
        <w:rPr>
          <w:rFonts w:cs="Tahoma"/>
          <w:lang w:val="ru-RU"/>
        </w:rPr>
        <w:t>2.2.2.3</w:t>
      </w:r>
      <w:r w:rsidR="00F171E7">
        <w:rPr>
          <w:rStyle w:val="af7"/>
          <w:rFonts w:cs="Tahoma"/>
          <w:lang w:val="ru-RU"/>
        </w:rPr>
        <w:footnoteReference w:id="2"/>
      </w:r>
      <w:r w:rsidRPr="00B22148">
        <w:rPr>
          <w:rFonts w:cs="Tahoma"/>
          <w:lang w:val="ru-RU"/>
        </w:rPr>
        <w:t xml:space="preserve">.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lang w:val="ru-RU"/>
              </w:rPr>
              <m:t>о (в)</m:t>
            </m:r>
          </m:sub>
          <m:sup>
            <m:r>
              <w:rPr>
                <w:rFonts w:ascii="Cambria Math" w:hAnsi="Cambria Math" w:cs="Tahoma"/>
                <w:lang w:val="ru-RU"/>
              </w:rPr>
              <m:t>ВиС</m:t>
            </m:r>
          </m:sup>
        </m:sSubSup>
      </m:oMath>
      <w:r w:rsidRPr="00B22148">
        <w:rPr>
          <w:rFonts w:cs="Tahoma"/>
          <w:lang w:val="ru-RU"/>
        </w:rPr>
        <w:t xml:space="preserve"> – количество тепловой энергии, потреблённой Потребителем в расчётном периоде на нужды отопления и вентиляции </w:t>
      </w:r>
      <w:r w:rsidR="00B13AAE">
        <w:rPr>
          <w:rFonts w:cs="Tahoma"/>
          <w:lang w:val="ru-RU"/>
        </w:rPr>
        <w:t>за период</w:t>
      </w:r>
      <w:r w:rsidRPr="00B22148">
        <w:rPr>
          <w:rFonts w:cs="Tahoma"/>
          <w:lang w:val="ru-RU"/>
        </w:rPr>
        <w:t xml:space="preserve"> неисправности приборов учета, истечени</w:t>
      </w:r>
      <w:r w:rsidR="00B13AAE">
        <w:rPr>
          <w:rFonts w:cs="Tahoma"/>
          <w:lang w:val="ru-RU"/>
        </w:rPr>
        <w:t>я</w:t>
      </w:r>
      <w:r w:rsidRPr="00B22148">
        <w:rPr>
          <w:rFonts w:cs="Tahoma"/>
          <w:lang w:val="ru-RU"/>
        </w:rPr>
        <w:t xml:space="preserve"> срока их поверки, включая вывод из работы для ремонта или поверки</w:t>
      </w:r>
      <w:r w:rsidR="00B13AAE">
        <w:rPr>
          <w:rFonts w:cs="Tahoma"/>
          <w:lang w:val="ru-RU"/>
        </w:rPr>
        <w:t>,</w:t>
      </w:r>
      <w:r w:rsidRPr="00B22148">
        <w:rPr>
          <w:rFonts w:cs="Tahoma"/>
          <w:lang w:val="ru-RU"/>
        </w:rPr>
        <w:t xml:space="preserve"> </w:t>
      </w:r>
      <w:r w:rsidR="00E27C24">
        <w:rPr>
          <w:rFonts w:cs="Tahoma"/>
          <w:lang w:val="ru-RU"/>
        </w:rPr>
        <w:t>если</w:t>
      </w:r>
      <w:r w:rsidR="0062527E" w:rsidRPr="0062527E">
        <w:rPr>
          <w:rFonts w:cs="Tahoma"/>
          <w:lang w:val="ru-RU"/>
        </w:rPr>
        <w:t xml:space="preserve"> </w:t>
      </w:r>
      <w:r w:rsidR="0062527E">
        <w:rPr>
          <w:rFonts w:cs="Tahoma"/>
          <w:lang w:val="ru-RU"/>
        </w:rPr>
        <w:t>непрерывная продолжительность неисправности, истечения срока поверки, вывод из работы прибора учета не превысила</w:t>
      </w:r>
      <w:r w:rsidRPr="00B22148">
        <w:rPr>
          <w:rFonts w:cs="Tahoma"/>
          <w:lang w:val="ru-RU"/>
        </w:rPr>
        <w:t xml:space="preserve"> 30 суток</w:t>
      </w:r>
      <w:r w:rsidR="00306A20">
        <w:rPr>
          <w:rFonts w:cs="Tahoma"/>
          <w:lang w:val="ru-RU"/>
        </w:rPr>
        <w:t>,</w:t>
      </w:r>
      <w:r w:rsidRPr="00B22148">
        <w:rPr>
          <w:rFonts w:cs="Tahoma"/>
          <w:lang w:val="ru-RU"/>
        </w:rPr>
        <w:t xml:space="preserve"> </w:t>
      </w:r>
      <w:r w:rsidR="00A714C9">
        <w:rPr>
          <w:rFonts w:cs="Tahoma"/>
          <w:lang w:val="ru-RU"/>
        </w:rPr>
        <w:t xml:space="preserve">или </w:t>
      </w:r>
      <w:r w:rsidR="000B1AE5">
        <w:rPr>
          <w:rFonts w:cs="Tahoma"/>
          <w:lang w:val="ru-RU"/>
        </w:rPr>
        <w:t xml:space="preserve">за период </w:t>
      </w:r>
      <w:r w:rsidRPr="00B22148">
        <w:rPr>
          <w:rFonts w:cs="Tahoma"/>
          <w:lang w:val="ru-RU"/>
        </w:rPr>
        <w:t>нештатн</w:t>
      </w:r>
      <w:r w:rsidR="00B13AAE">
        <w:rPr>
          <w:rFonts w:cs="Tahoma"/>
          <w:lang w:val="ru-RU"/>
        </w:rPr>
        <w:t>ых</w:t>
      </w:r>
      <w:r w:rsidRPr="00B22148">
        <w:rPr>
          <w:rFonts w:cs="Tahoma"/>
          <w:lang w:val="ru-RU"/>
        </w:rPr>
        <w:t xml:space="preserve"> ситуаци</w:t>
      </w:r>
      <w:r w:rsidR="00B13AAE">
        <w:rPr>
          <w:rFonts w:cs="Tahoma"/>
          <w:lang w:val="ru-RU"/>
        </w:rPr>
        <w:t>й</w:t>
      </w:r>
      <w:r w:rsidRPr="00B22148">
        <w:rPr>
          <w:rFonts w:cs="Tahoma"/>
          <w:lang w:val="ru-RU"/>
        </w:rPr>
        <w:t xml:space="preserve"> в работе прибора учёта</w:t>
      </w:r>
      <w:r w:rsidR="000B1AE5">
        <w:rPr>
          <w:rFonts w:cs="Tahoma"/>
          <w:lang w:val="ru-RU"/>
        </w:rPr>
        <w:t>, если их</w:t>
      </w:r>
      <w:r w:rsidRPr="00B22148">
        <w:rPr>
          <w:rFonts w:cs="Tahoma"/>
          <w:lang w:val="ru-RU"/>
        </w:rPr>
        <w:t xml:space="preserve"> продолжительность</w:t>
      </w:r>
      <w:r w:rsidR="00995E76">
        <w:rPr>
          <w:rFonts w:cs="Tahoma"/>
          <w:lang w:val="ru-RU"/>
        </w:rPr>
        <w:t xml:space="preserve"> </w:t>
      </w:r>
      <w:r w:rsidR="004E2B73">
        <w:rPr>
          <w:rFonts w:cs="Tahoma"/>
          <w:lang w:val="ru-RU"/>
        </w:rPr>
        <w:t>составила</w:t>
      </w:r>
      <w:r w:rsidRPr="00B22148">
        <w:rPr>
          <w:rFonts w:cs="Tahoma"/>
          <w:lang w:val="ru-RU"/>
        </w:rPr>
        <w:t xml:space="preserve"> от 15 до 30 суток в расчётном периоде, Гкал.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lang w:val="ru-RU"/>
              </w:rPr>
              <m:t>о (в)</m:t>
            </m:r>
          </m:sub>
          <m:sup>
            <m:r>
              <w:rPr>
                <w:rFonts w:ascii="Cambria Math" w:hAnsi="Cambria Math" w:cs="Tahoma"/>
                <w:lang w:val="ru-RU"/>
              </w:rPr>
              <m:t>ВиС</m:t>
            </m:r>
          </m:sup>
        </m:sSubSup>
      </m:oMath>
      <w:r w:rsidRPr="00B22148">
        <w:rPr>
          <w:rFonts w:cs="Tahoma"/>
          <w:lang w:val="ru-RU"/>
        </w:rPr>
        <w:t xml:space="preserve"> определяется по формуле (3):</w:t>
      </w:r>
    </w:p>
    <w:p w14:paraId="60109500" w14:textId="77777777" w:rsidR="008922C4" w:rsidRPr="008922C4" w:rsidRDefault="00E9195A" w:rsidP="008922C4">
      <w:pPr>
        <w:overflowPunct/>
        <w:spacing w:line="259" w:lineRule="auto"/>
        <w:ind w:firstLine="567"/>
        <w:contextualSpacing/>
        <w:jc w:val="center"/>
        <w:textAlignment w:val="auto"/>
        <w:rPr>
          <w:rFonts w:ascii="Tahoma" w:hAnsi="Tahoma" w:cs="Tahoma"/>
          <w:sz w:val="20"/>
        </w:rPr>
      </w:pPr>
      <m:oMath>
        <m:sSubSup>
          <m:sSubSupPr>
            <m:ctrlPr>
              <w:rPr>
                <w:rFonts w:ascii="Cambria Math" w:hAnsi="Cambria Math" w:cs="Tahoma"/>
                <w:i/>
                <w:sz w:val="20"/>
              </w:rPr>
            </m:ctrlPr>
          </m:sSubSupPr>
          <m:e>
            <m:r>
              <w:rPr>
                <w:rFonts w:ascii="Cambria Math" w:hAnsi="Cambria Math" w:cs="Tahoma"/>
                <w:sz w:val="20"/>
                <w:lang w:val="en-US"/>
              </w:rPr>
              <m:t>Q</m:t>
            </m:r>
          </m:e>
          <m:sub>
            <m:r>
              <w:rPr>
                <w:rFonts w:ascii="Cambria Math" w:hAnsi="Cambria Math" w:cs="Tahoma"/>
                <w:sz w:val="20"/>
              </w:rPr>
              <m:t>о (в)</m:t>
            </m:r>
          </m:sub>
          <m:sup>
            <m:r>
              <w:rPr>
                <w:rFonts w:ascii="Cambria Math" w:hAnsi="Cambria Math" w:cs="Tahoma"/>
                <w:sz w:val="20"/>
              </w:rPr>
              <m:t>ВиС</m:t>
            </m:r>
          </m:sup>
        </m:sSubSup>
        <m:r>
          <w:rPr>
            <w:rFonts w:ascii="Cambria Math" w:hAnsi="Cambria Math" w:cs="Tahoma"/>
            <w:sz w:val="20"/>
          </w:rPr>
          <m:t>=</m:t>
        </m:r>
        <m:f>
          <m:fPr>
            <m:ctrlPr>
              <w:rPr>
                <w:rFonts w:ascii="Cambria Math" w:hAnsi="Cambria Math" w:cs="Tahoma"/>
                <w:i/>
                <w:sz w:val="20"/>
              </w:rPr>
            </m:ctrlPr>
          </m:fPr>
          <m:num>
            <m:sSub>
              <m:sSubPr>
                <m:ctrlPr>
                  <w:rPr>
                    <w:rFonts w:ascii="Cambria Math" w:hAnsi="Cambria Math" w:cs="Tahoma"/>
                    <w:i/>
                    <w:sz w:val="20"/>
                  </w:rPr>
                </m:ctrlPr>
              </m:sSubPr>
              <m:e>
                <m:r>
                  <w:rPr>
                    <w:rFonts w:ascii="Cambria Math" w:hAnsi="Cambria Math" w:cs="Tahoma"/>
                    <w:sz w:val="20"/>
                  </w:rPr>
                  <m:t>(</m:t>
                </m:r>
                <m:r>
                  <w:rPr>
                    <w:rFonts w:ascii="Cambria Math" w:hAnsi="Cambria Math" w:cs="Tahoma"/>
                    <w:sz w:val="20"/>
                    <w:lang w:val="en-US"/>
                  </w:rPr>
                  <m:t>Q</m:t>
                </m:r>
              </m:e>
              <m:sub>
                <m:r>
                  <w:rPr>
                    <w:rFonts w:ascii="Cambria Math" w:hAnsi="Cambria Math" w:cs="Tahoma"/>
                    <w:sz w:val="20"/>
                  </w:rPr>
                  <m:t>пу</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гвс_р</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техн_р</m:t>
                </m:r>
              </m:sub>
            </m:sSub>
            <m:r>
              <w:rPr>
                <w:rFonts w:ascii="Cambria Math" w:hAnsi="Cambria Math" w:cs="Tahoma"/>
                <w:sz w:val="20"/>
              </w:rPr>
              <m:t>)</m:t>
            </m:r>
          </m:num>
          <m:den>
            <m:sSub>
              <m:sSubPr>
                <m:ctrlPr>
                  <w:rPr>
                    <w:rFonts w:ascii="Cambria Math" w:hAnsi="Cambria Math" w:cs="Tahoma"/>
                    <w:i/>
                    <w:sz w:val="20"/>
                  </w:rPr>
                </m:ctrlPr>
              </m:sSubPr>
              <m:e>
                <m:r>
                  <w:rPr>
                    <w:rFonts w:ascii="Cambria Math" w:hAnsi="Cambria Math" w:cs="Tahoma"/>
                    <w:sz w:val="20"/>
                  </w:rPr>
                  <m:t>Т</m:t>
                </m:r>
              </m:e>
              <m:sub>
                <m:r>
                  <w:rPr>
                    <w:rFonts w:ascii="Cambria Math" w:hAnsi="Cambria Math" w:cs="Tahoma"/>
                    <w:sz w:val="20"/>
                  </w:rPr>
                  <m:t>раб</m:t>
                </m:r>
              </m:sub>
            </m:sSub>
          </m:den>
        </m:f>
        <m:r>
          <w:rPr>
            <w:rFonts w:ascii="Cambria Math" w:hAnsi="Cambria Math" w:cs="Tahoma"/>
            <w:sz w:val="20"/>
          </w:rPr>
          <m:t>*</m:t>
        </m:r>
        <m:f>
          <m:fPr>
            <m:ctrlPr>
              <w:rPr>
                <w:rFonts w:ascii="Cambria Math" w:hAnsi="Cambria Math" w:cs="Tahoma"/>
                <w:i/>
                <w:sz w:val="20"/>
              </w:rPr>
            </m:ctrlPr>
          </m:fPr>
          <m:num>
            <m:sSub>
              <m:sSubPr>
                <m:ctrlPr>
                  <w:rPr>
                    <w:rFonts w:ascii="Cambria Math" w:hAnsi="Cambria Math" w:cs="Tahoma"/>
                    <w:i/>
                    <w:sz w:val="20"/>
                    <w:lang w:val="en-US"/>
                  </w:rPr>
                </m:ctrlPr>
              </m:sSubPr>
              <m:e>
                <m:r>
                  <w:rPr>
                    <w:rFonts w:ascii="Cambria Math" w:hAnsi="Cambria Math" w:cs="Tahoma"/>
                    <w:sz w:val="20"/>
                    <w:lang w:val="en-US"/>
                  </w:rPr>
                  <m:t>t</m:t>
                </m:r>
              </m:e>
              <m:sub>
                <m:r>
                  <w:rPr>
                    <w:rFonts w:ascii="Cambria Math" w:hAnsi="Cambria Math" w:cs="Tahoma"/>
                    <w:sz w:val="20"/>
                  </w:rPr>
                  <m:t>вн</m:t>
                </m:r>
              </m:sub>
            </m:sSub>
            <m:r>
              <w:rPr>
                <w:rFonts w:ascii="Cambria Math" w:hAnsi="Cambria Math" w:cs="Tahoma"/>
                <w:sz w:val="20"/>
              </w:rPr>
              <m:t>-</m:t>
            </m:r>
            <m:sSubSup>
              <m:sSubSupPr>
                <m:ctrlPr>
                  <w:rPr>
                    <w:rFonts w:ascii="Cambria Math" w:hAnsi="Cambria Math" w:cs="Tahoma"/>
                    <w:i/>
                    <w:sz w:val="20"/>
                    <w:lang w:val="en-US"/>
                  </w:rPr>
                </m:ctrlPr>
              </m:sSubSupPr>
              <m:e>
                <m:r>
                  <w:rPr>
                    <w:rFonts w:ascii="Cambria Math" w:hAnsi="Cambria Math" w:cs="Tahoma"/>
                    <w:sz w:val="20"/>
                    <w:lang w:val="en-US"/>
                  </w:rPr>
                  <m:t>t</m:t>
                </m:r>
              </m:e>
              <m:sub>
                <m:r>
                  <w:rPr>
                    <w:rFonts w:ascii="Cambria Math" w:hAnsi="Cambria Math" w:cs="Tahoma"/>
                    <w:sz w:val="20"/>
                  </w:rPr>
                  <m:t>нв_ВиС</m:t>
                </m:r>
              </m:sub>
              <m:sup>
                <m:r>
                  <w:rPr>
                    <w:rFonts w:ascii="Cambria Math" w:hAnsi="Cambria Math" w:cs="Tahoma"/>
                    <w:sz w:val="20"/>
                  </w:rPr>
                  <m:t>ф</m:t>
                </m:r>
              </m:sup>
            </m:sSubSup>
          </m:num>
          <m:den>
            <m:sSub>
              <m:sSubPr>
                <m:ctrlPr>
                  <w:rPr>
                    <w:rFonts w:ascii="Cambria Math" w:hAnsi="Cambria Math" w:cs="Tahoma"/>
                    <w:i/>
                    <w:sz w:val="20"/>
                  </w:rPr>
                </m:ctrlPr>
              </m:sSubPr>
              <m:e>
                <m:r>
                  <w:rPr>
                    <w:rFonts w:ascii="Cambria Math" w:hAnsi="Cambria Math" w:cs="Tahoma"/>
                    <w:sz w:val="20"/>
                  </w:rPr>
                  <m:t>t</m:t>
                </m:r>
              </m:e>
              <m:sub>
                <m:r>
                  <w:rPr>
                    <w:rFonts w:ascii="Cambria Math" w:hAnsi="Cambria Math" w:cs="Tahoma"/>
                    <w:sz w:val="20"/>
                  </w:rPr>
                  <m:t>вн</m:t>
                </m:r>
              </m:sub>
            </m:sSub>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rPr>
                  <m:t>t</m:t>
                </m:r>
              </m:e>
              <m:sub>
                <m:r>
                  <w:rPr>
                    <w:rFonts w:ascii="Cambria Math" w:hAnsi="Cambria Math" w:cs="Tahoma"/>
                    <w:sz w:val="20"/>
                  </w:rPr>
                  <m:t>нв_штат</m:t>
                </m:r>
              </m:sub>
              <m:sup>
                <m:r>
                  <w:rPr>
                    <w:rFonts w:ascii="Cambria Math" w:hAnsi="Cambria Math" w:cs="Tahoma"/>
                    <w:sz w:val="20"/>
                  </w:rPr>
                  <m:t>ф</m:t>
                </m:r>
              </m:sup>
            </m:sSubSup>
          </m:den>
        </m:f>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rPr>
              <m:t>Т</m:t>
            </m:r>
          </m:e>
          <m:sub>
            <m:r>
              <w:rPr>
                <w:rFonts w:ascii="Cambria Math" w:hAnsi="Cambria Math" w:cs="Tahoma"/>
                <w:sz w:val="20"/>
              </w:rPr>
              <m:t>ВиС</m:t>
            </m:r>
          </m:sub>
        </m:sSub>
      </m:oMath>
      <w:r w:rsidR="008922C4" w:rsidRPr="008922C4">
        <w:rPr>
          <w:rFonts w:ascii="Tahoma" w:hAnsi="Tahoma" w:cs="Tahoma"/>
          <w:sz w:val="20"/>
        </w:rPr>
        <w:t>, где:</w:t>
      </w:r>
    </w:p>
    <w:p w14:paraId="660CA84E" w14:textId="77777777" w:rsidR="00272AC5" w:rsidRPr="003325CD" w:rsidRDefault="00E9195A" w:rsidP="00272AC5">
      <w:pPr>
        <w:pStyle w:val="SLH2PlainSimplawyer"/>
        <w:numPr>
          <w:ilvl w:val="0"/>
          <w:numId w:val="0"/>
        </w:numPr>
        <w:ind w:left="885"/>
        <w:jc w:val="both"/>
        <w:rPr>
          <w:rFonts w:cs="Tahoma"/>
          <w:lang w:val="ru-RU"/>
        </w:rPr>
      </w:pP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lang w:val="ru-RU"/>
              </w:rPr>
              <m:t>гвс_р</m:t>
            </m:r>
          </m:sub>
        </m:sSub>
      </m:oMath>
      <w:r w:rsidR="00272AC5" w:rsidRPr="008922C4">
        <w:rPr>
          <w:rFonts w:cs="Tahoma"/>
          <w:lang w:val="ru-RU"/>
        </w:rPr>
        <w:t xml:space="preserve"> </w:t>
      </w:r>
      <w:r w:rsidR="00272AC5">
        <w:rPr>
          <w:rFonts w:cs="Tahoma"/>
          <w:lang w:val="ru-RU"/>
        </w:rPr>
        <w:t>-</w:t>
      </w:r>
      <w:r w:rsidR="00272AC5" w:rsidRPr="008922C4">
        <w:rPr>
          <w:rFonts w:cs="Tahoma"/>
          <w:lang w:val="ru-RU"/>
        </w:rPr>
        <w:t xml:space="preserve"> расчётное количество тепловой энергии, потреблённой Потребителем на </w:t>
      </w:r>
      <w:r w:rsidR="00272AC5">
        <w:rPr>
          <w:rFonts w:cs="Tahoma"/>
          <w:lang w:val="ru-RU"/>
        </w:rPr>
        <w:t xml:space="preserve">нужды </w:t>
      </w:r>
      <w:r w:rsidR="00272AC5" w:rsidRPr="008922C4">
        <w:rPr>
          <w:rFonts w:cs="Tahoma"/>
          <w:lang w:val="ru-RU"/>
        </w:rPr>
        <w:t>горяче</w:t>
      </w:r>
      <w:r w:rsidR="00272AC5">
        <w:rPr>
          <w:rFonts w:cs="Tahoma"/>
          <w:lang w:val="ru-RU"/>
        </w:rPr>
        <w:t>го водоснабжения</w:t>
      </w:r>
      <w:r w:rsidR="00272AC5" w:rsidRPr="008922C4">
        <w:rPr>
          <w:rFonts w:cs="Tahoma"/>
          <w:lang w:val="ru-RU"/>
        </w:rPr>
        <w:t xml:space="preserve"> за период штатной работы прибора учёта в расчётном периоде, Гкал.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lang w:val="ru-RU"/>
              </w:rPr>
              <m:t>гвс_р</m:t>
            </m:r>
          </m:sub>
        </m:sSub>
      </m:oMath>
      <w:r w:rsidR="00272AC5" w:rsidRPr="003325CD">
        <w:rPr>
          <w:rFonts w:cs="Tahoma"/>
          <w:lang w:val="ru-RU"/>
        </w:rPr>
        <w:t xml:space="preserve"> определяется по формуле 8 настоящ</w:t>
      </w:r>
      <w:r w:rsidR="00272AC5">
        <w:rPr>
          <w:rFonts w:cs="Tahoma"/>
          <w:lang w:val="ru-RU"/>
        </w:rPr>
        <w:t>их</w:t>
      </w:r>
      <w:r w:rsidR="00272AC5" w:rsidRPr="003325CD">
        <w:rPr>
          <w:rFonts w:cs="Tahoma"/>
          <w:lang w:val="ru-RU"/>
        </w:rPr>
        <w:t xml:space="preserve"> </w:t>
      </w:r>
      <w:r w:rsidR="00272AC5">
        <w:rPr>
          <w:rFonts w:cs="Tahoma"/>
          <w:lang w:val="ru-RU"/>
        </w:rPr>
        <w:t>Условий</w:t>
      </w:r>
      <w:r w:rsidR="00272AC5" w:rsidRPr="008922C4">
        <w:rPr>
          <w:rFonts w:cs="Tahoma"/>
          <w:lang w:val="ru-RU"/>
        </w:rPr>
        <w:t xml:space="preserve"> с подстановкой вместо величины </w:t>
      </w:r>
      <m:oMath>
        <m:sSub>
          <m:sSubPr>
            <m:ctrlPr>
              <w:rPr>
                <w:rFonts w:ascii="Cambria Math" w:hAnsi="Cambria Math" w:cs="Tahoma"/>
                <w:i/>
              </w:rPr>
            </m:ctrlPr>
          </m:sSubPr>
          <m:e>
            <m:r>
              <w:rPr>
                <w:rFonts w:ascii="Cambria Math" w:hAnsi="Cambria Math" w:cs="Tahoma"/>
                <w:szCs w:val="24"/>
                <w:lang w:val="ru-RU"/>
              </w:rPr>
              <m:t>Т</m:t>
            </m:r>
          </m:e>
          <m:sub>
            <m:r>
              <w:rPr>
                <w:rFonts w:ascii="Cambria Math" w:hAnsi="Cambria Math" w:cs="Tahoma"/>
                <w:szCs w:val="24"/>
                <w:lang w:val="ru-RU"/>
              </w:rPr>
              <m:t>гвс</m:t>
            </m:r>
          </m:sub>
        </m:sSub>
      </m:oMath>
      <w:r w:rsidR="00272AC5" w:rsidRPr="003325CD">
        <w:rPr>
          <w:rFonts w:cs="Tahoma"/>
          <w:lang w:val="ru-RU"/>
        </w:rPr>
        <w:t xml:space="preserve"> величины </w:t>
      </w:r>
      <m:oMath>
        <m:sSub>
          <m:sSubPr>
            <m:ctrlPr>
              <w:rPr>
                <w:rFonts w:ascii="Cambria Math" w:hAnsi="Cambria Math" w:cs="Tahoma"/>
                <w:i/>
                <w:szCs w:val="24"/>
              </w:rPr>
            </m:ctrlPr>
          </m:sSubPr>
          <m:e>
            <m:r>
              <w:rPr>
                <w:rFonts w:ascii="Cambria Math" w:hAnsi="Cambria Math" w:cs="Tahoma"/>
                <w:szCs w:val="24"/>
                <w:lang w:val="ru-RU"/>
              </w:rPr>
              <m:t>Т</m:t>
            </m:r>
          </m:e>
          <m:sub>
            <m:r>
              <w:rPr>
                <w:rFonts w:ascii="Cambria Math" w:hAnsi="Cambria Math" w:cs="Tahoma"/>
                <w:szCs w:val="24"/>
                <w:lang w:val="ru-RU"/>
              </w:rPr>
              <m:t>раб</m:t>
            </m:r>
          </m:sub>
        </m:sSub>
      </m:oMath>
      <w:r w:rsidR="00272AC5">
        <w:rPr>
          <w:rFonts w:cs="Tahoma"/>
          <w:szCs w:val="24"/>
          <w:lang w:val="ru-RU"/>
        </w:rPr>
        <w:t xml:space="preserve">. </w:t>
      </w:r>
      <w:r w:rsidR="00272AC5" w:rsidRPr="002E2274">
        <w:rPr>
          <w:rFonts w:cs="Tahoma"/>
          <w:lang w:val="ru-RU"/>
        </w:rPr>
        <w:t>При наличии отдельного прибора учета</w:t>
      </w:r>
      <w:r w:rsidR="00272AC5" w:rsidRPr="00E510A2">
        <w:rPr>
          <w:lang w:val="ru-RU"/>
        </w:rPr>
        <w:t xml:space="preserve"> </w:t>
      </w:r>
      <w:r w:rsidR="00272AC5" w:rsidRPr="002E2274">
        <w:rPr>
          <w:rFonts w:cs="Tahoma"/>
          <w:lang w:val="ru-RU"/>
        </w:rPr>
        <w:t>тепловой энергии на нужды горячего водоснабжения</w:t>
      </w:r>
      <w:r w:rsidR="00272AC5">
        <w:rPr>
          <w:rFonts w:cs="Tahoma"/>
          <w:i/>
          <w:lang w:val="ru-RU"/>
        </w:rPr>
        <w:t xml:space="preserve">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lang w:val="ru-RU"/>
              </w:rPr>
              <m:t>гвс_р</m:t>
            </m:r>
          </m:sub>
        </m:sSub>
      </m:oMath>
      <w:r w:rsidR="00272AC5">
        <w:rPr>
          <w:rFonts w:cs="Tahoma"/>
          <w:i/>
          <w:lang w:val="ru-RU"/>
        </w:rPr>
        <w:t xml:space="preserve"> </w:t>
      </w:r>
      <w:r w:rsidR="00272AC5" w:rsidRPr="003325CD">
        <w:rPr>
          <w:rFonts w:cs="Tahoma"/>
          <w:lang w:val="ru-RU"/>
        </w:rPr>
        <w:t>принимается</w:t>
      </w:r>
      <w:r w:rsidR="00272AC5" w:rsidRPr="003325CD">
        <w:rPr>
          <w:rFonts w:cs="Tahoma"/>
          <w:szCs w:val="24"/>
          <w:lang w:val="ru-RU"/>
        </w:rPr>
        <w:t xml:space="preserve"> равн</w:t>
      </w:r>
      <w:r w:rsidR="00272AC5">
        <w:rPr>
          <w:rFonts w:cs="Tahoma"/>
          <w:szCs w:val="24"/>
          <w:lang w:val="ru-RU"/>
        </w:rPr>
        <w:t>ым</w:t>
      </w:r>
      <w:r w:rsidR="00272AC5" w:rsidRPr="003325CD">
        <w:rPr>
          <w:rFonts w:cs="Tahoma"/>
          <w:szCs w:val="24"/>
          <w:lang w:val="ru-RU"/>
        </w:rPr>
        <w:t xml:space="preserve"> 0;</w:t>
      </w:r>
    </w:p>
    <w:p w14:paraId="226F15D4" w14:textId="77777777" w:rsidR="00272AC5" w:rsidRPr="003325CD" w:rsidRDefault="00E9195A" w:rsidP="00272AC5">
      <w:pPr>
        <w:pStyle w:val="SLH2PlainSimplawyer"/>
        <w:numPr>
          <w:ilvl w:val="0"/>
          <w:numId w:val="0"/>
        </w:numPr>
        <w:ind w:left="885"/>
        <w:jc w:val="both"/>
        <w:rPr>
          <w:rFonts w:cs="Tahoma"/>
          <w:lang w:val="ru-RU"/>
        </w:rPr>
      </w:pP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lang w:val="ru-RU"/>
              </w:rPr>
              <m:t>техн_р</m:t>
            </m:r>
          </m:sub>
        </m:sSub>
      </m:oMath>
      <w:r w:rsidR="00272AC5" w:rsidRPr="008922C4">
        <w:rPr>
          <w:rFonts w:cs="Tahoma"/>
          <w:lang w:val="ru-RU"/>
        </w:rPr>
        <w:t xml:space="preserve"> - расчётное количество тепловой энергии, потреблённой Потребителем на технологические нужды за период штатной работы прибора учёта в расчётном периоде, Гкал.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lang w:val="ru-RU"/>
              </w:rPr>
              <m:t>техн_р</m:t>
            </m:r>
          </m:sub>
        </m:sSub>
      </m:oMath>
      <w:r w:rsidR="00272AC5" w:rsidRPr="008922C4">
        <w:rPr>
          <w:rFonts w:cs="Tahoma"/>
          <w:lang w:val="ru-RU"/>
        </w:rPr>
        <w:t xml:space="preserve"> определяется по формуле 9 настоящ</w:t>
      </w:r>
      <w:r w:rsidR="00272AC5">
        <w:rPr>
          <w:rFonts w:cs="Tahoma"/>
          <w:lang w:val="ru-RU"/>
        </w:rPr>
        <w:t>их</w:t>
      </w:r>
      <w:r w:rsidR="00272AC5" w:rsidRPr="008922C4">
        <w:rPr>
          <w:rFonts w:cs="Tahoma"/>
          <w:lang w:val="ru-RU"/>
        </w:rPr>
        <w:t xml:space="preserve"> </w:t>
      </w:r>
      <w:r w:rsidR="00272AC5">
        <w:rPr>
          <w:rFonts w:cs="Tahoma"/>
          <w:lang w:val="ru-RU"/>
        </w:rPr>
        <w:t>Условий</w:t>
      </w:r>
      <w:r w:rsidR="00272AC5" w:rsidRPr="003325CD">
        <w:rPr>
          <w:rFonts w:cs="Tahoma"/>
          <w:lang w:val="ru-RU"/>
        </w:rPr>
        <w:t xml:space="preserve"> с подстановкой вместо величины </w:t>
      </w:r>
      <m:oMath>
        <m:sSub>
          <m:sSubPr>
            <m:ctrlPr>
              <w:rPr>
                <w:rFonts w:ascii="Cambria Math" w:hAnsi="Cambria Math" w:cs="Tahoma"/>
                <w:i/>
              </w:rPr>
            </m:ctrlPr>
          </m:sSubPr>
          <m:e>
            <m:r>
              <w:rPr>
                <w:rFonts w:ascii="Cambria Math" w:hAnsi="Cambria Math" w:cs="Tahoma"/>
                <w:szCs w:val="24"/>
                <w:lang w:val="ru-RU"/>
              </w:rPr>
              <m:t>Т</m:t>
            </m:r>
          </m:e>
          <m:sub>
            <m:r>
              <w:rPr>
                <w:rFonts w:ascii="Cambria Math" w:hAnsi="Cambria Math" w:cs="Tahoma"/>
                <w:lang w:val="ru-RU"/>
              </w:rPr>
              <m:t>техн</m:t>
            </m:r>
          </m:sub>
        </m:sSub>
      </m:oMath>
      <w:r w:rsidR="00272AC5" w:rsidRPr="003325CD">
        <w:rPr>
          <w:rFonts w:cs="Tahoma"/>
          <w:lang w:val="ru-RU"/>
        </w:rPr>
        <w:t xml:space="preserve"> величины </w:t>
      </w:r>
      <m:oMath>
        <m:sSub>
          <m:sSubPr>
            <m:ctrlPr>
              <w:rPr>
                <w:rFonts w:ascii="Cambria Math" w:hAnsi="Cambria Math" w:cs="Tahoma"/>
                <w:i/>
                <w:szCs w:val="24"/>
              </w:rPr>
            </m:ctrlPr>
          </m:sSubPr>
          <m:e>
            <m:r>
              <w:rPr>
                <w:rFonts w:ascii="Cambria Math" w:hAnsi="Cambria Math" w:cs="Tahoma"/>
                <w:szCs w:val="24"/>
                <w:lang w:val="ru-RU"/>
              </w:rPr>
              <m:t>Т</m:t>
            </m:r>
          </m:e>
          <m:sub>
            <m:r>
              <w:rPr>
                <w:rFonts w:ascii="Cambria Math" w:hAnsi="Cambria Math" w:cs="Tahoma"/>
                <w:szCs w:val="24"/>
                <w:lang w:val="ru-RU"/>
              </w:rPr>
              <m:t>раб</m:t>
            </m:r>
          </m:sub>
        </m:sSub>
      </m:oMath>
      <w:r w:rsidR="00272AC5" w:rsidRPr="003325CD">
        <w:rPr>
          <w:rFonts w:cs="Tahoma"/>
          <w:szCs w:val="24"/>
          <w:lang w:val="ru-RU"/>
        </w:rPr>
        <w:t>.</w:t>
      </w:r>
      <w:r w:rsidR="00272AC5">
        <w:rPr>
          <w:rFonts w:cs="Tahoma"/>
          <w:szCs w:val="24"/>
          <w:lang w:val="ru-RU"/>
        </w:rPr>
        <w:t xml:space="preserve"> </w:t>
      </w:r>
      <w:r w:rsidR="00272AC5" w:rsidRPr="00D25B40">
        <w:rPr>
          <w:rFonts w:cs="Tahoma"/>
          <w:lang w:val="ru-RU"/>
        </w:rPr>
        <w:t>При наличии отдельного прибора учета</w:t>
      </w:r>
      <w:r w:rsidR="00272AC5" w:rsidRPr="00E510A2">
        <w:rPr>
          <w:lang w:val="ru-RU"/>
        </w:rPr>
        <w:t xml:space="preserve"> </w:t>
      </w:r>
      <w:r w:rsidR="00272AC5" w:rsidRPr="00D25B40">
        <w:rPr>
          <w:rFonts w:cs="Tahoma"/>
          <w:lang w:val="ru-RU"/>
        </w:rPr>
        <w:t xml:space="preserve">тепловой энергии на </w:t>
      </w:r>
      <w:r w:rsidR="00272AC5">
        <w:rPr>
          <w:rFonts w:cs="Tahoma"/>
          <w:lang w:val="ru-RU"/>
        </w:rPr>
        <w:t>технологические нужды</w:t>
      </w:r>
      <w:r w:rsidR="00272AC5">
        <w:rPr>
          <w:rFonts w:cs="Tahoma"/>
          <w:i/>
          <w:lang w:val="ru-RU"/>
        </w:rPr>
        <w:t xml:space="preserve">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lang w:val="ru-RU"/>
              </w:rPr>
              <m:t>техн_р</m:t>
            </m:r>
          </m:sub>
        </m:sSub>
      </m:oMath>
      <w:r w:rsidR="00272AC5">
        <w:rPr>
          <w:rFonts w:cs="Tahoma"/>
          <w:i/>
          <w:lang w:val="ru-RU"/>
        </w:rPr>
        <w:t xml:space="preserve"> </w:t>
      </w:r>
      <w:r w:rsidR="00272AC5" w:rsidRPr="003325CD">
        <w:rPr>
          <w:rFonts w:cs="Tahoma"/>
          <w:lang w:val="ru-RU"/>
        </w:rPr>
        <w:t>принимается</w:t>
      </w:r>
      <w:r w:rsidR="00272AC5" w:rsidRPr="003325CD">
        <w:rPr>
          <w:rFonts w:cs="Tahoma"/>
          <w:szCs w:val="24"/>
          <w:lang w:val="ru-RU"/>
        </w:rPr>
        <w:t xml:space="preserve"> равн</w:t>
      </w:r>
      <w:r w:rsidR="00272AC5">
        <w:rPr>
          <w:rFonts w:cs="Tahoma"/>
          <w:szCs w:val="24"/>
          <w:lang w:val="ru-RU"/>
        </w:rPr>
        <w:t>ым</w:t>
      </w:r>
      <w:r w:rsidR="00272AC5" w:rsidRPr="003325CD">
        <w:rPr>
          <w:rFonts w:cs="Tahoma"/>
          <w:szCs w:val="24"/>
          <w:lang w:val="ru-RU"/>
        </w:rPr>
        <w:t xml:space="preserve"> 0</w:t>
      </w:r>
      <w:r w:rsidR="00272AC5">
        <w:rPr>
          <w:rFonts w:cs="Tahoma"/>
          <w:szCs w:val="24"/>
          <w:lang w:val="ru-RU"/>
        </w:rPr>
        <w:t>;</w:t>
      </w:r>
    </w:p>
    <w:p w14:paraId="7730FCEF" w14:textId="714B9463" w:rsidR="008922C4" w:rsidRPr="003325CD" w:rsidRDefault="00E9195A" w:rsidP="008922C4">
      <w:pPr>
        <w:pStyle w:val="SLH2PlainSimplawyer"/>
        <w:numPr>
          <w:ilvl w:val="0"/>
          <w:numId w:val="0"/>
        </w:numPr>
        <w:ind w:left="885"/>
        <w:jc w:val="both"/>
        <w:rPr>
          <w:rFonts w:cs="Tahoma"/>
          <w:lang w:val="ru-RU"/>
        </w:rPr>
      </w:pPr>
      <m:oMath>
        <m:sSub>
          <m:sSubPr>
            <m:ctrlPr>
              <w:rPr>
                <w:rFonts w:ascii="Cambria Math" w:hAnsi="Cambria Math" w:cs="Tahoma"/>
                <w:i/>
                <w:lang w:val="en-US"/>
              </w:rPr>
            </m:ctrlPr>
          </m:sSubPr>
          <m:e>
            <m:r>
              <w:rPr>
                <w:rFonts w:ascii="Cambria Math" w:hAnsi="Cambria Math" w:cs="Tahoma"/>
                <w:szCs w:val="24"/>
                <w:lang w:val="en-US"/>
              </w:rPr>
              <m:t>t</m:t>
            </m:r>
          </m:e>
          <m:sub>
            <m:r>
              <w:rPr>
                <w:rFonts w:ascii="Cambria Math" w:hAnsi="Cambria Math" w:cs="Tahoma"/>
                <w:szCs w:val="24"/>
                <w:lang w:val="ru-RU"/>
              </w:rPr>
              <m:t>вн</m:t>
            </m:r>
          </m:sub>
        </m:sSub>
      </m:oMath>
      <w:r w:rsidR="008922C4" w:rsidRPr="003325CD">
        <w:rPr>
          <w:rFonts w:cs="Tahoma"/>
          <w:lang w:val="ru-RU"/>
        </w:rPr>
        <w:t xml:space="preserve"> </w:t>
      </w:r>
      <w:r w:rsidR="00A45A0A">
        <w:rPr>
          <w:rFonts w:cs="Tahoma"/>
          <w:lang w:val="ru-RU"/>
        </w:rPr>
        <w:t>-</w:t>
      </w:r>
      <w:r w:rsidR="008922C4" w:rsidRPr="003325CD">
        <w:rPr>
          <w:rFonts w:cs="Tahoma"/>
          <w:lang w:val="ru-RU"/>
        </w:rPr>
        <w:t xml:space="preserve"> расчетная температура воздуха внутри помещения, °</w:t>
      </w:r>
      <w:r w:rsidR="008922C4" w:rsidRPr="008922C4">
        <w:rPr>
          <w:rFonts w:cs="Tahoma"/>
        </w:rPr>
        <w:t>C</w:t>
      </w:r>
      <w:r w:rsidR="008922C4" w:rsidRPr="003325CD">
        <w:rPr>
          <w:rFonts w:cs="Tahoma"/>
          <w:lang w:val="ru-RU"/>
        </w:rPr>
        <w:t>, принимается в соответствии с «ГОСТ 30494-2011. Межгосударственный стандарт. Здания жилые и общественные. Параметры микроклимата в помещениях» и проектной документацией;</w:t>
      </w:r>
    </w:p>
    <w:p w14:paraId="2D645828" w14:textId="7B888017" w:rsidR="008922C4" w:rsidRPr="008922C4" w:rsidRDefault="00E9195A" w:rsidP="008922C4">
      <w:pPr>
        <w:pStyle w:val="SLH2PlainSimplawyer"/>
        <w:numPr>
          <w:ilvl w:val="0"/>
          <w:numId w:val="0"/>
        </w:numPr>
        <w:ind w:left="885"/>
        <w:jc w:val="both"/>
        <w:rPr>
          <w:rFonts w:cs="Tahoma"/>
          <w:lang w:val="ru-RU"/>
        </w:rPr>
      </w:pPr>
      <m:oMath>
        <m:sSubSup>
          <m:sSubSupPr>
            <m:ctrlPr>
              <w:rPr>
                <w:rFonts w:ascii="Cambria Math" w:hAnsi="Cambria Math" w:cs="Tahoma"/>
                <w:i/>
                <w:lang w:val="en-US"/>
              </w:rPr>
            </m:ctrlPr>
          </m:sSubSupPr>
          <m:e>
            <m:r>
              <w:rPr>
                <w:rFonts w:ascii="Cambria Math" w:hAnsi="Cambria Math" w:cs="Tahoma"/>
                <w:szCs w:val="24"/>
                <w:lang w:val="en-US"/>
              </w:rPr>
              <m:t>t</m:t>
            </m:r>
          </m:e>
          <m:sub>
            <m:r>
              <w:rPr>
                <w:rFonts w:ascii="Cambria Math" w:hAnsi="Cambria Math" w:cs="Tahoma"/>
                <w:szCs w:val="24"/>
                <w:lang w:val="ru-RU"/>
              </w:rPr>
              <m:t>нв_ВиС</m:t>
            </m:r>
          </m:sub>
          <m:sup>
            <m:r>
              <w:rPr>
                <w:rFonts w:ascii="Cambria Math" w:hAnsi="Cambria Math" w:cs="Tahoma"/>
                <w:szCs w:val="24"/>
                <w:lang w:val="ru-RU"/>
              </w:rPr>
              <m:t>ф</m:t>
            </m:r>
          </m:sup>
        </m:sSubSup>
      </m:oMath>
      <w:r w:rsidR="008922C4" w:rsidRPr="008922C4">
        <w:rPr>
          <w:rFonts w:cs="Tahoma"/>
          <w:lang w:val="ru-RU"/>
        </w:rPr>
        <w:t xml:space="preserve"> </w:t>
      </w:r>
      <w:r w:rsidR="00A45A0A">
        <w:rPr>
          <w:rFonts w:cs="Tahoma"/>
          <w:lang w:val="ru-RU"/>
        </w:rPr>
        <w:t>-</w:t>
      </w:r>
      <w:r w:rsidR="008922C4" w:rsidRPr="008922C4">
        <w:rPr>
          <w:rFonts w:cs="Tahoma"/>
          <w:lang w:val="ru-RU"/>
        </w:rPr>
        <w:t xml:space="preserve"> фактическая среднесуточная температура наружного воздуха </w:t>
      </w:r>
      <w:r w:rsidR="008922C4" w:rsidRPr="008922C4">
        <w:rPr>
          <w:rFonts w:cs="Tahoma"/>
          <w:color w:val="000000"/>
          <w:spacing w:val="2"/>
          <w:lang w:val="ru-RU"/>
        </w:rPr>
        <w:t xml:space="preserve">за время </w:t>
      </w:r>
      <w:r w:rsidR="008922C4" w:rsidRPr="008922C4">
        <w:rPr>
          <w:rFonts w:cs="Tahoma"/>
          <w:color w:val="000000"/>
          <w:lang w:val="ru-RU"/>
        </w:rPr>
        <w:t>выхода прибора учёта из строя в расчётном периоде</w:t>
      </w:r>
      <w:r w:rsidR="008922C4" w:rsidRPr="008922C4">
        <w:rPr>
          <w:rFonts w:cs="Tahoma"/>
          <w:lang w:val="ru-RU"/>
        </w:rPr>
        <w:t>, °</w:t>
      </w:r>
      <w:r w:rsidR="008922C4" w:rsidRPr="008922C4">
        <w:rPr>
          <w:rFonts w:cs="Tahoma"/>
        </w:rPr>
        <w:t>C</w:t>
      </w:r>
      <w:r w:rsidR="008922C4" w:rsidRPr="008922C4">
        <w:rPr>
          <w:rFonts w:cs="Tahoma"/>
          <w:lang w:val="ru-RU"/>
        </w:rPr>
        <w:t xml:space="preserve">. </w:t>
      </w:r>
      <m:oMath>
        <m:sSubSup>
          <m:sSubSupPr>
            <m:ctrlPr>
              <w:rPr>
                <w:rFonts w:ascii="Cambria Math" w:hAnsi="Cambria Math" w:cs="Tahoma"/>
                <w:i/>
                <w:lang w:val="en-US"/>
              </w:rPr>
            </m:ctrlPr>
          </m:sSubSupPr>
          <m:e>
            <m:r>
              <w:rPr>
                <w:rFonts w:ascii="Cambria Math" w:hAnsi="Cambria Math" w:cs="Tahoma"/>
                <w:szCs w:val="24"/>
                <w:lang w:val="en-US"/>
              </w:rPr>
              <m:t>t</m:t>
            </m:r>
          </m:e>
          <m:sub>
            <m:r>
              <w:rPr>
                <w:rFonts w:ascii="Cambria Math" w:hAnsi="Cambria Math" w:cs="Tahoma"/>
                <w:szCs w:val="24"/>
                <w:lang w:val="ru-RU"/>
              </w:rPr>
              <m:t>нв_ВиС</m:t>
            </m:r>
          </m:sub>
          <m:sup>
            <m:r>
              <w:rPr>
                <w:rFonts w:ascii="Cambria Math" w:hAnsi="Cambria Math" w:cs="Tahoma"/>
                <w:szCs w:val="24"/>
                <w:lang w:val="ru-RU"/>
              </w:rPr>
              <m:t>ф</m:t>
            </m:r>
          </m:sup>
        </m:sSubSup>
      </m:oMath>
      <w:r w:rsidR="008922C4" w:rsidRPr="008922C4">
        <w:rPr>
          <w:rFonts w:cs="Tahoma"/>
          <w:lang w:val="ru-RU"/>
        </w:rPr>
        <w:t xml:space="preserve"> определяется Теплоснабжающей организацией </w:t>
      </w:r>
      <w:r w:rsidR="008922C4" w:rsidRPr="00B22148">
        <w:rPr>
          <w:rFonts w:cs="Tahoma"/>
          <w:lang w:val="ru-RU"/>
        </w:rPr>
        <w:t>в соответствии с п. 3.6. настоящего Договора</w:t>
      </w:r>
      <w:r w:rsidR="008922C4" w:rsidRPr="008922C4">
        <w:rPr>
          <w:rFonts w:cs="Tahoma"/>
          <w:lang w:val="ru-RU"/>
        </w:rPr>
        <w:t>;</w:t>
      </w:r>
    </w:p>
    <w:p w14:paraId="7D96CFC4" w14:textId="234745A2" w:rsidR="008922C4" w:rsidRPr="003325CD" w:rsidRDefault="00E9195A" w:rsidP="008922C4">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szCs w:val="24"/>
              </w:rPr>
              <m:t>t</m:t>
            </m:r>
          </m:e>
          <m:sub>
            <m:r>
              <w:rPr>
                <w:rFonts w:ascii="Cambria Math" w:hAnsi="Cambria Math" w:cs="Tahoma"/>
                <w:szCs w:val="24"/>
                <w:lang w:val="ru-RU"/>
              </w:rPr>
              <m:t>нв_штат</m:t>
            </m:r>
          </m:sub>
          <m:sup>
            <m:r>
              <w:rPr>
                <w:rFonts w:ascii="Cambria Math" w:hAnsi="Cambria Math" w:cs="Tahoma"/>
                <w:szCs w:val="24"/>
                <w:lang w:val="ru-RU"/>
              </w:rPr>
              <m:t>ф</m:t>
            </m:r>
          </m:sup>
        </m:sSubSup>
      </m:oMath>
      <w:r w:rsidR="008922C4" w:rsidRPr="008922C4">
        <w:rPr>
          <w:rFonts w:cs="Tahoma"/>
          <w:lang w:val="ru-RU"/>
        </w:rPr>
        <w:t xml:space="preserve"> </w:t>
      </w:r>
      <w:r w:rsidR="00A45A0A">
        <w:rPr>
          <w:rFonts w:cs="Tahoma"/>
          <w:lang w:val="ru-RU"/>
        </w:rPr>
        <w:t>-</w:t>
      </w:r>
      <w:r w:rsidR="008922C4" w:rsidRPr="008922C4">
        <w:rPr>
          <w:rFonts w:cs="Tahoma"/>
          <w:lang w:val="ru-RU"/>
        </w:rPr>
        <w:t xml:space="preserve"> фактическая среднесуточная температура наружного воздуха за время штатной работы прибора учёта в расчётном периоде, °</w:t>
      </w:r>
      <w:r w:rsidR="008922C4" w:rsidRPr="008922C4">
        <w:rPr>
          <w:rFonts w:cs="Tahoma"/>
        </w:rPr>
        <w:t>C</w:t>
      </w:r>
      <w:r w:rsidR="008922C4" w:rsidRPr="008922C4">
        <w:rPr>
          <w:rFonts w:cs="Tahoma"/>
          <w:lang w:val="ru-RU"/>
        </w:rPr>
        <w:t xml:space="preserve">. </w:t>
      </w:r>
      <m:oMath>
        <m:sSubSup>
          <m:sSubSupPr>
            <m:ctrlPr>
              <w:rPr>
                <w:rFonts w:ascii="Cambria Math" w:hAnsi="Cambria Math" w:cs="Tahoma"/>
                <w:i/>
              </w:rPr>
            </m:ctrlPr>
          </m:sSubSupPr>
          <m:e>
            <m:r>
              <w:rPr>
                <w:rFonts w:ascii="Cambria Math" w:hAnsi="Cambria Math" w:cs="Tahoma"/>
                <w:szCs w:val="24"/>
              </w:rPr>
              <m:t>t</m:t>
            </m:r>
          </m:e>
          <m:sub>
            <m:r>
              <w:rPr>
                <w:rFonts w:ascii="Cambria Math" w:hAnsi="Cambria Math" w:cs="Tahoma"/>
                <w:szCs w:val="24"/>
                <w:lang w:val="ru-RU"/>
              </w:rPr>
              <m:t>нв_штат</m:t>
            </m:r>
          </m:sub>
          <m:sup>
            <m:r>
              <w:rPr>
                <w:rFonts w:ascii="Cambria Math" w:hAnsi="Cambria Math" w:cs="Tahoma"/>
                <w:szCs w:val="24"/>
                <w:lang w:val="ru-RU"/>
              </w:rPr>
              <m:t>ф</m:t>
            </m:r>
          </m:sup>
        </m:sSubSup>
      </m:oMath>
      <w:r w:rsidR="008922C4" w:rsidRPr="008922C4">
        <w:rPr>
          <w:rFonts w:cs="Tahoma"/>
          <w:lang w:val="ru-RU"/>
        </w:rPr>
        <w:t xml:space="preserve"> </w:t>
      </w:r>
      <w:r w:rsidR="008922C4" w:rsidRPr="003325CD">
        <w:rPr>
          <w:rFonts w:cs="Tahoma"/>
          <w:lang w:val="ru-RU"/>
        </w:rPr>
        <w:t xml:space="preserve">определяется Теплоснабжающей организацией </w:t>
      </w:r>
      <w:r w:rsidR="008922C4" w:rsidRPr="00B22148">
        <w:rPr>
          <w:rFonts w:cs="Tahoma"/>
          <w:lang w:val="ru-RU"/>
        </w:rPr>
        <w:t>в соответствии с п. 3.6. настоящего Договора</w:t>
      </w:r>
      <w:r w:rsidR="008922C4" w:rsidRPr="003325CD">
        <w:rPr>
          <w:rFonts w:cs="Tahoma"/>
          <w:lang w:val="ru-RU"/>
        </w:rPr>
        <w:t>;</w:t>
      </w:r>
    </w:p>
    <w:p w14:paraId="1DAD9F38" w14:textId="004719A5" w:rsidR="008922C4" w:rsidRPr="003325CD" w:rsidRDefault="00E9195A" w:rsidP="008922C4">
      <w:pPr>
        <w:pStyle w:val="SLH2PlainSimplawyer"/>
        <w:numPr>
          <w:ilvl w:val="0"/>
          <w:numId w:val="0"/>
        </w:numPr>
        <w:ind w:left="885"/>
        <w:jc w:val="both"/>
        <w:rPr>
          <w:rFonts w:cs="Tahoma"/>
          <w:lang w:val="ru-RU"/>
        </w:rPr>
      </w:pPr>
      <m:oMath>
        <m:sSub>
          <m:sSubPr>
            <m:ctrlPr>
              <w:rPr>
                <w:rFonts w:ascii="Cambria Math" w:hAnsi="Cambria Math" w:cs="Tahoma"/>
                <w:i/>
              </w:rPr>
            </m:ctrlPr>
          </m:sSubPr>
          <m:e>
            <m:r>
              <w:rPr>
                <w:rFonts w:ascii="Cambria Math" w:hAnsi="Cambria Math" w:cs="Tahoma"/>
                <w:szCs w:val="24"/>
                <w:lang w:val="ru-RU"/>
              </w:rPr>
              <m:t>Т</m:t>
            </m:r>
          </m:e>
          <m:sub>
            <m:r>
              <w:rPr>
                <w:rFonts w:ascii="Cambria Math" w:hAnsi="Cambria Math" w:cs="Tahoma"/>
                <w:szCs w:val="24"/>
                <w:lang w:val="ru-RU"/>
              </w:rPr>
              <m:t>ВиС</m:t>
            </m:r>
          </m:sub>
        </m:sSub>
      </m:oMath>
      <w:r w:rsidR="008922C4" w:rsidRPr="003325CD">
        <w:rPr>
          <w:rFonts w:cs="Tahoma"/>
          <w:lang w:val="ru-RU"/>
        </w:rPr>
        <w:t xml:space="preserve"> </w:t>
      </w:r>
      <w:r w:rsidR="00A45A0A">
        <w:rPr>
          <w:rFonts w:cs="Tahoma"/>
          <w:lang w:val="ru-RU"/>
        </w:rPr>
        <w:t>-</w:t>
      </w:r>
      <w:r w:rsidR="008922C4" w:rsidRPr="003325CD">
        <w:rPr>
          <w:rFonts w:cs="Tahoma"/>
          <w:lang w:val="ru-RU"/>
        </w:rPr>
        <w:t xml:space="preserve"> период выхода прибора учёта из строя в расчётном периоде, ч;</w:t>
      </w:r>
    </w:p>
    <w:p w14:paraId="2130BE17" w14:textId="77777777" w:rsidR="008922C4" w:rsidRPr="003325CD" w:rsidRDefault="008922C4" w:rsidP="008922C4">
      <w:pPr>
        <w:pStyle w:val="SLH2PlainSimplawyer"/>
        <w:numPr>
          <w:ilvl w:val="0"/>
          <w:numId w:val="0"/>
        </w:numPr>
        <w:ind w:left="885"/>
        <w:jc w:val="both"/>
        <w:rPr>
          <w:rFonts w:cs="Tahoma"/>
          <w:lang w:val="ru-RU"/>
        </w:rPr>
      </w:pPr>
      <w:r w:rsidRPr="003325CD">
        <w:rPr>
          <w:rFonts w:cs="Tahoma"/>
          <w:lang w:val="ru-RU"/>
        </w:rPr>
        <w:t xml:space="preserve">В случае, если </w:t>
      </w:r>
      <m:oMath>
        <m:sSub>
          <m:sSubPr>
            <m:ctrlPr>
              <w:rPr>
                <w:rFonts w:ascii="Cambria Math" w:hAnsi="Cambria Math" w:cs="Tahoma"/>
                <w:i/>
                <w:szCs w:val="24"/>
              </w:rPr>
            </m:ctrlPr>
          </m:sSubPr>
          <m:e>
            <m:r>
              <w:rPr>
                <w:rFonts w:ascii="Cambria Math" w:hAnsi="Cambria Math" w:cs="Tahoma"/>
                <w:szCs w:val="24"/>
                <w:lang w:val="ru-RU"/>
              </w:rPr>
              <m:t>(</m:t>
            </m:r>
            <m:r>
              <w:rPr>
                <w:rFonts w:ascii="Cambria Math" w:hAnsi="Cambria Math" w:cs="Tahoma"/>
                <w:szCs w:val="24"/>
                <w:lang w:val="en-US"/>
              </w:rPr>
              <m:t>Q</m:t>
            </m:r>
          </m:e>
          <m:sub>
            <m:r>
              <w:rPr>
                <w:rFonts w:ascii="Cambria Math" w:hAnsi="Cambria Math" w:cs="Tahoma"/>
                <w:szCs w:val="24"/>
                <w:lang w:val="ru-RU"/>
              </w:rPr>
              <m:t>пу</m:t>
            </m:r>
          </m:sub>
        </m:sSub>
        <m:r>
          <w:rPr>
            <w:rFonts w:ascii="Cambria Math" w:hAnsi="Cambria Math" w:cs="Tahoma"/>
            <w:szCs w:val="24"/>
            <w:lang w:val="ru-RU"/>
          </w:rPr>
          <m:t>-</m:t>
        </m:r>
        <m:sSub>
          <m:sSubPr>
            <m:ctrlPr>
              <w:rPr>
                <w:rFonts w:ascii="Cambria Math" w:hAnsi="Cambria Math" w:cs="Tahoma"/>
                <w:i/>
                <w:szCs w:val="24"/>
              </w:rPr>
            </m:ctrlPr>
          </m:sSubPr>
          <m:e>
            <m:r>
              <w:rPr>
                <w:rFonts w:ascii="Cambria Math" w:hAnsi="Cambria Math" w:cs="Tahoma"/>
                <w:szCs w:val="24"/>
                <w:lang w:val="en-US"/>
              </w:rPr>
              <m:t>Q</m:t>
            </m:r>
          </m:e>
          <m:sub>
            <m:r>
              <w:rPr>
                <w:rFonts w:ascii="Cambria Math" w:hAnsi="Cambria Math" w:cs="Tahoma"/>
                <w:szCs w:val="24"/>
                <w:lang w:val="ru-RU"/>
              </w:rPr>
              <m:t>гвс_р</m:t>
            </m:r>
          </m:sub>
        </m:sSub>
        <m:r>
          <w:rPr>
            <w:rFonts w:ascii="Cambria Math" w:hAnsi="Cambria Math" w:cs="Tahoma"/>
            <w:szCs w:val="24"/>
            <w:lang w:val="ru-RU"/>
          </w:rPr>
          <m:t>-</m:t>
        </m:r>
        <m:sSub>
          <m:sSubPr>
            <m:ctrlPr>
              <w:rPr>
                <w:rFonts w:ascii="Cambria Math" w:hAnsi="Cambria Math" w:cs="Tahoma"/>
                <w:i/>
                <w:szCs w:val="24"/>
              </w:rPr>
            </m:ctrlPr>
          </m:sSubPr>
          <m:e>
            <m:r>
              <w:rPr>
                <w:rFonts w:ascii="Cambria Math" w:hAnsi="Cambria Math" w:cs="Tahoma"/>
                <w:szCs w:val="24"/>
                <w:lang w:val="en-US"/>
              </w:rPr>
              <m:t>Q</m:t>
            </m:r>
          </m:e>
          <m:sub>
            <m:r>
              <w:rPr>
                <w:rFonts w:ascii="Cambria Math" w:hAnsi="Cambria Math" w:cs="Tahoma"/>
                <w:szCs w:val="24"/>
                <w:lang w:val="ru-RU"/>
              </w:rPr>
              <m:t>техн_р</m:t>
            </m:r>
          </m:sub>
        </m:sSub>
        <m:r>
          <w:rPr>
            <w:rFonts w:ascii="Cambria Math" w:hAnsi="Cambria Math" w:cs="Tahoma"/>
            <w:szCs w:val="24"/>
            <w:lang w:val="ru-RU"/>
          </w:rPr>
          <m:t>)</m:t>
        </m:r>
      </m:oMath>
      <w:r w:rsidRPr="003325CD">
        <w:rPr>
          <w:rFonts w:cs="Tahoma"/>
          <w:szCs w:val="24"/>
          <w:lang w:val="ru-RU"/>
        </w:rPr>
        <w:t xml:space="preserve"> &lt; 0, </w:t>
      </w:r>
      <m:oMath>
        <m:sSubSup>
          <m:sSubSupPr>
            <m:ctrlPr>
              <w:rPr>
                <w:rFonts w:ascii="Cambria Math" w:hAnsi="Cambria Math" w:cs="Tahoma"/>
                <w:i/>
                <w:szCs w:val="24"/>
              </w:rPr>
            </m:ctrlPr>
          </m:sSubSupPr>
          <m:e>
            <m:r>
              <w:rPr>
                <w:rFonts w:ascii="Cambria Math" w:hAnsi="Cambria Math" w:cs="Tahoma"/>
                <w:szCs w:val="24"/>
                <w:lang w:val="en-US"/>
              </w:rPr>
              <m:t>Q</m:t>
            </m:r>
          </m:e>
          <m:sub>
            <m:r>
              <w:rPr>
                <w:rFonts w:ascii="Cambria Math" w:hAnsi="Cambria Math" w:cs="Tahoma"/>
                <w:szCs w:val="24"/>
                <w:lang w:val="ru-RU"/>
              </w:rPr>
              <m:t>о (в)</m:t>
            </m:r>
          </m:sub>
          <m:sup>
            <m:r>
              <w:rPr>
                <w:rFonts w:ascii="Cambria Math" w:hAnsi="Cambria Math" w:cs="Tahoma"/>
                <w:szCs w:val="24"/>
                <w:lang w:val="ru-RU"/>
              </w:rPr>
              <m:t>ВиС</m:t>
            </m:r>
          </m:sup>
        </m:sSubSup>
      </m:oMath>
      <w:r w:rsidRPr="003325CD">
        <w:rPr>
          <w:rFonts w:cs="Tahoma"/>
          <w:szCs w:val="24"/>
          <w:lang w:val="ru-RU"/>
        </w:rPr>
        <w:t xml:space="preserve"> </w:t>
      </w:r>
      <w:r w:rsidRPr="003325CD">
        <w:rPr>
          <w:rFonts w:cs="Tahoma"/>
          <w:lang w:val="ru-RU"/>
        </w:rPr>
        <w:t>принимается</w:t>
      </w:r>
      <w:r w:rsidRPr="003325CD">
        <w:rPr>
          <w:rFonts w:cs="Tahoma"/>
          <w:szCs w:val="24"/>
          <w:lang w:val="ru-RU"/>
        </w:rPr>
        <w:t xml:space="preserve"> равной 0.</w:t>
      </w:r>
    </w:p>
    <w:p w14:paraId="2E4E4B22" w14:textId="3955CD4E" w:rsidR="008922C4" w:rsidRPr="008922C4" w:rsidRDefault="00B658DB" w:rsidP="00BB1243">
      <w:pPr>
        <w:pStyle w:val="SLH2PlainSimplawyer"/>
        <w:numPr>
          <w:ilvl w:val="0"/>
          <w:numId w:val="0"/>
        </w:numPr>
        <w:ind w:left="885"/>
        <w:jc w:val="both"/>
        <w:rPr>
          <w:rFonts w:cs="Tahoma"/>
          <w:i/>
          <w:lang w:val="ru-RU"/>
        </w:rPr>
      </w:pPr>
      <w:r w:rsidRPr="00B22148">
        <w:rPr>
          <w:rFonts w:cs="Tahoma"/>
          <w:lang w:val="ru-RU"/>
        </w:rPr>
        <w:t xml:space="preserve">2.2.2.4. </w:t>
      </w:r>
      <m:oMath>
        <m:sSubSup>
          <m:sSubSupPr>
            <m:ctrlPr>
              <w:rPr>
                <w:rFonts w:ascii="Cambria Math" w:hAnsi="Cambria Math" w:cs="Tahoma"/>
              </w:rPr>
            </m:ctrlPr>
          </m:sSubSupPr>
          <m:e>
            <m:r>
              <w:rPr>
                <w:rFonts w:ascii="Cambria Math" w:hAnsi="Cambria Math" w:cs="Tahoma"/>
              </w:rPr>
              <m:t>Q</m:t>
            </m:r>
          </m:e>
          <m:sub/>
          <m:sup>
            <m:r>
              <m:rPr>
                <m:sty m:val="p"/>
              </m:rPr>
              <w:rPr>
                <w:rFonts w:ascii="Cambria Math" w:hAnsi="Cambria Math" w:cs="Tahoma"/>
                <w:lang w:val="ru-RU"/>
              </w:rPr>
              <m:t>непред</m:t>
            </m:r>
          </m:sup>
        </m:sSubSup>
      </m:oMath>
      <w:r w:rsidRPr="00B22148">
        <w:rPr>
          <w:rFonts w:cs="Tahoma"/>
          <w:lang w:val="ru-RU"/>
        </w:rPr>
        <w:t xml:space="preserve"> - количество тепловой энергии, потреблённой Потребителем в </w:t>
      </w:r>
      <w:r w:rsidR="00750DC6">
        <w:rPr>
          <w:rFonts w:cs="Tahoma"/>
          <w:lang w:val="ru-RU"/>
        </w:rPr>
        <w:t xml:space="preserve">первом </w:t>
      </w:r>
      <w:r w:rsidRPr="00B22148">
        <w:rPr>
          <w:rFonts w:cs="Tahoma"/>
          <w:lang w:val="ru-RU"/>
        </w:rPr>
        <w:t>расчётном периоде</w:t>
      </w:r>
      <w:r w:rsidR="00D1368E">
        <w:rPr>
          <w:rFonts w:cs="Tahoma"/>
          <w:lang w:val="ru-RU"/>
        </w:rPr>
        <w:t xml:space="preserve">, </w:t>
      </w:r>
      <w:r w:rsidR="00750DC6">
        <w:rPr>
          <w:rFonts w:cs="Tahoma"/>
          <w:lang w:val="ru-RU"/>
        </w:rPr>
        <w:t xml:space="preserve">за который не представлены </w:t>
      </w:r>
      <w:r w:rsidR="00BB1243" w:rsidRPr="00B22148">
        <w:rPr>
          <w:rFonts w:cs="Tahoma"/>
          <w:lang w:val="ru-RU"/>
        </w:rPr>
        <w:t>показани</w:t>
      </w:r>
      <w:r w:rsidR="00BB1243">
        <w:rPr>
          <w:rFonts w:cs="Tahoma"/>
          <w:lang w:val="ru-RU"/>
        </w:rPr>
        <w:t>я</w:t>
      </w:r>
      <w:r w:rsidR="00BB1243" w:rsidRPr="00B22148">
        <w:rPr>
          <w:rFonts w:cs="Tahoma"/>
          <w:lang w:val="ru-RU"/>
        </w:rPr>
        <w:t xml:space="preserve"> приборов учета</w:t>
      </w:r>
      <w:r w:rsidR="00BB1243">
        <w:rPr>
          <w:rFonts w:cs="Tahoma"/>
          <w:lang w:val="ru-RU"/>
        </w:rPr>
        <w:t xml:space="preserve"> </w:t>
      </w:r>
      <w:r w:rsidR="00750DC6">
        <w:rPr>
          <w:rFonts w:cs="Tahoma"/>
          <w:lang w:val="ru-RU"/>
        </w:rPr>
        <w:t>в установленный срок</w:t>
      </w:r>
      <w:r w:rsidRPr="00B22148">
        <w:rPr>
          <w:rFonts w:cs="Tahoma"/>
          <w:lang w:val="ru-RU"/>
        </w:rPr>
        <w:t xml:space="preserve">, Гкал. </w:t>
      </w:r>
      <m:oMath>
        <m:sSubSup>
          <m:sSubSupPr>
            <m:ctrlPr>
              <w:rPr>
                <w:rFonts w:ascii="Cambria Math" w:hAnsi="Cambria Math" w:cs="Tahoma"/>
              </w:rPr>
            </m:ctrlPr>
          </m:sSubSupPr>
          <m:e>
            <m:r>
              <w:rPr>
                <w:rFonts w:ascii="Cambria Math" w:hAnsi="Cambria Math" w:cs="Tahoma"/>
              </w:rPr>
              <m:t>Q</m:t>
            </m:r>
          </m:e>
          <m:sub/>
          <m:sup>
            <m:r>
              <m:rPr>
                <m:sty m:val="p"/>
              </m:rPr>
              <w:rPr>
                <w:rFonts w:ascii="Cambria Math" w:hAnsi="Cambria Math" w:cs="Tahoma"/>
                <w:lang w:val="ru-RU"/>
              </w:rPr>
              <m:t>непред</m:t>
            </m:r>
          </m:sup>
        </m:sSubSup>
      </m:oMath>
      <w:r w:rsidRPr="00B22148">
        <w:rPr>
          <w:rFonts w:cs="Tahoma"/>
          <w:lang w:val="ru-RU"/>
        </w:rPr>
        <w:t xml:space="preserve"> определяется по формуле (4):</w:t>
      </w:r>
    </w:p>
    <w:p w14:paraId="05918854" w14:textId="1630B8E5" w:rsidR="008922C4" w:rsidRDefault="00E9195A" w:rsidP="008922C4">
      <w:pPr>
        <w:overflowPunct/>
        <w:spacing w:line="259" w:lineRule="auto"/>
        <w:ind w:firstLine="567"/>
        <w:contextualSpacing/>
        <w:jc w:val="center"/>
        <w:textAlignment w:val="auto"/>
        <w:rPr>
          <w:rFonts w:ascii="Tahoma" w:hAnsi="Tahoma" w:cs="Tahoma"/>
          <w:sz w:val="20"/>
        </w:rPr>
      </w:pPr>
      <m:oMath>
        <m:sSubSup>
          <m:sSubSupPr>
            <m:ctrlPr>
              <w:rPr>
                <w:rFonts w:ascii="Cambria Math" w:hAnsi="Cambria Math" w:cs="Tahoma"/>
                <w:i/>
                <w:sz w:val="20"/>
              </w:rPr>
            </m:ctrlPr>
          </m:sSubSupPr>
          <m:e>
            <m:r>
              <w:rPr>
                <w:rFonts w:ascii="Cambria Math" w:hAnsi="Cambria Math" w:cs="Tahoma"/>
                <w:sz w:val="20"/>
                <w:lang w:val="en-US"/>
              </w:rPr>
              <m:t>Q</m:t>
            </m:r>
          </m:e>
          <m:sub/>
          <m:sup>
            <m:r>
              <w:rPr>
                <w:rFonts w:ascii="Cambria Math" w:hAnsi="Cambria Math" w:cs="Tahoma"/>
                <w:sz w:val="20"/>
              </w:rPr>
              <m:t>непред</m:t>
            </m:r>
          </m:sup>
        </m:sSubSup>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lang w:val="en-US"/>
              </w:rPr>
              <m:t>Q</m:t>
            </m:r>
          </m:e>
          <m:sub>
            <m:r>
              <w:rPr>
                <w:rFonts w:ascii="Cambria Math" w:hAnsi="Cambria Math" w:cs="Tahoma"/>
                <w:sz w:val="20"/>
              </w:rPr>
              <m:t>о (в)</m:t>
            </m:r>
          </m:sub>
          <m:sup>
            <m:r>
              <w:rPr>
                <w:rFonts w:ascii="Cambria Math" w:hAnsi="Cambria Math" w:cs="Tahoma"/>
                <w:sz w:val="20"/>
              </w:rPr>
              <m:t>непред</m:t>
            </m:r>
          </m:sup>
        </m:sSubSup>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lang w:val="en-US"/>
              </w:rPr>
              <m:t>Q</m:t>
            </m:r>
          </m:e>
          <m:sub>
            <m:r>
              <w:rPr>
                <w:rFonts w:ascii="Cambria Math" w:hAnsi="Cambria Math" w:cs="Tahoma"/>
                <w:sz w:val="20"/>
              </w:rPr>
              <m:t>гвс</m:t>
            </m:r>
          </m:sub>
          <m:sup>
            <m:r>
              <w:rPr>
                <w:rFonts w:ascii="Cambria Math" w:hAnsi="Cambria Math" w:cs="Tahoma"/>
                <w:sz w:val="20"/>
              </w:rPr>
              <m:t>непред</m:t>
            </m:r>
          </m:sup>
        </m:sSubSup>
      </m:oMath>
      <w:r w:rsidR="008922C4" w:rsidRPr="008922C4">
        <w:rPr>
          <w:rFonts w:ascii="Tahoma" w:hAnsi="Tahoma" w:cs="Tahoma"/>
          <w:sz w:val="20"/>
        </w:rPr>
        <w:t>, где</w:t>
      </w:r>
      <w:r w:rsidR="0052775C">
        <w:rPr>
          <w:rFonts w:ascii="Tahoma" w:hAnsi="Tahoma" w:cs="Tahoma"/>
          <w:sz w:val="20"/>
        </w:rPr>
        <w:t>:</w:t>
      </w:r>
    </w:p>
    <w:p w14:paraId="33240716" w14:textId="279EAF5F" w:rsidR="00BB1243" w:rsidRDefault="00E9195A" w:rsidP="006C33F0">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lang w:val="ru-RU"/>
              </w:rPr>
              <m:t>о (в)</m:t>
            </m:r>
          </m:sub>
          <m:sup>
            <m:r>
              <w:rPr>
                <w:rFonts w:ascii="Cambria Math" w:hAnsi="Cambria Math" w:cs="Tahoma"/>
                <w:lang w:val="ru-RU"/>
              </w:rPr>
              <m:t>непред</m:t>
            </m:r>
          </m:sup>
        </m:sSubSup>
      </m:oMath>
      <w:r w:rsidR="006C33F0" w:rsidRPr="00B22148">
        <w:rPr>
          <w:rFonts w:cs="Tahoma"/>
          <w:lang w:val="ru-RU"/>
        </w:rPr>
        <w:t xml:space="preserve"> - количество тепловой энергии, потреблённой Потребителем </w:t>
      </w:r>
      <w:r w:rsidR="006C33F0">
        <w:rPr>
          <w:rFonts w:cs="Tahoma"/>
          <w:lang w:val="ru-RU"/>
        </w:rPr>
        <w:t xml:space="preserve">на нужды отопления и вентиляции </w:t>
      </w:r>
      <w:r w:rsidR="006C33F0" w:rsidRPr="0052775C">
        <w:rPr>
          <w:rFonts w:cs="Tahoma"/>
          <w:lang w:val="ru-RU"/>
        </w:rPr>
        <w:t>в первом расчётном периоде, за который не представлены показани</w:t>
      </w:r>
      <w:r w:rsidR="006C33F0">
        <w:rPr>
          <w:rFonts w:cs="Tahoma"/>
          <w:lang w:val="ru-RU"/>
        </w:rPr>
        <w:t>я</w:t>
      </w:r>
      <w:r w:rsidR="006C33F0" w:rsidRPr="0052775C">
        <w:rPr>
          <w:rFonts w:cs="Tahoma"/>
          <w:lang w:val="ru-RU"/>
        </w:rPr>
        <w:t xml:space="preserve"> приборов учета в установленный срок и который не является первым месяцем отопительного периода либо не относится к межотопительному периоду</w:t>
      </w:r>
      <w:r w:rsidR="006C33F0">
        <w:rPr>
          <w:rFonts w:cs="Tahoma"/>
          <w:lang w:val="ru-RU"/>
        </w:rPr>
        <w:t>, Гкал</w:t>
      </w:r>
      <w:r w:rsidR="00BB1243">
        <w:rPr>
          <w:rFonts w:cs="Tahoma"/>
          <w:lang w:val="ru-RU"/>
        </w:rPr>
        <w:t xml:space="preserve">. </w:t>
      </w:r>
      <m:oMath>
        <m:sSubSup>
          <m:sSubSupPr>
            <m:ctrlPr>
              <w:rPr>
                <w:rFonts w:ascii="Cambria Math" w:hAnsi="Cambria Math" w:cs="Tahoma"/>
              </w:rPr>
            </m:ctrlPr>
          </m:sSubSupPr>
          <m:e>
            <m:r>
              <w:rPr>
                <w:rFonts w:ascii="Cambria Math" w:hAnsi="Cambria Math" w:cs="Tahoma"/>
              </w:rPr>
              <m:t>Q</m:t>
            </m:r>
          </m:e>
          <m:sub>
            <m:r>
              <w:rPr>
                <w:rFonts w:ascii="Cambria Math" w:hAnsi="Cambria Math" w:cs="Tahoma"/>
                <w:lang w:val="ru-RU"/>
              </w:rPr>
              <m:t>о (в)</m:t>
            </m:r>
          </m:sub>
          <m:sup>
            <m:r>
              <m:rPr>
                <m:sty m:val="p"/>
              </m:rPr>
              <w:rPr>
                <w:rFonts w:ascii="Cambria Math" w:hAnsi="Cambria Math" w:cs="Tahoma"/>
                <w:lang w:val="ru-RU"/>
              </w:rPr>
              <m:t>непред</m:t>
            </m:r>
          </m:sup>
        </m:sSubSup>
      </m:oMath>
      <w:r w:rsidR="00BB1243" w:rsidRPr="00B22148">
        <w:rPr>
          <w:rFonts w:cs="Tahoma"/>
          <w:lang w:val="ru-RU"/>
        </w:rPr>
        <w:t xml:space="preserve"> определяется </w:t>
      </w:r>
      <w:r w:rsidR="00BB1243">
        <w:rPr>
          <w:rFonts w:cs="Tahoma"/>
          <w:lang w:val="ru-RU"/>
        </w:rPr>
        <w:t>в соответствии с п. 2.2.2.4.1. настоящих Условий;</w:t>
      </w:r>
    </w:p>
    <w:p w14:paraId="6F74D68F" w14:textId="4A1A14BC" w:rsidR="00BB1243" w:rsidRPr="00D25B40" w:rsidRDefault="00E9195A" w:rsidP="00BB1243">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lang w:val="ru-RU"/>
              </w:rPr>
              <m:t>гвс</m:t>
            </m:r>
          </m:sub>
          <m:sup>
            <m:r>
              <w:rPr>
                <w:rFonts w:ascii="Cambria Math" w:hAnsi="Cambria Math" w:cs="Tahoma"/>
                <w:lang w:val="ru-RU"/>
              </w:rPr>
              <m:t>непред</m:t>
            </m:r>
          </m:sup>
        </m:sSubSup>
      </m:oMath>
      <w:r w:rsidR="00BB1243" w:rsidRPr="00B22148">
        <w:rPr>
          <w:rFonts w:cs="Tahoma"/>
          <w:lang w:val="ru-RU"/>
        </w:rPr>
        <w:t xml:space="preserve"> - количество тепловой энергии, потреблённой Потребителем </w:t>
      </w:r>
      <w:r w:rsidR="00BB1243">
        <w:rPr>
          <w:rFonts w:cs="Tahoma"/>
          <w:lang w:val="ru-RU"/>
        </w:rPr>
        <w:t xml:space="preserve">на нужды горячего водоснабжения </w:t>
      </w:r>
      <w:r w:rsidR="00BB1243" w:rsidRPr="0052775C">
        <w:rPr>
          <w:rFonts w:cs="Tahoma"/>
          <w:lang w:val="ru-RU"/>
        </w:rPr>
        <w:t>в первом расчётном периоде, за который не представлены показани</w:t>
      </w:r>
      <w:r w:rsidR="00BB1243">
        <w:rPr>
          <w:rFonts w:cs="Tahoma"/>
          <w:lang w:val="ru-RU"/>
        </w:rPr>
        <w:t xml:space="preserve">я </w:t>
      </w:r>
      <w:r w:rsidR="00BB1243" w:rsidRPr="0052775C">
        <w:rPr>
          <w:rFonts w:cs="Tahoma"/>
          <w:lang w:val="ru-RU"/>
        </w:rPr>
        <w:t>прибор</w:t>
      </w:r>
      <w:r w:rsidR="00BB1243">
        <w:rPr>
          <w:rFonts w:cs="Tahoma"/>
          <w:lang w:val="ru-RU"/>
        </w:rPr>
        <w:t>а</w:t>
      </w:r>
      <w:r w:rsidR="00BB1243" w:rsidRPr="0052775C">
        <w:rPr>
          <w:rFonts w:cs="Tahoma"/>
          <w:lang w:val="ru-RU"/>
        </w:rPr>
        <w:t xml:space="preserve"> учета</w:t>
      </w:r>
      <w:r w:rsidR="00BB1243">
        <w:rPr>
          <w:rFonts w:cs="Tahoma"/>
          <w:lang w:val="ru-RU"/>
        </w:rPr>
        <w:t xml:space="preserve"> </w:t>
      </w:r>
      <w:r w:rsidR="00BB1243" w:rsidRPr="0052775C">
        <w:rPr>
          <w:rFonts w:cs="Tahoma"/>
          <w:lang w:val="ru-RU"/>
        </w:rPr>
        <w:t>в установленный срок</w:t>
      </w:r>
      <w:r w:rsidR="00BB1243">
        <w:rPr>
          <w:rFonts w:cs="Tahoma"/>
          <w:lang w:val="ru-RU"/>
        </w:rPr>
        <w:t xml:space="preserve">, Гкал.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lang w:val="ru-RU"/>
              </w:rPr>
              <m:t>гвс</m:t>
            </m:r>
          </m:sub>
          <m:sup>
            <m:r>
              <w:rPr>
                <w:rFonts w:ascii="Cambria Math" w:hAnsi="Cambria Math" w:cs="Tahoma"/>
                <w:lang w:val="ru-RU"/>
              </w:rPr>
              <m:t>непред</m:t>
            </m:r>
          </m:sup>
        </m:sSubSup>
      </m:oMath>
      <w:r w:rsidR="00BB1243">
        <w:rPr>
          <w:rFonts w:cs="Tahoma"/>
          <w:lang w:val="ru-RU"/>
        </w:rPr>
        <w:t xml:space="preserve"> определяется по формуле 5 настоящих Условий. </w:t>
      </w:r>
      <w:r w:rsidR="00BB1243" w:rsidRPr="00D25B40">
        <w:rPr>
          <w:rFonts w:cs="Tahoma"/>
          <w:lang w:val="ru-RU"/>
        </w:rPr>
        <w:t xml:space="preserve">При </w:t>
      </w:r>
      <w:r w:rsidR="00BB1243">
        <w:rPr>
          <w:rFonts w:cs="Tahoma"/>
          <w:lang w:val="ru-RU"/>
        </w:rPr>
        <w:t xml:space="preserve">отсутствии </w:t>
      </w:r>
      <w:r w:rsidR="00BB1243" w:rsidRPr="00D25B40">
        <w:rPr>
          <w:rFonts w:cs="Tahoma"/>
          <w:lang w:val="ru-RU"/>
        </w:rPr>
        <w:t>отдельного прибора учета</w:t>
      </w:r>
      <w:r w:rsidR="00BB1243" w:rsidRPr="00E510A2">
        <w:rPr>
          <w:lang w:val="ru-RU"/>
        </w:rPr>
        <w:t xml:space="preserve"> </w:t>
      </w:r>
      <w:r w:rsidR="00BB1243" w:rsidRPr="00D25B40">
        <w:rPr>
          <w:rFonts w:cs="Tahoma"/>
          <w:lang w:val="ru-RU"/>
        </w:rPr>
        <w:t>тепловой энергии на нужды горячего водоснабжения</w:t>
      </w:r>
      <w:r w:rsidR="00BB1243">
        <w:rPr>
          <w:rFonts w:cs="Tahoma"/>
          <w:i/>
          <w:lang w:val="ru-RU"/>
        </w:rPr>
        <w:t xml:space="preserve">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lang w:val="ru-RU"/>
              </w:rPr>
              <m:t>гвс</m:t>
            </m:r>
          </m:sub>
          <m:sup>
            <m:r>
              <w:rPr>
                <w:rFonts w:ascii="Cambria Math" w:hAnsi="Cambria Math" w:cs="Tahoma"/>
                <w:lang w:val="ru-RU"/>
              </w:rPr>
              <m:t>непред</m:t>
            </m:r>
          </m:sup>
        </m:sSubSup>
      </m:oMath>
      <w:r w:rsidR="00BB1243">
        <w:rPr>
          <w:rFonts w:cs="Tahoma"/>
          <w:i/>
          <w:lang w:val="ru-RU"/>
        </w:rPr>
        <w:t xml:space="preserve"> </w:t>
      </w:r>
      <w:r w:rsidR="00BB1243" w:rsidRPr="003325CD">
        <w:rPr>
          <w:rFonts w:cs="Tahoma"/>
          <w:lang w:val="ru-RU"/>
        </w:rPr>
        <w:t>принимается</w:t>
      </w:r>
      <w:r w:rsidR="00BB1243" w:rsidRPr="003325CD">
        <w:rPr>
          <w:rFonts w:cs="Tahoma"/>
          <w:szCs w:val="24"/>
          <w:lang w:val="ru-RU"/>
        </w:rPr>
        <w:t xml:space="preserve"> равн</w:t>
      </w:r>
      <w:r w:rsidR="00BB1243">
        <w:rPr>
          <w:rFonts w:cs="Tahoma"/>
          <w:szCs w:val="24"/>
          <w:lang w:val="ru-RU"/>
        </w:rPr>
        <w:t>ым</w:t>
      </w:r>
      <w:r w:rsidR="00BB1243" w:rsidRPr="003325CD">
        <w:rPr>
          <w:rFonts w:cs="Tahoma"/>
          <w:szCs w:val="24"/>
          <w:lang w:val="ru-RU"/>
        </w:rPr>
        <w:t xml:space="preserve"> 0</w:t>
      </w:r>
      <w:r w:rsidR="00BB1243">
        <w:rPr>
          <w:rFonts w:cs="Tahoma"/>
          <w:szCs w:val="24"/>
          <w:lang w:val="ru-RU"/>
        </w:rPr>
        <w:t>.</w:t>
      </w:r>
    </w:p>
    <w:p w14:paraId="373D2359" w14:textId="6326B1AD" w:rsidR="00BB1243" w:rsidRPr="00BB1243" w:rsidRDefault="00BB1243" w:rsidP="006C33F0">
      <w:pPr>
        <w:pStyle w:val="SLH2PlainSimplawyer"/>
        <w:numPr>
          <w:ilvl w:val="0"/>
          <w:numId w:val="0"/>
        </w:numPr>
        <w:ind w:left="885"/>
        <w:jc w:val="both"/>
        <w:rPr>
          <w:rFonts w:cs="Tahoma"/>
          <w:lang w:val="ru-RU"/>
        </w:rPr>
      </w:pPr>
      <w:r>
        <w:rPr>
          <w:rFonts w:cs="Tahoma"/>
          <w:lang w:val="ru-RU"/>
        </w:rPr>
        <w:t xml:space="preserve">2.2.2.4.1. Количество тепловой энергии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lang w:val="ru-RU"/>
              </w:rPr>
              <m:t>о (в)</m:t>
            </m:r>
          </m:sub>
          <m:sup>
            <m:r>
              <w:rPr>
                <w:rFonts w:ascii="Cambria Math" w:hAnsi="Cambria Math" w:cs="Tahoma"/>
                <w:lang w:val="ru-RU"/>
              </w:rPr>
              <m:t>непред</m:t>
            </m:r>
          </m:sup>
        </m:sSubSup>
      </m:oMath>
      <w:r>
        <w:rPr>
          <w:rFonts w:cs="Tahoma"/>
          <w:lang w:val="ru-RU"/>
        </w:rPr>
        <w:t xml:space="preserve"> определяется по формуле (4.1):</w:t>
      </w:r>
    </w:p>
    <w:p w14:paraId="1334EA9E" w14:textId="0641F62E" w:rsidR="00BB1243" w:rsidRDefault="00E9195A" w:rsidP="00BB1243">
      <w:pPr>
        <w:overflowPunct/>
        <w:spacing w:line="259" w:lineRule="auto"/>
        <w:ind w:firstLine="567"/>
        <w:contextualSpacing/>
        <w:jc w:val="center"/>
        <w:textAlignment w:val="auto"/>
        <w:rPr>
          <w:rFonts w:ascii="Tahoma" w:hAnsi="Tahoma" w:cs="Tahoma"/>
          <w:sz w:val="20"/>
        </w:rPr>
      </w:pPr>
      <m:oMath>
        <m:sSubSup>
          <m:sSubSupPr>
            <m:ctrlPr>
              <w:rPr>
                <w:rFonts w:ascii="Cambria Math" w:hAnsi="Cambria Math" w:cs="Tahoma"/>
                <w:i/>
                <w:sz w:val="20"/>
              </w:rPr>
            </m:ctrlPr>
          </m:sSubSupPr>
          <m:e>
            <m:r>
              <w:rPr>
                <w:rFonts w:ascii="Cambria Math" w:hAnsi="Cambria Math" w:cs="Tahoma"/>
                <w:sz w:val="20"/>
                <w:lang w:val="en-US"/>
              </w:rPr>
              <m:t>Q</m:t>
            </m:r>
          </m:e>
          <m:sub>
            <m:r>
              <w:rPr>
                <w:rFonts w:ascii="Cambria Math" w:hAnsi="Cambria Math" w:cs="Tahoma"/>
                <w:sz w:val="20"/>
              </w:rPr>
              <m:t>о (в)</m:t>
            </m:r>
          </m:sub>
          <m:sup>
            <m:r>
              <w:rPr>
                <w:rFonts w:ascii="Cambria Math" w:hAnsi="Cambria Math" w:cs="Tahoma"/>
                <w:sz w:val="20"/>
              </w:rPr>
              <m:t>непред</m:t>
            </m:r>
          </m:sup>
        </m:sSubSup>
        <m:r>
          <w:rPr>
            <w:rFonts w:ascii="Cambria Math" w:hAnsi="Cambria Math" w:cs="Tahoma"/>
            <w:sz w:val="20"/>
          </w:rPr>
          <m:t>=</m:t>
        </m:r>
        <m:f>
          <m:fPr>
            <m:ctrlPr>
              <w:rPr>
                <w:rFonts w:ascii="Cambria Math" w:hAnsi="Cambria Math" w:cs="Tahoma"/>
                <w:i/>
                <w:sz w:val="20"/>
              </w:rPr>
            </m:ctrlPr>
          </m:fPr>
          <m:num>
            <m:r>
              <w:rPr>
                <w:rFonts w:ascii="Cambria Math" w:hAnsi="Cambria Math" w:cs="Tahoma"/>
                <w:sz w:val="20"/>
              </w:rPr>
              <m:t>(</m:t>
            </m:r>
            <m:sSubSup>
              <m:sSubSupPr>
                <m:ctrlPr>
                  <w:rPr>
                    <w:rFonts w:ascii="Cambria Math" w:hAnsi="Cambria Math" w:cs="Tahoma"/>
                    <w:i/>
                    <w:sz w:val="20"/>
                    <w:lang w:val="en-US"/>
                  </w:rPr>
                </m:ctrlPr>
              </m:sSubSupPr>
              <m:e>
                <m:r>
                  <w:rPr>
                    <w:rFonts w:ascii="Cambria Math" w:hAnsi="Cambria Math" w:cs="Tahoma"/>
                    <w:sz w:val="20"/>
                    <w:lang w:val="en-US"/>
                  </w:rPr>
                  <m:t>Q</m:t>
                </m:r>
              </m:e>
              <m:sub>
                <m:r>
                  <w:rPr>
                    <w:rFonts w:ascii="Cambria Math" w:hAnsi="Cambria Math" w:cs="Tahoma"/>
                    <w:sz w:val="20"/>
                  </w:rPr>
                  <m:t>пу</m:t>
                </m:r>
              </m:sub>
              <m:sup>
                <m:r>
                  <w:rPr>
                    <w:rFonts w:ascii="Cambria Math" w:hAnsi="Cambria Math" w:cs="Tahoma"/>
                    <w:sz w:val="20"/>
                  </w:rPr>
                  <m:t>пред</m:t>
                </m:r>
              </m:sup>
            </m:sSubSup>
            <m:r>
              <w:rPr>
                <w:rFonts w:ascii="Cambria Math" w:hAnsi="Cambria Math" w:cs="Tahoma"/>
                <w:sz w:val="20"/>
              </w:rPr>
              <m:t>-</m:t>
            </m:r>
            <m:sSubSup>
              <m:sSubSupPr>
                <m:ctrlPr>
                  <w:rPr>
                    <w:rFonts w:ascii="Cambria Math" w:hAnsi="Cambria Math" w:cs="Tahoma"/>
                    <w:i/>
                    <w:sz w:val="20"/>
                    <w:lang w:val="en-US"/>
                  </w:rPr>
                </m:ctrlPr>
              </m:sSubSupPr>
              <m:e>
                <m:r>
                  <w:rPr>
                    <w:rFonts w:ascii="Cambria Math" w:hAnsi="Cambria Math" w:cs="Tahoma"/>
                    <w:sz w:val="20"/>
                    <w:lang w:val="en-US"/>
                  </w:rPr>
                  <m:t>Q</m:t>
                </m:r>
              </m:e>
              <m:sub>
                <m:r>
                  <w:rPr>
                    <w:rFonts w:ascii="Cambria Math" w:hAnsi="Cambria Math" w:cs="Tahoma"/>
                    <w:sz w:val="20"/>
                  </w:rPr>
                  <m:t>гвс</m:t>
                </m:r>
              </m:sub>
              <m:sup>
                <m:r>
                  <w:rPr>
                    <w:rFonts w:ascii="Cambria Math" w:hAnsi="Cambria Math" w:cs="Tahoma"/>
                    <w:sz w:val="20"/>
                  </w:rPr>
                  <m:t>пред</m:t>
                </m:r>
              </m:sup>
            </m:sSubSup>
            <m:r>
              <w:rPr>
                <w:rFonts w:ascii="Cambria Math" w:hAnsi="Cambria Math" w:cs="Tahoma"/>
                <w:sz w:val="20"/>
              </w:rPr>
              <m:t>-</m:t>
            </m:r>
            <m:sSubSup>
              <m:sSubSupPr>
                <m:ctrlPr>
                  <w:rPr>
                    <w:rFonts w:ascii="Cambria Math" w:hAnsi="Cambria Math" w:cs="Tahoma"/>
                    <w:i/>
                    <w:sz w:val="20"/>
                    <w:lang w:val="en-US"/>
                  </w:rPr>
                </m:ctrlPr>
              </m:sSubSupPr>
              <m:e>
                <m:r>
                  <w:rPr>
                    <w:rFonts w:ascii="Cambria Math" w:hAnsi="Cambria Math" w:cs="Tahoma"/>
                    <w:sz w:val="20"/>
                    <w:lang w:val="en-US"/>
                  </w:rPr>
                  <m:t>Q</m:t>
                </m:r>
              </m:e>
              <m:sub>
                <m:r>
                  <w:rPr>
                    <w:rFonts w:ascii="Cambria Math" w:hAnsi="Cambria Math" w:cs="Tahoma"/>
                    <w:sz w:val="20"/>
                  </w:rPr>
                  <m:t>техн</m:t>
                </m:r>
              </m:sub>
              <m:sup>
                <m:r>
                  <w:rPr>
                    <w:rFonts w:ascii="Cambria Math" w:hAnsi="Cambria Math" w:cs="Tahoma"/>
                    <w:sz w:val="20"/>
                  </w:rPr>
                  <m:t>пред</m:t>
                </m:r>
              </m:sup>
            </m:sSubSup>
            <m:r>
              <w:rPr>
                <w:rFonts w:ascii="Cambria Math" w:hAnsi="Cambria Math" w:cs="Tahoma"/>
                <w:sz w:val="20"/>
              </w:rPr>
              <m:t>)</m:t>
            </m:r>
          </m:num>
          <m:den>
            <m:sSubSup>
              <m:sSubSupPr>
                <m:ctrlPr>
                  <w:rPr>
                    <w:rFonts w:ascii="Cambria Math" w:hAnsi="Cambria Math" w:cs="Tahoma"/>
                    <w:i/>
                    <w:sz w:val="20"/>
                  </w:rPr>
                </m:ctrlPr>
              </m:sSubSupPr>
              <m:e>
                <m:r>
                  <w:rPr>
                    <w:rFonts w:ascii="Cambria Math" w:hAnsi="Cambria Math" w:cs="Tahoma"/>
                    <w:sz w:val="20"/>
                  </w:rPr>
                  <m:t>Т</m:t>
                </m:r>
              </m:e>
              <m:sub>
                <m:r>
                  <w:rPr>
                    <w:rFonts w:ascii="Cambria Math" w:hAnsi="Cambria Math" w:cs="Tahoma"/>
                    <w:sz w:val="20"/>
                  </w:rPr>
                  <m:t>раб</m:t>
                </m:r>
              </m:sub>
              <m:sup>
                <m:r>
                  <w:rPr>
                    <w:rFonts w:ascii="Cambria Math" w:hAnsi="Cambria Math" w:cs="Tahoma"/>
                    <w:sz w:val="20"/>
                  </w:rPr>
                  <m:t>пред</m:t>
                </m:r>
              </m:sup>
            </m:sSubSup>
          </m:den>
        </m:f>
        <m:r>
          <w:rPr>
            <w:rFonts w:ascii="Cambria Math" w:hAnsi="Cambria Math" w:cs="Tahoma"/>
            <w:sz w:val="20"/>
          </w:rPr>
          <m:t>*</m:t>
        </m:r>
        <m:f>
          <m:fPr>
            <m:ctrlPr>
              <w:rPr>
                <w:rFonts w:ascii="Cambria Math" w:hAnsi="Cambria Math" w:cs="Tahoma"/>
                <w:i/>
                <w:sz w:val="20"/>
              </w:rPr>
            </m:ctrlPr>
          </m:fPr>
          <m:num>
            <m:sSub>
              <m:sSubPr>
                <m:ctrlPr>
                  <w:rPr>
                    <w:rFonts w:ascii="Cambria Math" w:hAnsi="Cambria Math" w:cs="Tahoma"/>
                    <w:i/>
                    <w:sz w:val="20"/>
                    <w:lang w:val="en-US"/>
                  </w:rPr>
                </m:ctrlPr>
              </m:sSubPr>
              <m:e>
                <m:r>
                  <w:rPr>
                    <w:rFonts w:ascii="Cambria Math" w:hAnsi="Cambria Math" w:cs="Tahoma"/>
                    <w:sz w:val="20"/>
                    <w:lang w:val="en-US"/>
                  </w:rPr>
                  <m:t>t</m:t>
                </m:r>
              </m:e>
              <m:sub>
                <m:r>
                  <w:rPr>
                    <w:rFonts w:ascii="Cambria Math" w:hAnsi="Cambria Math" w:cs="Tahoma"/>
                    <w:sz w:val="20"/>
                  </w:rPr>
                  <m:t>вн</m:t>
                </m:r>
              </m:sub>
            </m:sSub>
            <m:r>
              <w:rPr>
                <w:rFonts w:ascii="Cambria Math" w:hAnsi="Cambria Math" w:cs="Tahoma"/>
                <w:sz w:val="20"/>
              </w:rPr>
              <m:t>-</m:t>
            </m:r>
            <m:sSubSup>
              <m:sSubSupPr>
                <m:ctrlPr>
                  <w:rPr>
                    <w:rFonts w:ascii="Cambria Math" w:hAnsi="Cambria Math" w:cs="Tahoma"/>
                    <w:i/>
                    <w:sz w:val="20"/>
                    <w:lang w:val="en-US"/>
                  </w:rPr>
                </m:ctrlPr>
              </m:sSubSupPr>
              <m:e>
                <m:r>
                  <w:rPr>
                    <w:rFonts w:ascii="Cambria Math" w:hAnsi="Cambria Math" w:cs="Tahoma"/>
                    <w:sz w:val="20"/>
                    <w:lang w:val="en-US"/>
                  </w:rPr>
                  <m:t>t</m:t>
                </m:r>
              </m:e>
              <m:sub>
                <m:r>
                  <w:rPr>
                    <w:rFonts w:ascii="Cambria Math" w:hAnsi="Cambria Math" w:cs="Tahoma"/>
                    <w:sz w:val="20"/>
                  </w:rPr>
                  <m:t>нв</m:t>
                </m:r>
              </m:sub>
              <m:sup>
                <m:r>
                  <w:rPr>
                    <w:rFonts w:ascii="Cambria Math" w:hAnsi="Cambria Math" w:cs="Tahoma"/>
                    <w:sz w:val="20"/>
                  </w:rPr>
                  <m:t>ф</m:t>
                </m:r>
              </m:sup>
            </m:sSubSup>
          </m:num>
          <m:den>
            <m:sSub>
              <m:sSubPr>
                <m:ctrlPr>
                  <w:rPr>
                    <w:rFonts w:ascii="Cambria Math" w:hAnsi="Cambria Math" w:cs="Tahoma"/>
                    <w:i/>
                    <w:sz w:val="20"/>
                  </w:rPr>
                </m:ctrlPr>
              </m:sSubPr>
              <m:e>
                <m:r>
                  <w:rPr>
                    <w:rFonts w:ascii="Cambria Math" w:hAnsi="Cambria Math" w:cs="Tahoma"/>
                    <w:sz w:val="20"/>
                  </w:rPr>
                  <m:t>t</m:t>
                </m:r>
              </m:e>
              <m:sub>
                <m:r>
                  <w:rPr>
                    <w:rFonts w:ascii="Cambria Math" w:hAnsi="Cambria Math" w:cs="Tahoma"/>
                    <w:sz w:val="20"/>
                  </w:rPr>
                  <m:t>вн</m:t>
                </m:r>
              </m:sub>
            </m:sSub>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rPr>
                  <m:t>t</m:t>
                </m:r>
              </m:e>
              <m:sub>
                <m:r>
                  <w:rPr>
                    <w:rFonts w:ascii="Cambria Math" w:hAnsi="Cambria Math" w:cs="Tahoma"/>
                    <w:sz w:val="20"/>
                  </w:rPr>
                  <m:t>нв_пред</m:t>
                </m:r>
              </m:sub>
              <m:sup>
                <m:r>
                  <w:rPr>
                    <w:rFonts w:ascii="Cambria Math" w:hAnsi="Cambria Math" w:cs="Tahoma"/>
                    <w:sz w:val="20"/>
                  </w:rPr>
                  <m:t>ф</m:t>
                </m:r>
              </m:sup>
            </m:sSubSup>
          </m:den>
        </m:f>
        <m:r>
          <w:rPr>
            <w:rFonts w:ascii="Cambria Math" w:hAnsi="Cambria Math" w:cs="Tahoma"/>
            <w:sz w:val="20"/>
          </w:rPr>
          <m:t>*Т</m:t>
        </m:r>
      </m:oMath>
      <w:r w:rsidR="00BB1243" w:rsidRPr="008922C4">
        <w:rPr>
          <w:rFonts w:ascii="Tahoma" w:hAnsi="Tahoma" w:cs="Tahoma"/>
          <w:sz w:val="20"/>
        </w:rPr>
        <w:t>, где</w:t>
      </w:r>
      <w:r w:rsidR="00BB1243">
        <w:rPr>
          <w:rFonts w:ascii="Tahoma" w:hAnsi="Tahoma" w:cs="Tahoma"/>
          <w:sz w:val="20"/>
        </w:rPr>
        <w:t>:</w:t>
      </w:r>
    </w:p>
    <w:p w14:paraId="3B27BCB5" w14:textId="32E6DEFC" w:rsidR="008922C4" w:rsidRPr="003325CD" w:rsidRDefault="00E9195A" w:rsidP="008922C4">
      <w:pPr>
        <w:pStyle w:val="SLH2PlainSimplawyer"/>
        <w:numPr>
          <w:ilvl w:val="0"/>
          <w:numId w:val="0"/>
        </w:numPr>
        <w:ind w:left="885"/>
        <w:jc w:val="both"/>
        <w:rPr>
          <w:rFonts w:cs="Tahoma"/>
          <w:lang w:val="ru-RU"/>
        </w:rPr>
      </w:pP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пу</m:t>
            </m:r>
          </m:sub>
          <m:sup>
            <m:r>
              <w:rPr>
                <w:rFonts w:ascii="Cambria Math" w:hAnsi="Cambria Math" w:cs="Tahoma"/>
                <w:lang w:val="ru-RU"/>
              </w:rPr>
              <m:t>пред</m:t>
            </m:r>
          </m:sup>
        </m:sSubSup>
      </m:oMath>
      <w:r w:rsidR="008922C4" w:rsidRPr="003325CD">
        <w:rPr>
          <w:rFonts w:cs="Tahoma"/>
          <w:lang w:val="ru-RU"/>
        </w:rPr>
        <w:t xml:space="preserve"> </w:t>
      </w:r>
      <w:r w:rsidR="00D71AD7">
        <w:rPr>
          <w:rFonts w:cs="Tahoma"/>
          <w:lang w:val="ru-RU"/>
        </w:rPr>
        <w:t>–</w:t>
      </w:r>
      <w:r w:rsidR="008922C4" w:rsidRPr="003325CD">
        <w:rPr>
          <w:rFonts w:cs="Tahoma"/>
          <w:lang w:val="ru-RU"/>
        </w:rPr>
        <w:t xml:space="preserve"> количество тепловой энергии, </w:t>
      </w:r>
      <w:r w:rsidR="001A5D4E" w:rsidRPr="00B22148">
        <w:rPr>
          <w:rFonts w:cs="Tahoma"/>
          <w:lang w:val="ru-RU"/>
        </w:rPr>
        <w:t xml:space="preserve">потреблённой Потребителем за период штатной работы </w:t>
      </w:r>
      <w:r w:rsidR="008922C4" w:rsidRPr="003325CD">
        <w:rPr>
          <w:rFonts w:cs="Tahoma"/>
          <w:lang w:val="ru-RU"/>
        </w:rPr>
        <w:t xml:space="preserve">прибора учета </w:t>
      </w:r>
      <w:r w:rsidR="00E54091">
        <w:rPr>
          <w:rFonts w:cs="Tahoma"/>
          <w:lang w:val="ru-RU"/>
        </w:rPr>
        <w:t>в</w:t>
      </w:r>
      <w:r w:rsidR="00E54091" w:rsidRPr="003325CD">
        <w:rPr>
          <w:rFonts w:cs="Tahoma"/>
          <w:lang w:val="ru-RU"/>
        </w:rPr>
        <w:t xml:space="preserve"> </w:t>
      </w:r>
      <w:r w:rsidR="008922C4" w:rsidRPr="003325CD">
        <w:rPr>
          <w:rFonts w:cs="Tahoma"/>
          <w:lang w:val="ru-RU"/>
        </w:rPr>
        <w:t>предыдущ</w:t>
      </w:r>
      <w:r w:rsidR="00E54091">
        <w:rPr>
          <w:rFonts w:cs="Tahoma"/>
          <w:lang w:val="ru-RU"/>
        </w:rPr>
        <w:t>ем</w:t>
      </w:r>
      <w:r w:rsidR="008922C4" w:rsidRPr="003325CD">
        <w:rPr>
          <w:rFonts w:cs="Tahoma"/>
          <w:lang w:val="ru-RU"/>
        </w:rPr>
        <w:t xml:space="preserve"> расчётн</w:t>
      </w:r>
      <w:r w:rsidR="00E54091">
        <w:rPr>
          <w:rFonts w:cs="Tahoma"/>
          <w:lang w:val="ru-RU"/>
        </w:rPr>
        <w:t>ом</w:t>
      </w:r>
      <w:r w:rsidR="008922C4" w:rsidRPr="003325CD">
        <w:rPr>
          <w:rFonts w:cs="Tahoma"/>
          <w:lang w:val="ru-RU"/>
        </w:rPr>
        <w:t xml:space="preserve"> месяц</w:t>
      </w:r>
      <w:r w:rsidR="00E54091">
        <w:rPr>
          <w:rFonts w:cs="Tahoma"/>
          <w:lang w:val="ru-RU"/>
        </w:rPr>
        <w:t>е</w:t>
      </w:r>
      <w:r w:rsidR="008922C4" w:rsidRPr="003325CD">
        <w:rPr>
          <w:rFonts w:cs="Tahoma"/>
          <w:lang w:val="ru-RU"/>
        </w:rPr>
        <w:t xml:space="preserve"> отопительного периода, Гкал</w:t>
      </w:r>
      <w:r w:rsidR="00272AC5">
        <w:rPr>
          <w:rFonts w:cs="Tahoma"/>
          <w:lang w:val="ru-RU"/>
        </w:rPr>
        <w:t>;</w:t>
      </w:r>
    </w:p>
    <w:p w14:paraId="319884B9" w14:textId="7F352CAC" w:rsidR="008922C4" w:rsidRPr="003325CD" w:rsidRDefault="00E9195A" w:rsidP="008922C4">
      <w:pPr>
        <w:pStyle w:val="SLH2PlainSimplawyer"/>
        <w:numPr>
          <w:ilvl w:val="0"/>
          <w:numId w:val="0"/>
        </w:numPr>
        <w:ind w:left="885"/>
        <w:jc w:val="both"/>
        <w:rPr>
          <w:rFonts w:cs="Tahoma"/>
          <w:lang w:val="ru-RU"/>
        </w:rPr>
      </w:pP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гвс</m:t>
            </m:r>
          </m:sub>
          <m:sup>
            <m:r>
              <w:rPr>
                <w:rFonts w:ascii="Cambria Math" w:hAnsi="Cambria Math" w:cs="Tahoma"/>
                <w:lang w:val="ru-RU"/>
              </w:rPr>
              <m:t>пред</m:t>
            </m:r>
          </m:sup>
        </m:sSubSup>
      </m:oMath>
      <w:r w:rsidR="00A45A0A">
        <w:rPr>
          <w:rFonts w:ascii="Arial" w:hAnsi="Arial" w:cs="Tahoma"/>
          <w:lang w:val="ru-RU"/>
        </w:rPr>
        <w:t xml:space="preserve"> -</w:t>
      </w:r>
      <w:r w:rsidR="008922C4" w:rsidRPr="003325CD">
        <w:rPr>
          <w:rFonts w:ascii="Arial" w:hAnsi="Arial" w:cs="Tahoma"/>
          <w:lang w:val="ru-RU"/>
        </w:rPr>
        <w:t xml:space="preserve"> расчётное количество тепловой энергии, потреблённой Потребителем </w:t>
      </w:r>
      <w:r w:rsidR="000B3F2F">
        <w:rPr>
          <w:rFonts w:ascii="Arial" w:hAnsi="Arial" w:cs="Tahoma"/>
          <w:lang w:val="ru-RU"/>
        </w:rPr>
        <w:t xml:space="preserve">на нужды </w:t>
      </w:r>
      <w:r w:rsidR="000B3F2F" w:rsidRPr="003325CD">
        <w:rPr>
          <w:rFonts w:ascii="Arial" w:hAnsi="Arial" w:cs="Tahoma"/>
          <w:lang w:val="ru-RU"/>
        </w:rPr>
        <w:t>горяче</w:t>
      </w:r>
      <w:r w:rsidR="000B3F2F">
        <w:rPr>
          <w:rFonts w:ascii="Arial" w:hAnsi="Arial" w:cs="Tahoma"/>
          <w:lang w:val="ru-RU"/>
        </w:rPr>
        <w:t>го</w:t>
      </w:r>
      <w:r w:rsidR="000B3F2F" w:rsidRPr="003325CD">
        <w:rPr>
          <w:rFonts w:ascii="Arial" w:hAnsi="Arial" w:cs="Tahoma"/>
          <w:lang w:val="ru-RU"/>
        </w:rPr>
        <w:t xml:space="preserve"> водоснабжени</w:t>
      </w:r>
      <w:r w:rsidR="000B3F2F">
        <w:rPr>
          <w:rFonts w:ascii="Arial" w:hAnsi="Arial" w:cs="Tahoma"/>
          <w:lang w:val="ru-RU"/>
        </w:rPr>
        <w:t>я</w:t>
      </w:r>
      <w:r w:rsidR="008922C4" w:rsidRPr="003325CD">
        <w:rPr>
          <w:rFonts w:ascii="Arial" w:hAnsi="Arial" w:cs="Tahoma"/>
          <w:lang w:val="ru-RU"/>
        </w:rPr>
        <w:t xml:space="preserve"> за период штатной работы прибора учёта </w:t>
      </w:r>
      <w:r w:rsidR="008922C4" w:rsidRPr="003325CD">
        <w:rPr>
          <w:rFonts w:cs="Tahoma"/>
          <w:lang w:val="ru-RU"/>
        </w:rPr>
        <w:t>в предыдущем расчётном месяце отопительного периода</w:t>
      </w:r>
      <w:r w:rsidR="008922C4" w:rsidRPr="003325CD">
        <w:rPr>
          <w:rFonts w:ascii="Arial" w:hAnsi="Arial" w:cs="Tahoma"/>
          <w:lang w:val="ru-RU"/>
        </w:rPr>
        <w:t xml:space="preserve">, Гкал. </w:t>
      </w: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гвс</m:t>
            </m:r>
          </m:sub>
          <m:sup>
            <m:r>
              <w:rPr>
                <w:rFonts w:ascii="Cambria Math" w:hAnsi="Cambria Math" w:cs="Tahoma"/>
                <w:lang w:val="ru-RU"/>
              </w:rPr>
              <m:t>пред</m:t>
            </m:r>
          </m:sup>
        </m:sSubSup>
      </m:oMath>
      <w:r w:rsidR="008922C4" w:rsidRPr="003325CD">
        <w:rPr>
          <w:rFonts w:ascii="Arial" w:hAnsi="Arial" w:cs="Tahoma"/>
          <w:lang w:val="ru-RU"/>
        </w:rPr>
        <w:t xml:space="preserve"> определяется по формуле 8 настоящ</w:t>
      </w:r>
      <w:r w:rsidR="00290D23">
        <w:rPr>
          <w:rFonts w:ascii="Arial" w:hAnsi="Arial" w:cs="Tahoma"/>
          <w:lang w:val="ru-RU"/>
        </w:rPr>
        <w:t>их</w:t>
      </w:r>
      <w:r w:rsidR="008922C4" w:rsidRPr="003325CD">
        <w:rPr>
          <w:rFonts w:ascii="Arial" w:hAnsi="Arial" w:cs="Tahoma"/>
          <w:lang w:val="ru-RU"/>
        </w:rPr>
        <w:t xml:space="preserve"> </w:t>
      </w:r>
      <w:r w:rsidR="008922C4">
        <w:rPr>
          <w:rFonts w:ascii="Arial" w:hAnsi="Arial" w:cs="Tahoma"/>
          <w:lang w:val="ru-RU"/>
        </w:rPr>
        <w:t>Услови</w:t>
      </w:r>
      <w:r w:rsidR="00290D23">
        <w:rPr>
          <w:rFonts w:ascii="Arial" w:hAnsi="Arial" w:cs="Tahoma"/>
          <w:lang w:val="ru-RU"/>
        </w:rPr>
        <w:t>й</w:t>
      </w:r>
      <w:r w:rsidR="008922C4" w:rsidRPr="003325CD">
        <w:rPr>
          <w:rFonts w:ascii="Arial" w:hAnsi="Arial" w:cs="Tahoma"/>
          <w:lang w:val="ru-RU"/>
        </w:rPr>
        <w:t xml:space="preserve"> с подстановкой вместо величины </w:t>
      </w:r>
      <m:oMath>
        <m:sSub>
          <m:sSubPr>
            <m:ctrlPr>
              <w:rPr>
                <w:rFonts w:ascii="Cambria Math" w:hAnsi="Cambria Math" w:cs="Tahoma"/>
                <w:i/>
              </w:rPr>
            </m:ctrlPr>
          </m:sSubPr>
          <m:e>
            <m:r>
              <w:rPr>
                <w:rFonts w:ascii="Cambria Math" w:hAnsi="Cambria Math" w:cs="Tahoma"/>
                <w:lang w:val="ru-RU"/>
              </w:rPr>
              <m:t>Т</m:t>
            </m:r>
          </m:e>
          <m:sub>
            <m:r>
              <w:rPr>
                <w:rFonts w:ascii="Cambria Math" w:hAnsi="Cambria Math" w:cs="Tahoma"/>
                <w:lang w:val="ru-RU"/>
              </w:rPr>
              <m:t>гвс</m:t>
            </m:r>
          </m:sub>
        </m:sSub>
      </m:oMath>
      <w:r w:rsidR="008922C4" w:rsidRPr="003325CD">
        <w:rPr>
          <w:rFonts w:ascii="Arial" w:hAnsi="Arial" w:cs="Tahoma"/>
          <w:lang w:val="ru-RU"/>
        </w:rPr>
        <w:t xml:space="preserve"> величины </w:t>
      </w:r>
      <m:oMath>
        <m:sSubSup>
          <m:sSubSupPr>
            <m:ctrlPr>
              <w:rPr>
                <w:rFonts w:ascii="Cambria Math" w:hAnsi="Cambria Math" w:cs="Tahoma"/>
                <w:i/>
              </w:rPr>
            </m:ctrlPr>
          </m:sSubSupPr>
          <m:e>
            <m:r>
              <w:rPr>
                <w:rFonts w:ascii="Cambria Math" w:hAnsi="Cambria Math" w:cs="Tahoma"/>
                <w:lang w:val="ru-RU"/>
              </w:rPr>
              <m:t>Т</m:t>
            </m:r>
          </m:e>
          <m:sub>
            <m:r>
              <w:rPr>
                <w:rFonts w:ascii="Cambria Math" w:hAnsi="Cambria Math" w:cs="Tahoma"/>
                <w:lang w:val="ru-RU"/>
              </w:rPr>
              <m:t>раб</m:t>
            </m:r>
          </m:sub>
          <m:sup>
            <m:r>
              <w:rPr>
                <w:rFonts w:ascii="Cambria Math" w:hAnsi="Cambria Math" w:cs="Tahoma"/>
                <w:lang w:val="ru-RU"/>
              </w:rPr>
              <m:t>пред</m:t>
            </m:r>
          </m:sup>
        </m:sSubSup>
      </m:oMath>
      <w:r w:rsidR="00D71AD7">
        <w:rPr>
          <w:rFonts w:ascii="Arial" w:hAnsi="Arial" w:cs="Tahoma"/>
          <w:lang w:val="ru-RU"/>
        </w:rPr>
        <w:t xml:space="preserve">. </w:t>
      </w:r>
      <w:r w:rsidR="00D71AD7" w:rsidRPr="00D25B40">
        <w:rPr>
          <w:rFonts w:cs="Tahoma"/>
          <w:lang w:val="ru-RU"/>
        </w:rPr>
        <w:t>При наличии отдельного прибора учета</w:t>
      </w:r>
      <w:r w:rsidR="00D71AD7" w:rsidRPr="00E510A2">
        <w:rPr>
          <w:lang w:val="ru-RU"/>
        </w:rPr>
        <w:t xml:space="preserve"> </w:t>
      </w:r>
      <w:r w:rsidR="00D71AD7" w:rsidRPr="00D25B40">
        <w:rPr>
          <w:rFonts w:cs="Tahoma"/>
          <w:lang w:val="ru-RU"/>
        </w:rPr>
        <w:t>тепловой энергии на нужды горячего водоснабжения</w:t>
      </w:r>
      <w:r w:rsidR="00D71AD7">
        <w:rPr>
          <w:rFonts w:cs="Tahoma"/>
          <w:i/>
          <w:lang w:val="ru-RU"/>
        </w:rPr>
        <w:t xml:space="preserve"> </w:t>
      </w: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гвс</m:t>
            </m:r>
          </m:sub>
          <m:sup>
            <m:r>
              <w:rPr>
                <w:rFonts w:ascii="Cambria Math" w:hAnsi="Cambria Math" w:cs="Tahoma"/>
                <w:lang w:val="ru-RU"/>
              </w:rPr>
              <m:t>пред</m:t>
            </m:r>
          </m:sup>
        </m:sSubSup>
      </m:oMath>
      <w:r w:rsidR="00D71AD7">
        <w:rPr>
          <w:rFonts w:cs="Tahoma"/>
          <w:i/>
          <w:lang w:val="ru-RU"/>
        </w:rPr>
        <w:t xml:space="preserve"> </w:t>
      </w:r>
      <w:r w:rsidR="00D71AD7" w:rsidRPr="003325CD">
        <w:rPr>
          <w:rFonts w:cs="Tahoma"/>
          <w:lang w:val="ru-RU"/>
        </w:rPr>
        <w:t>принимается</w:t>
      </w:r>
      <w:r w:rsidR="00D71AD7" w:rsidRPr="003325CD">
        <w:rPr>
          <w:rFonts w:cs="Tahoma"/>
          <w:szCs w:val="24"/>
          <w:lang w:val="ru-RU"/>
        </w:rPr>
        <w:t xml:space="preserve"> равн</w:t>
      </w:r>
      <w:r w:rsidR="00D71AD7">
        <w:rPr>
          <w:rFonts w:cs="Tahoma"/>
          <w:szCs w:val="24"/>
          <w:lang w:val="ru-RU"/>
        </w:rPr>
        <w:t>ым</w:t>
      </w:r>
      <w:r w:rsidR="00D71AD7" w:rsidRPr="003325CD">
        <w:rPr>
          <w:rFonts w:cs="Tahoma"/>
          <w:szCs w:val="24"/>
          <w:lang w:val="ru-RU"/>
        </w:rPr>
        <w:t xml:space="preserve"> 0</w:t>
      </w:r>
      <w:r w:rsidR="008922C4" w:rsidRPr="003325CD">
        <w:rPr>
          <w:rFonts w:ascii="Arial" w:hAnsi="Arial" w:cs="Tahoma"/>
          <w:lang w:val="ru-RU"/>
        </w:rPr>
        <w:t>;</w:t>
      </w:r>
    </w:p>
    <w:p w14:paraId="432869E6" w14:textId="3F74FEB8" w:rsidR="008922C4" w:rsidRDefault="00E9195A" w:rsidP="008922C4">
      <w:pPr>
        <w:pStyle w:val="SLH2PlainSimplawyer"/>
        <w:numPr>
          <w:ilvl w:val="0"/>
          <w:numId w:val="0"/>
        </w:numPr>
        <w:ind w:left="885"/>
        <w:jc w:val="both"/>
        <w:rPr>
          <w:rFonts w:ascii="Arial" w:hAnsi="Arial" w:cs="Tahoma"/>
          <w:lang w:val="ru-RU"/>
        </w:rPr>
      </w:pP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техн</m:t>
            </m:r>
          </m:sub>
          <m:sup>
            <m:r>
              <w:rPr>
                <w:rFonts w:ascii="Cambria Math" w:hAnsi="Cambria Math" w:cs="Tahoma"/>
                <w:lang w:val="ru-RU"/>
              </w:rPr>
              <m:t>пред</m:t>
            </m:r>
          </m:sup>
        </m:sSubSup>
      </m:oMath>
      <w:r w:rsidR="00A45A0A">
        <w:rPr>
          <w:rFonts w:ascii="Arial" w:hAnsi="Arial" w:cs="Tahoma"/>
          <w:lang w:val="ru-RU"/>
        </w:rPr>
        <w:t xml:space="preserve"> </w:t>
      </w:r>
      <w:r w:rsidR="008922C4" w:rsidRPr="003325CD">
        <w:rPr>
          <w:rFonts w:ascii="Arial" w:hAnsi="Arial" w:cs="Tahoma"/>
          <w:lang w:val="ru-RU"/>
        </w:rPr>
        <w:t xml:space="preserve">- расчётное количество тепловой энергии, потреблённой Потребителем </w:t>
      </w:r>
      <w:r w:rsidR="000B3F2F">
        <w:rPr>
          <w:rFonts w:ascii="Arial" w:hAnsi="Arial" w:cs="Tahoma"/>
          <w:lang w:val="ru-RU"/>
        </w:rPr>
        <w:t xml:space="preserve">на </w:t>
      </w:r>
      <w:r w:rsidR="000B3F2F" w:rsidRPr="003325CD">
        <w:rPr>
          <w:rFonts w:ascii="Arial" w:hAnsi="Arial" w:cs="Tahoma"/>
          <w:lang w:val="ru-RU"/>
        </w:rPr>
        <w:t xml:space="preserve">технологические </w:t>
      </w:r>
      <w:r w:rsidR="000B3F2F">
        <w:rPr>
          <w:rFonts w:ascii="Arial" w:hAnsi="Arial" w:cs="Tahoma"/>
          <w:lang w:val="ru-RU"/>
        </w:rPr>
        <w:t>нужды</w:t>
      </w:r>
      <w:r w:rsidR="008922C4" w:rsidRPr="003325CD">
        <w:rPr>
          <w:rFonts w:ascii="Arial" w:hAnsi="Arial" w:cs="Tahoma"/>
          <w:lang w:val="ru-RU"/>
        </w:rPr>
        <w:t xml:space="preserve"> за период штатной работы прибора учёта </w:t>
      </w:r>
      <w:r w:rsidR="008922C4" w:rsidRPr="003325CD">
        <w:rPr>
          <w:rFonts w:cs="Tahoma"/>
          <w:lang w:val="ru-RU"/>
        </w:rPr>
        <w:t>в предыдущем расчётном месяце отопительного периода</w:t>
      </w:r>
      <w:r w:rsidR="008922C4" w:rsidRPr="003325CD">
        <w:rPr>
          <w:rFonts w:ascii="Arial" w:hAnsi="Arial" w:cs="Tahoma"/>
          <w:lang w:val="ru-RU"/>
        </w:rPr>
        <w:t xml:space="preserve">, Гкал. </w:t>
      </w: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техн</m:t>
            </m:r>
          </m:sub>
          <m:sup>
            <m:r>
              <w:rPr>
                <w:rFonts w:ascii="Cambria Math" w:hAnsi="Cambria Math" w:cs="Tahoma"/>
                <w:lang w:val="ru-RU"/>
              </w:rPr>
              <m:t>пред</m:t>
            </m:r>
          </m:sup>
        </m:sSubSup>
      </m:oMath>
      <w:r w:rsidR="008922C4" w:rsidRPr="003325CD">
        <w:rPr>
          <w:rFonts w:ascii="Arial" w:hAnsi="Arial" w:cs="Tahoma"/>
          <w:lang w:val="ru-RU"/>
        </w:rPr>
        <w:t xml:space="preserve"> определяется по формуле 9 настоящ</w:t>
      </w:r>
      <w:r w:rsidR="00290D23">
        <w:rPr>
          <w:rFonts w:ascii="Arial" w:hAnsi="Arial" w:cs="Tahoma"/>
          <w:lang w:val="ru-RU"/>
        </w:rPr>
        <w:t>их</w:t>
      </w:r>
      <w:r w:rsidR="008922C4" w:rsidRPr="003325CD">
        <w:rPr>
          <w:rFonts w:ascii="Arial" w:hAnsi="Arial" w:cs="Tahoma"/>
          <w:lang w:val="ru-RU"/>
        </w:rPr>
        <w:t xml:space="preserve"> </w:t>
      </w:r>
      <w:r w:rsidR="008922C4">
        <w:rPr>
          <w:rFonts w:ascii="Arial" w:hAnsi="Arial" w:cs="Tahoma"/>
          <w:lang w:val="ru-RU"/>
        </w:rPr>
        <w:t>Услови</w:t>
      </w:r>
      <w:r w:rsidR="00290D23">
        <w:rPr>
          <w:rFonts w:ascii="Arial" w:hAnsi="Arial" w:cs="Tahoma"/>
          <w:lang w:val="ru-RU"/>
        </w:rPr>
        <w:t>й</w:t>
      </w:r>
      <w:r w:rsidR="008922C4" w:rsidRPr="003325CD">
        <w:rPr>
          <w:rFonts w:ascii="Arial" w:hAnsi="Arial" w:cs="Tahoma"/>
          <w:lang w:val="ru-RU"/>
        </w:rPr>
        <w:t xml:space="preserve"> с подстановкой вместо величины </w:t>
      </w:r>
      <m:oMath>
        <m:sSub>
          <m:sSubPr>
            <m:ctrlPr>
              <w:rPr>
                <w:rFonts w:ascii="Cambria Math" w:hAnsi="Cambria Math" w:cs="Tahoma"/>
                <w:i/>
              </w:rPr>
            </m:ctrlPr>
          </m:sSubPr>
          <m:e>
            <m:r>
              <w:rPr>
                <w:rFonts w:ascii="Cambria Math" w:hAnsi="Cambria Math" w:cs="Tahoma"/>
                <w:lang w:val="ru-RU"/>
              </w:rPr>
              <m:t>Т</m:t>
            </m:r>
          </m:e>
          <m:sub>
            <m:r>
              <w:rPr>
                <w:rFonts w:ascii="Cambria Math" w:hAnsi="Cambria Math" w:cs="Tahoma"/>
                <w:lang w:val="ru-RU"/>
              </w:rPr>
              <m:t>техн</m:t>
            </m:r>
          </m:sub>
        </m:sSub>
      </m:oMath>
      <w:r w:rsidR="008922C4" w:rsidRPr="008922C4">
        <w:rPr>
          <w:rFonts w:ascii="Arial" w:hAnsi="Arial" w:cs="Tahoma"/>
          <w:lang w:val="ru-RU"/>
        </w:rPr>
        <w:t xml:space="preserve"> величины </w:t>
      </w:r>
      <m:oMath>
        <m:sSubSup>
          <m:sSubSupPr>
            <m:ctrlPr>
              <w:rPr>
                <w:rFonts w:ascii="Cambria Math" w:hAnsi="Cambria Math" w:cs="Tahoma"/>
                <w:i/>
              </w:rPr>
            </m:ctrlPr>
          </m:sSubSupPr>
          <m:e>
            <m:r>
              <w:rPr>
                <w:rFonts w:ascii="Cambria Math" w:hAnsi="Cambria Math" w:cs="Tahoma"/>
                <w:lang w:val="ru-RU"/>
              </w:rPr>
              <m:t>Т</m:t>
            </m:r>
          </m:e>
          <m:sub>
            <m:r>
              <w:rPr>
                <w:rFonts w:ascii="Cambria Math" w:hAnsi="Cambria Math" w:cs="Tahoma"/>
                <w:lang w:val="ru-RU"/>
              </w:rPr>
              <m:t>раб</m:t>
            </m:r>
          </m:sub>
          <m:sup>
            <m:r>
              <w:rPr>
                <w:rFonts w:ascii="Cambria Math" w:hAnsi="Cambria Math" w:cs="Tahoma"/>
                <w:lang w:val="ru-RU"/>
              </w:rPr>
              <m:t>пред</m:t>
            </m:r>
          </m:sup>
        </m:sSubSup>
      </m:oMath>
      <w:r w:rsidR="008922C4" w:rsidRPr="003325CD">
        <w:rPr>
          <w:rFonts w:ascii="Arial" w:hAnsi="Arial" w:cs="Tahoma"/>
          <w:lang w:val="ru-RU"/>
        </w:rPr>
        <w:t>.</w:t>
      </w:r>
      <w:r w:rsidR="00D71AD7">
        <w:rPr>
          <w:rFonts w:ascii="Arial" w:hAnsi="Arial" w:cs="Tahoma"/>
          <w:lang w:val="ru-RU"/>
        </w:rPr>
        <w:t xml:space="preserve"> </w:t>
      </w:r>
      <w:r w:rsidR="00D71AD7" w:rsidRPr="00D25B40">
        <w:rPr>
          <w:rFonts w:cs="Tahoma"/>
          <w:lang w:val="ru-RU"/>
        </w:rPr>
        <w:t>При наличии отдельного прибора учета</w:t>
      </w:r>
      <w:r w:rsidR="00D71AD7" w:rsidRPr="00E510A2">
        <w:rPr>
          <w:lang w:val="ru-RU"/>
        </w:rPr>
        <w:t xml:space="preserve"> </w:t>
      </w:r>
      <w:r w:rsidR="00D71AD7" w:rsidRPr="00D25B40">
        <w:rPr>
          <w:rFonts w:cs="Tahoma"/>
          <w:lang w:val="ru-RU"/>
        </w:rPr>
        <w:t xml:space="preserve">тепловой энергии на </w:t>
      </w:r>
      <w:r w:rsidR="00D71AD7">
        <w:rPr>
          <w:rFonts w:cs="Tahoma"/>
          <w:lang w:val="ru-RU"/>
        </w:rPr>
        <w:t>технологические нужды</w:t>
      </w:r>
      <w:r w:rsidR="00D71AD7">
        <w:rPr>
          <w:rFonts w:cs="Tahoma"/>
          <w:i/>
          <w:lang w:val="ru-RU"/>
        </w:rPr>
        <w:t xml:space="preserve"> </w:t>
      </w: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техн</m:t>
            </m:r>
          </m:sub>
          <m:sup>
            <m:r>
              <w:rPr>
                <w:rFonts w:ascii="Cambria Math" w:hAnsi="Cambria Math" w:cs="Tahoma"/>
                <w:lang w:val="ru-RU"/>
              </w:rPr>
              <m:t>пред</m:t>
            </m:r>
          </m:sup>
        </m:sSubSup>
      </m:oMath>
      <w:r w:rsidR="00D71AD7">
        <w:rPr>
          <w:rFonts w:cs="Tahoma"/>
          <w:i/>
          <w:lang w:val="ru-RU"/>
        </w:rPr>
        <w:t xml:space="preserve"> </w:t>
      </w:r>
      <w:r w:rsidR="00D71AD7" w:rsidRPr="003325CD">
        <w:rPr>
          <w:rFonts w:cs="Tahoma"/>
          <w:lang w:val="ru-RU"/>
        </w:rPr>
        <w:t>принимается</w:t>
      </w:r>
      <w:r w:rsidR="00D71AD7" w:rsidRPr="003325CD">
        <w:rPr>
          <w:rFonts w:cs="Tahoma"/>
          <w:szCs w:val="24"/>
          <w:lang w:val="ru-RU"/>
        </w:rPr>
        <w:t xml:space="preserve"> равн</w:t>
      </w:r>
      <w:r w:rsidR="00D71AD7">
        <w:rPr>
          <w:rFonts w:cs="Tahoma"/>
          <w:szCs w:val="24"/>
          <w:lang w:val="ru-RU"/>
        </w:rPr>
        <w:t>ым</w:t>
      </w:r>
      <w:r w:rsidR="00D71AD7" w:rsidRPr="003325CD">
        <w:rPr>
          <w:rFonts w:cs="Tahoma"/>
          <w:szCs w:val="24"/>
          <w:lang w:val="ru-RU"/>
        </w:rPr>
        <w:t xml:space="preserve"> 0</w:t>
      </w:r>
      <w:r w:rsidR="00D71AD7">
        <w:rPr>
          <w:rFonts w:cs="Tahoma"/>
          <w:szCs w:val="24"/>
          <w:lang w:val="ru-RU"/>
        </w:rPr>
        <w:t>;</w:t>
      </w:r>
    </w:p>
    <w:p w14:paraId="6C354677" w14:textId="5E0526C3" w:rsidR="00D71AD7" w:rsidRPr="003325CD" w:rsidRDefault="00E9195A" w:rsidP="00D71AD7">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Т</m:t>
            </m:r>
          </m:e>
          <m:sub>
            <m:r>
              <w:rPr>
                <w:rFonts w:ascii="Cambria Math" w:hAnsi="Cambria Math" w:cs="Tahoma"/>
                <w:lang w:val="ru-RU"/>
              </w:rPr>
              <m:t>раб</m:t>
            </m:r>
          </m:sub>
          <m:sup>
            <m:r>
              <w:rPr>
                <w:rFonts w:ascii="Cambria Math" w:hAnsi="Cambria Math" w:cs="Tahoma"/>
                <w:lang w:val="ru-RU"/>
              </w:rPr>
              <m:t>пред</m:t>
            </m:r>
          </m:sup>
        </m:sSubSup>
      </m:oMath>
      <w:r w:rsidR="00D71AD7" w:rsidRPr="003325CD">
        <w:rPr>
          <w:rFonts w:cs="Tahoma"/>
          <w:lang w:val="ru-RU"/>
        </w:rPr>
        <w:t xml:space="preserve"> </w:t>
      </w:r>
      <w:r w:rsidR="00D71AD7">
        <w:rPr>
          <w:rFonts w:cs="Tahoma"/>
          <w:lang w:val="ru-RU"/>
        </w:rPr>
        <w:t>–</w:t>
      </w:r>
      <w:r w:rsidR="00D71AD7" w:rsidRPr="003325CD">
        <w:rPr>
          <w:rFonts w:cs="Tahoma"/>
          <w:lang w:val="ru-RU"/>
        </w:rPr>
        <w:t xml:space="preserve"> количество часов штатной работы прибора учёта в предыдущем расчётном месяце отопительного периода, ч</w:t>
      </w:r>
      <w:r w:rsidR="00272AC5">
        <w:rPr>
          <w:rFonts w:cs="Tahoma"/>
          <w:lang w:val="ru-RU"/>
        </w:rPr>
        <w:t>;</w:t>
      </w:r>
    </w:p>
    <w:p w14:paraId="359FB6B5" w14:textId="72442B78" w:rsidR="00D71AD7" w:rsidRPr="003325CD" w:rsidRDefault="00E9195A" w:rsidP="00D71AD7">
      <w:pPr>
        <w:pStyle w:val="SLH2PlainSimplawyer"/>
        <w:numPr>
          <w:ilvl w:val="0"/>
          <w:numId w:val="0"/>
        </w:numPr>
        <w:ind w:left="885"/>
        <w:jc w:val="both"/>
        <w:rPr>
          <w:rFonts w:cs="Tahoma"/>
          <w:lang w:val="ru-RU"/>
        </w:rPr>
      </w:pPr>
      <m:oMath>
        <m:sSubSup>
          <m:sSubSupPr>
            <m:ctrlPr>
              <w:rPr>
                <w:rFonts w:ascii="Cambria Math" w:hAnsi="Cambria Math" w:cs="Tahoma"/>
                <w:i/>
                <w:lang w:val="en-US"/>
              </w:rPr>
            </m:ctrlPr>
          </m:sSubSupPr>
          <m:e>
            <m:r>
              <w:rPr>
                <w:rFonts w:ascii="Cambria Math" w:hAnsi="Cambria Math" w:cs="Tahoma"/>
                <w:lang w:val="en-US"/>
              </w:rPr>
              <m:t>t</m:t>
            </m:r>
          </m:e>
          <m:sub>
            <m:r>
              <w:rPr>
                <w:rFonts w:ascii="Cambria Math" w:hAnsi="Cambria Math" w:cs="Tahoma"/>
                <w:lang w:val="ru-RU"/>
              </w:rPr>
              <m:t>нв</m:t>
            </m:r>
          </m:sub>
          <m:sup>
            <m:r>
              <w:rPr>
                <w:rFonts w:ascii="Cambria Math" w:hAnsi="Cambria Math" w:cs="Tahoma"/>
                <w:lang w:val="ru-RU"/>
              </w:rPr>
              <m:t>ф</m:t>
            </m:r>
          </m:sup>
        </m:sSubSup>
      </m:oMath>
      <w:r w:rsidR="00D71AD7" w:rsidRPr="003325CD">
        <w:rPr>
          <w:rFonts w:cs="Tahoma"/>
          <w:lang w:val="ru-RU"/>
        </w:rPr>
        <w:t xml:space="preserve"> </w:t>
      </w:r>
      <w:r w:rsidR="00D71AD7">
        <w:rPr>
          <w:rFonts w:cs="Tahoma"/>
          <w:lang w:val="ru-RU"/>
        </w:rPr>
        <w:t>–</w:t>
      </w:r>
      <w:r w:rsidR="00D71AD7" w:rsidRPr="003325CD">
        <w:rPr>
          <w:rFonts w:cs="Tahoma"/>
          <w:lang w:val="ru-RU"/>
        </w:rPr>
        <w:t xml:space="preserve"> фактическая среднесуточная температура наружного воздуха за расчётный период, °</w:t>
      </w:r>
      <w:r w:rsidR="00D71AD7" w:rsidRPr="008922C4">
        <w:rPr>
          <w:rFonts w:cs="Tahoma"/>
        </w:rPr>
        <w:t>C</w:t>
      </w:r>
      <w:r w:rsidR="00D71AD7" w:rsidRPr="003325CD">
        <w:rPr>
          <w:rFonts w:cs="Tahoma"/>
          <w:lang w:val="ru-RU"/>
        </w:rPr>
        <w:t>.</w:t>
      </w:r>
      <w:r w:rsidR="00BB1243">
        <w:rPr>
          <w:rFonts w:cs="Tahoma"/>
          <w:lang w:val="ru-RU"/>
        </w:rPr>
        <w:t xml:space="preserve"> </w:t>
      </w:r>
      <m:oMath>
        <m:sSubSup>
          <m:sSubSupPr>
            <m:ctrlPr>
              <w:rPr>
                <w:rFonts w:ascii="Cambria Math" w:hAnsi="Cambria Math" w:cs="Tahoma"/>
                <w:i/>
                <w:lang w:val="en-US"/>
              </w:rPr>
            </m:ctrlPr>
          </m:sSubSupPr>
          <m:e>
            <m:r>
              <w:rPr>
                <w:rFonts w:ascii="Cambria Math" w:hAnsi="Cambria Math" w:cs="Tahoma"/>
                <w:lang w:val="en-US"/>
              </w:rPr>
              <m:t>t</m:t>
            </m:r>
          </m:e>
          <m:sub>
            <m:r>
              <w:rPr>
                <w:rFonts w:ascii="Cambria Math" w:hAnsi="Cambria Math" w:cs="Tahoma"/>
                <w:lang w:val="ru-RU"/>
              </w:rPr>
              <m:t>нв</m:t>
            </m:r>
          </m:sub>
          <m:sup>
            <m:r>
              <w:rPr>
                <w:rFonts w:ascii="Cambria Math" w:hAnsi="Cambria Math" w:cs="Tahoma"/>
                <w:lang w:val="ru-RU"/>
              </w:rPr>
              <m:t>ф</m:t>
            </m:r>
          </m:sup>
        </m:sSubSup>
      </m:oMath>
      <w:r w:rsidR="00D71AD7" w:rsidRPr="003325CD">
        <w:rPr>
          <w:rFonts w:cs="Tahoma"/>
          <w:lang w:val="ru-RU"/>
        </w:rPr>
        <w:t xml:space="preserve"> </w:t>
      </w:r>
      <w:r w:rsidR="00D71AD7" w:rsidRPr="002E2274">
        <w:rPr>
          <w:rFonts w:cs="Tahoma"/>
          <w:lang w:val="ru-RU"/>
        </w:rPr>
        <w:t>определяется</w:t>
      </w:r>
      <w:r w:rsidR="00D71AD7" w:rsidRPr="003325CD">
        <w:rPr>
          <w:rFonts w:ascii="Arial" w:hAnsi="Arial" w:cs="Tahoma"/>
          <w:lang w:val="ru-RU"/>
        </w:rPr>
        <w:t xml:space="preserve"> Теплоснабжающей организацией </w:t>
      </w:r>
      <w:r w:rsidR="00D71AD7" w:rsidRPr="00B22148">
        <w:rPr>
          <w:rFonts w:cs="Tahoma"/>
          <w:lang w:val="ru-RU"/>
        </w:rPr>
        <w:t>в соответствии с п. 3.6. настоящего Договора</w:t>
      </w:r>
      <w:r w:rsidR="00D71AD7" w:rsidRPr="003325CD">
        <w:rPr>
          <w:rFonts w:ascii="Arial" w:hAnsi="Arial" w:cs="Tahoma"/>
          <w:lang w:val="ru-RU"/>
        </w:rPr>
        <w:t>;</w:t>
      </w:r>
    </w:p>
    <w:p w14:paraId="4B30FD4B" w14:textId="77777777" w:rsidR="00D71AD7" w:rsidRPr="003325CD" w:rsidRDefault="00E9195A" w:rsidP="00D71AD7">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rPr>
              <m:t>t</m:t>
            </m:r>
          </m:e>
          <m:sub>
            <m:r>
              <w:rPr>
                <w:rFonts w:ascii="Cambria Math" w:hAnsi="Cambria Math" w:cs="Tahoma"/>
                <w:lang w:val="ru-RU"/>
              </w:rPr>
              <m:t>нв_пред</m:t>
            </m:r>
          </m:sub>
          <m:sup>
            <m:r>
              <w:rPr>
                <w:rFonts w:ascii="Cambria Math" w:hAnsi="Cambria Math" w:cs="Tahoma"/>
                <w:lang w:val="ru-RU"/>
              </w:rPr>
              <m:t>ф</m:t>
            </m:r>
          </m:sup>
        </m:sSubSup>
      </m:oMath>
      <w:r w:rsidR="00D71AD7" w:rsidRPr="003325CD">
        <w:rPr>
          <w:rFonts w:cs="Tahoma"/>
          <w:lang w:val="ru-RU"/>
        </w:rPr>
        <w:t xml:space="preserve"> </w:t>
      </w:r>
      <w:r w:rsidR="00D71AD7">
        <w:rPr>
          <w:rFonts w:cs="Tahoma"/>
          <w:lang w:val="ru-RU"/>
        </w:rPr>
        <w:t>–</w:t>
      </w:r>
      <w:r w:rsidR="00D71AD7" w:rsidRPr="003325CD">
        <w:rPr>
          <w:rFonts w:cs="Tahoma"/>
          <w:lang w:val="ru-RU"/>
        </w:rPr>
        <w:t xml:space="preserve"> фактическая среднесуточная температура наружного воздуха за предыдущий расчётный период, °</w:t>
      </w:r>
      <w:r w:rsidR="00D71AD7" w:rsidRPr="008922C4">
        <w:rPr>
          <w:rFonts w:cs="Tahoma"/>
        </w:rPr>
        <w:t>C</w:t>
      </w:r>
      <w:r w:rsidR="00D71AD7" w:rsidRPr="003325CD">
        <w:rPr>
          <w:rFonts w:cs="Tahoma"/>
          <w:lang w:val="ru-RU"/>
        </w:rPr>
        <w:t xml:space="preserve">. </w:t>
      </w:r>
      <m:oMath>
        <m:sSubSup>
          <m:sSubSupPr>
            <m:ctrlPr>
              <w:rPr>
                <w:rFonts w:ascii="Cambria Math" w:hAnsi="Cambria Math" w:cs="Tahoma"/>
                <w:i/>
              </w:rPr>
            </m:ctrlPr>
          </m:sSubSupPr>
          <m:e>
            <m:r>
              <w:rPr>
                <w:rFonts w:ascii="Cambria Math" w:hAnsi="Cambria Math" w:cs="Tahoma"/>
              </w:rPr>
              <m:t>t</m:t>
            </m:r>
          </m:e>
          <m:sub>
            <m:r>
              <w:rPr>
                <w:rFonts w:ascii="Cambria Math" w:hAnsi="Cambria Math" w:cs="Tahoma"/>
                <w:lang w:val="ru-RU"/>
              </w:rPr>
              <m:t>нв_пред</m:t>
            </m:r>
          </m:sub>
          <m:sup>
            <m:r>
              <w:rPr>
                <w:rFonts w:ascii="Cambria Math" w:hAnsi="Cambria Math" w:cs="Tahoma"/>
                <w:lang w:val="ru-RU"/>
              </w:rPr>
              <m:t>ф</m:t>
            </m:r>
          </m:sup>
        </m:sSubSup>
      </m:oMath>
      <w:r w:rsidR="00D71AD7" w:rsidRPr="003325CD">
        <w:rPr>
          <w:rFonts w:cs="Tahoma"/>
          <w:lang w:val="ru-RU"/>
        </w:rPr>
        <w:t xml:space="preserve"> </w:t>
      </w:r>
      <w:r w:rsidR="00D71AD7" w:rsidRPr="003325CD">
        <w:rPr>
          <w:rFonts w:ascii="Arial" w:hAnsi="Arial" w:cs="Tahoma"/>
          <w:lang w:val="ru-RU"/>
        </w:rPr>
        <w:t xml:space="preserve">определяется Теплоснабжающей организацией </w:t>
      </w:r>
      <w:r w:rsidR="00D71AD7" w:rsidRPr="00B22148">
        <w:rPr>
          <w:rFonts w:cs="Tahoma"/>
          <w:lang w:val="ru-RU"/>
        </w:rPr>
        <w:t>в соответствии с п. 3.6. настоящего Договора</w:t>
      </w:r>
      <w:r w:rsidR="00D71AD7" w:rsidRPr="003325CD">
        <w:rPr>
          <w:rFonts w:ascii="Arial" w:hAnsi="Arial" w:cs="Tahoma"/>
          <w:lang w:val="ru-RU"/>
        </w:rPr>
        <w:t>;</w:t>
      </w:r>
    </w:p>
    <w:p w14:paraId="31720149" w14:textId="77777777" w:rsidR="00D71AD7" w:rsidRPr="003325CD" w:rsidRDefault="00D71AD7" w:rsidP="00D71AD7">
      <w:pPr>
        <w:pStyle w:val="SLH2PlainSimplawyer"/>
        <w:numPr>
          <w:ilvl w:val="0"/>
          <w:numId w:val="0"/>
        </w:numPr>
        <w:ind w:left="885"/>
        <w:jc w:val="both"/>
        <w:rPr>
          <w:rFonts w:cs="Tahoma"/>
          <w:lang w:val="ru-RU"/>
        </w:rPr>
      </w:pPr>
      <m:oMath>
        <m:r>
          <w:rPr>
            <w:rFonts w:ascii="Cambria Math" w:hAnsi="Cambria Math" w:cs="Tahoma"/>
            <w:lang w:val="ru-RU"/>
          </w:rPr>
          <m:t>Т</m:t>
        </m:r>
      </m:oMath>
      <w:r w:rsidRPr="003325CD">
        <w:rPr>
          <w:rFonts w:cs="Tahoma"/>
          <w:lang w:val="ru-RU"/>
        </w:rPr>
        <w:t xml:space="preserve"> </w:t>
      </w:r>
      <w:r>
        <w:rPr>
          <w:rFonts w:cs="Tahoma"/>
          <w:lang w:val="ru-RU"/>
        </w:rPr>
        <w:t>–</w:t>
      </w:r>
      <w:r w:rsidRPr="003325CD">
        <w:rPr>
          <w:rFonts w:cs="Tahoma"/>
          <w:lang w:val="ru-RU"/>
        </w:rPr>
        <w:t xml:space="preserve"> количество часов работы системы теплоснабжения в расчётном периоде, ч.</w:t>
      </w:r>
    </w:p>
    <w:p w14:paraId="00737B58" w14:textId="6921EC13" w:rsidR="008922C4" w:rsidRPr="003325CD" w:rsidRDefault="008922C4" w:rsidP="008922C4">
      <w:pPr>
        <w:pStyle w:val="SLH2PlainSimplawyer"/>
        <w:numPr>
          <w:ilvl w:val="0"/>
          <w:numId w:val="0"/>
        </w:numPr>
        <w:ind w:left="885"/>
        <w:jc w:val="both"/>
        <w:rPr>
          <w:rFonts w:cs="Tahoma"/>
          <w:lang w:val="ru-RU"/>
        </w:rPr>
      </w:pPr>
      <w:r w:rsidRPr="003325CD">
        <w:rPr>
          <w:rFonts w:cs="Tahoma"/>
          <w:lang w:val="ru-RU"/>
        </w:rPr>
        <w:t xml:space="preserve">В случае, если </w:t>
      </w:r>
      <m:oMath>
        <m:sSubSup>
          <m:sSubSupPr>
            <m:ctrlPr>
              <w:rPr>
                <w:rFonts w:ascii="Cambria Math" w:hAnsi="Cambria Math" w:cs="Tahoma"/>
                <w:i/>
                <w:lang w:val="en-US"/>
              </w:rPr>
            </m:ctrlPr>
          </m:sSubSupPr>
          <m:e>
            <m:r>
              <w:rPr>
                <w:rFonts w:ascii="Cambria Math" w:hAnsi="Cambria Math" w:cs="Tahoma"/>
                <w:lang w:val="ru-RU"/>
              </w:rPr>
              <m:t>(</m:t>
            </m:r>
            <m:r>
              <w:rPr>
                <w:rFonts w:ascii="Cambria Math" w:hAnsi="Cambria Math" w:cs="Tahoma"/>
                <w:lang w:val="en-US"/>
              </w:rPr>
              <m:t>Q</m:t>
            </m:r>
          </m:e>
          <m:sub>
            <m:r>
              <w:rPr>
                <w:rFonts w:ascii="Cambria Math" w:hAnsi="Cambria Math" w:cs="Tahoma"/>
                <w:lang w:val="ru-RU"/>
              </w:rPr>
              <m:t>пу</m:t>
            </m:r>
          </m:sub>
          <m:sup>
            <m:r>
              <w:rPr>
                <w:rFonts w:ascii="Cambria Math" w:hAnsi="Cambria Math" w:cs="Tahoma"/>
                <w:lang w:val="ru-RU"/>
              </w:rPr>
              <m:t>пред</m:t>
            </m:r>
          </m:sup>
        </m:sSubSup>
        <m:r>
          <w:rPr>
            <w:rFonts w:ascii="Cambria Math" w:hAnsi="Cambria Math" w:cs="Tahoma"/>
            <w:lang w:val="ru-RU"/>
          </w:rPr>
          <m:t>-</m:t>
        </m:r>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гвс</m:t>
            </m:r>
          </m:sub>
          <m:sup>
            <m:r>
              <w:rPr>
                <w:rFonts w:ascii="Cambria Math" w:hAnsi="Cambria Math" w:cs="Tahoma"/>
                <w:lang w:val="ru-RU"/>
              </w:rPr>
              <m:t>пред</m:t>
            </m:r>
          </m:sup>
        </m:sSubSup>
        <m:r>
          <w:rPr>
            <w:rFonts w:ascii="Cambria Math" w:hAnsi="Cambria Math" w:cs="Tahoma"/>
            <w:lang w:val="ru-RU"/>
          </w:rPr>
          <m:t>-</m:t>
        </m:r>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техн</m:t>
            </m:r>
          </m:sub>
          <m:sup>
            <m:r>
              <w:rPr>
                <w:rFonts w:ascii="Cambria Math" w:hAnsi="Cambria Math" w:cs="Tahoma"/>
                <w:lang w:val="ru-RU"/>
              </w:rPr>
              <m:t>пред</m:t>
            </m:r>
          </m:sup>
        </m:sSubSup>
        <m:r>
          <w:rPr>
            <w:rFonts w:ascii="Cambria Math" w:hAnsi="Cambria Math" w:cs="Tahoma"/>
            <w:lang w:val="ru-RU"/>
          </w:rPr>
          <m:t>)</m:t>
        </m:r>
      </m:oMath>
      <w:r w:rsidRPr="003325CD">
        <w:rPr>
          <w:rFonts w:cs="Tahoma"/>
          <w:lang w:val="ru-RU"/>
        </w:rPr>
        <w:t xml:space="preserve"> &lt; 0,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lang w:val="ru-RU"/>
              </w:rPr>
              <m:t>о (в)</m:t>
            </m:r>
          </m:sub>
          <m:sup>
            <m:r>
              <w:rPr>
                <w:rFonts w:ascii="Cambria Math" w:hAnsi="Cambria Math" w:cs="Tahoma"/>
                <w:lang w:val="ru-RU"/>
              </w:rPr>
              <m:t xml:space="preserve">непред </m:t>
            </m:r>
          </m:sup>
        </m:sSubSup>
        <m:r>
          <w:rPr>
            <w:rFonts w:ascii="Cambria Math" w:hAnsi="Cambria Math" w:cs="Tahoma"/>
            <w:lang w:val="ru-RU"/>
          </w:rPr>
          <m:t xml:space="preserve"> </m:t>
        </m:r>
      </m:oMath>
      <w:r w:rsidRPr="003325CD">
        <w:rPr>
          <w:rFonts w:ascii="Arial" w:hAnsi="Arial" w:cs="Tahoma"/>
          <w:lang w:val="ru-RU"/>
        </w:rPr>
        <w:t>принимается</w:t>
      </w:r>
      <w:r w:rsidRPr="003325CD">
        <w:rPr>
          <w:rFonts w:cs="Tahoma"/>
          <w:lang w:val="ru-RU"/>
        </w:rPr>
        <w:t xml:space="preserve"> равной 0.</w:t>
      </w:r>
    </w:p>
    <w:p w14:paraId="715B057C" w14:textId="0234ACCA" w:rsidR="00B658DB" w:rsidRPr="00B22148" w:rsidRDefault="00B658DB" w:rsidP="00BB300D">
      <w:pPr>
        <w:pStyle w:val="SLH2PlainSimplawyer"/>
        <w:numPr>
          <w:ilvl w:val="0"/>
          <w:numId w:val="0"/>
        </w:numPr>
        <w:ind w:left="885"/>
        <w:jc w:val="both"/>
        <w:rPr>
          <w:rFonts w:cs="Tahoma"/>
          <w:lang w:val="ru-RU"/>
        </w:rPr>
      </w:pPr>
      <w:r w:rsidRPr="00B22148">
        <w:rPr>
          <w:rFonts w:cs="Tahoma"/>
          <w:lang w:val="ru-RU"/>
        </w:rPr>
        <w:lastRenderedPageBreak/>
        <w:t xml:space="preserve">2.2.2.5. </w:t>
      </w:r>
      <m:oMath>
        <m:sSubSup>
          <m:sSubSupPr>
            <m:ctrlPr>
              <w:rPr>
                <w:rFonts w:ascii="Cambria Math" w:hAnsi="Cambria Math" w:cs="Tahoma"/>
              </w:rPr>
            </m:ctrlPr>
          </m:sSubSupPr>
          <m:e>
            <m:r>
              <w:rPr>
                <w:rFonts w:ascii="Cambria Math" w:hAnsi="Cambria Math" w:cs="Tahoma"/>
              </w:rPr>
              <m:t>Q</m:t>
            </m:r>
          </m:e>
          <m:sub>
            <m:r>
              <m:rPr>
                <m:sty m:val="p"/>
              </m:rPr>
              <w:rPr>
                <w:rFonts w:ascii="Cambria Math" w:hAnsi="Cambria Math" w:cs="Tahoma"/>
                <w:lang w:val="ru-RU"/>
              </w:rPr>
              <m:t>гвс</m:t>
            </m:r>
          </m:sub>
          <m:sup>
            <m:r>
              <m:rPr>
                <m:sty m:val="p"/>
              </m:rPr>
              <w:rPr>
                <w:rFonts w:ascii="Cambria Math" w:hAnsi="Cambria Math" w:cs="Tahoma"/>
                <w:lang w:val="ru-RU"/>
              </w:rPr>
              <m:t>ВиС</m:t>
            </m:r>
          </m:sup>
        </m:sSubSup>
      </m:oMath>
      <w:r w:rsidRPr="00B22148">
        <w:rPr>
          <w:rFonts w:cs="Tahoma"/>
          <w:lang w:val="ru-RU"/>
        </w:rPr>
        <w:t xml:space="preserve"> - количество тепловой энергии, потреблённой </w:t>
      </w:r>
      <w:r w:rsidR="006808B8" w:rsidRPr="00B22148">
        <w:rPr>
          <w:rFonts w:cs="Tahoma"/>
          <w:lang w:val="ru-RU"/>
        </w:rPr>
        <w:t xml:space="preserve">Потребителем в расчётном периоде </w:t>
      </w:r>
      <w:r w:rsidRPr="00B22148">
        <w:rPr>
          <w:rFonts w:cs="Tahoma"/>
          <w:lang w:val="ru-RU"/>
        </w:rPr>
        <w:t>на</w:t>
      </w:r>
      <w:r w:rsidR="006808B8">
        <w:rPr>
          <w:rFonts w:cs="Tahoma"/>
          <w:lang w:val="ru-RU"/>
        </w:rPr>
        <w:t xml:space="preserve"> нужды</w:t>
      </w:r>
      <w:r w:rsidRPr="00B22148">
        <w:rPr>
          <w:rFonts w:cs="Tahoma"/>
          <w:lang w:val="ru-RU"/>
        </w:rPr>
        <w:t xml:space="preserve"> горяче</w:t>
      </w:r>
      <w:r w:rsidR="0062527E">
        <w:rPr>
          <w:rFonts w:cs="Tahoma"/>
          <w:lang w:val="ru-RU"/>
        </w:rPr>
        <w:t>го</w:t>
      </w:r>
      <w:r w:rsidRPr="00B22148">
        <w:rPr>
          <w:rFonts w:cs="Tahoma"/>
          <w:lang w:val="ru-RU"/>
        </w:rPr>
        <w:t xml:space="preserve"> водоснабжени</w:t>
      </w:r>
      <w:r w:rsidR="0062527E">
        <w:rPr>
          <w:rFonts w:cs="Tahoma"/>
          <w:lang w:val="ru-RU"/>
        </w:rPr>
        <w:t>я</w:t>
      </w:r>
      <w:r w:rsidRPr="00B22148">
        <w:rPr>
          <w:rFonts w:cs="Tahoma"/>
          <w:lang w:val="ru-RU"/>
        </w:rPr>
        <w:t xml:space="preserve"> при наличии отдельного учета </w:t>
      </w:r>
      <w:r w:rsidR="006808B8">
        <w:rPr>
          <w:rFonts w:cs="Tahoma"/>
          <w:lang w:val="ru-RU"/>
        </w:rPr>
        <w:t>за период</w:t>
      </w:r>
      <w:r w:rsidRPr="00B22148">
        <w:rPr>
          <w:rFonts w:cs="Tahoma"/>
          <w:lang w:val="ru-RU"/>
        </w:rPr>
        <w:t xml:space="preserve"> временной неисправности прибора учёта</w:t>
      </w:r>
      <w:r w:rsidR="0062527E">
        <w:rPr>
          <w:rFonts w:cs="Tahoma"/>
          <w:lang w:val="ru-RU"/>
        </w:rPr>
        <w:t>,</w:t>
      </w:r>
      <w:r w:rsidR="0062527E" w:rsidRPr="00B22148">
        <w:rPr>
          <w:rFonts w:cs="Tahoma"/>
          <w:lang w:val="ru-RU"/>
        </w:rPr>
        <w:t xml:space="preserve"> </w:t>
      </w:r>
      <w:r w:rsidR="0062527E">
        <w:rPr>
          <w:rFonts w:cs="Tahoma"/>
          <w:lang w:val="ru-RU"/>
        </w:rPr>
        <w:t>если</w:t>
      </w:r>
      <w:r w:rsidR="0062527E" w:rsidRPr="00B22148">
        <w:rPr>
          <w:rFonts w:cs="Tahoma"/>
          <w:lang w:val="ru-RU"/>
        </w:rPr>
        <w:t xml:space="preserve"> </w:t>
      </w:r>
      <w:r w:rsidR="0062527E">
        <w:rPr>
          <w:rFonts w:cs="Tahoma"/>
          <w:lang w:val="ru-RU"/>
        </w:rPr>
        <w:t xml:space="preserve">непрерывная продолжительность неисправности не превысила </w:t>
      </w:r>
      <w:r w:rsidRPr="00B22148">
        <w:rPr>
          <w:rFonts w:cs="Tahoma"/>
          <w:lang w:val="ru-RU"/>
        </w:rPr>
        <w:t>30 суток</w:t>
      </w:r>
      <w:r w:rsidR="0062527E">
        <w:rPr>
          <w:rFonts w:cs="Tahoma"/>
          <w:lang w:val="ru-RU"/>
        </w:rPr>
        <w:t>,</w:t>
      </w:r>
      <w:r w:rsidRPr="00B22148">
        <w:rPr>
          <w:rFonts w:cs="Tahoma"/>
          <w:lang w:val="ru-RU"/>
        </w:rPr>
        <w:t xml:space="preserve"> или </w:t>
      </w:r>
      <w:r w:rsidR="0062527E">
        <w:rPr>
          <w:rFonts w:cs="Tahoma"/>
          <w:lang w:val="ru-RU"/>
        </w:rPr>
        <w:t xml:space="preserve">за период </w:t>
      </w:r>
      <w:r w:rsidRPr="00B22148">
        <w:rPr>
          <w:rFonts w:cs="Tahoma"/>
          <w:lang w:val="ru-RU"/>
        </w:rPr>
        <w:t>нештатн</w:t>
      </w:r>
      <w:r w:rsidR="006808B8">
        <w:rPr>
          <w:rFonts w:cs="Tahoma"/>
          <w:lang w:val="ru-RU"/>
        </w:rPr>
        <w:t>ых</w:t>
      </w:r>
      <w:r w:rsidRPr="00B22148">
        <w:rPr>
          <w:rFonts w:cs="Tahoma"/>
          <w:lang w:val="ru-RU"/>
        </w:rPr>
        <w:t xml:space="preserve"> ситуаци</w:t>
      </w:r>
      <w:r w:rsidR="006808B8">
        <w:rPr>
          <w:rFonts w:cs="Tahoma"/>
          <w:lang w:val="ru-RU"/>
        </w:rPr>
        <w:t>й</w:t>
      </w:r>
      <w:r w:rsidRPr="00B22148">
        <w:rPr>
          <w:rFonts w:cs="Tahoma"/>
          <w:lang w:val="ru-RU"/>
        </w:rPr>
        <w:t xml:space="preserve"> в работе прибора учёта</w:t>
      </w:r>
      <w:r w:rsidR="0062527E">
        <w:rPr>
          <w:rFonts w:cs="Tahoma"/>
          <w:lang w:val="ru-RU"/>
        </w:rPr>
        <w:t>,</w:t>
      </w:r>
      <w:r w:rsidRPr="00B22148">
        <w:rPr>
          <w:rFonts w:cs="Tahoma"/>
          <w:lang w:val="ru-RU"/>
        </w:rPr>
        <w:t xml:space="preserve"> </w:t>
      </w:r>
      <w:r w:rsidR="0062527E">
        <w:rPr>
          <w:rFonts w:cs="Tahoma"/>
          <w:lang w:val="ru-RU"/>
        </w:rPr>
        <w:t>если их</w:t>
      </w:r>
      <w:r w:rsidRPr="00B22148">
        <w:rPr>
          <w:rFonts w:cs="Tahoma"/>
          <w:lang w:val="ru-RU"/>
        </w:rPr>
        <w:t xml:space="preserve"> продолжительность </w:t>
      </w:r>
      <w:r w:rsidR="00FA7863">
        <w:rPr>
          <w:rFonts w:cs="Tahoma"/>
          <w:lang w:val="ru-RU"/>
        </w:rPr>
        <w:t>не превысила</w:t>
      </w:r>
      <w:r w:rsidRPr="00B22148">
        <w:rPr>
          <w:rFonts w:cs="Tahoma"/>
          <w:lang w:val="ru-RU"/>
        </w:rPr>
        <w:t xml:space="preserve"> 30 суток в расчётном периоде, </w:t>
      </w:r>
      <w:r w:rsidR="004E2CB6">
        <w:rPr>
          <w:rFonts w:cs="Tahoma"/>
          <w:lang w:val="ru-RU"/>
        </w:rPr>
        <w:t>или за период</w:t>
      </w:r>
      <w:r w:rsidR="004E2CB6" w:rsidRPr="00B22148">
        <w:rPr>
          <w:rFonts w:cs="Tahoma"/>
          <w:lang w:val="ru-RU"/>
        </w:rPr>
        <w:t xml:space="preserve"> временной неисправности </w:t>
      </w:r>
      <w:r w:rsidR="004E2CB6">
        <w:rPr>
          <w:rFonts w:cs="Tahoma"/>
          <w:lang w:val="ru-RU"/>
        </w:rPr>
        <w:t xml:space="preserve">в межотопительный период </w:t>
      </w:r>
      <w:r w:rsidR="004E2CB6" w:rsidRPr="00B22148">
        <w:rPr>
          <w:rFonts w:cs="Tahoma"/>
          <w:lang w:val="ru-RU"/>
        </w:rPr>
        <w:t>прибора учёта</w:t>
      </w:r>
      <w:r w:rsidR="004E2CB6">
        <w:rPr>
          <w:rFonts w:cs="Tahoma"/>
          <w:lang w:val="ru-RU"/>
        </w:rPr>
        <w:t>,</w:t>
      </w:r>
      <w:r w:rsidR="004E2CB6" w:rsidRPr="004E2CB6">
        <w:rPr>
          <w:rFonts w:cs="Tahoma"/>
          <w:lang w:val="ru-RU"/>
        </w:rPr>
        <w:t xml:space="preserve"> не являющегося отдельным прибором учёта </w:t>
      </w:r>
      <w:r w:rsidR="00700D76" w:rsidRPr="00700D76">
        <w:rPr>
          <w:rFonts w:cs="Tahoma"/>
          <w:lang w:val="ru-RU"/>
        </w:rPr>
        <w:t xml:space="preserve">тепловой энергии </w:t>
      </w:r>
      <w:r w:rsidR="004E2CB6" w:rsidRPr="004E2CB6">
        <w:rPr>
          <w:rFonts w:cs="Tahoma"/>
          <w:lang w:val="ru-RU"/>
        </w:rPr>
        <w:t>на нужды горячего водоснабжения</w:t>
      </w:r>
      <w:r w:rsidR="004E2CB6">
        <w:rPr>
          <w:rFonts w:cs="Tahoma"/>
          <w:lang w:val="ru-RU"/>
        </w:rPr>
        <w:t>,</w:t>
      </w:r>
      <w:r w:rsidR="004E2CB6" w:rsidRPr="00B22148">
        <w:rPr>
          <w:rFonts w:cs="Tahoma"/>
          <w:lang w:val="ru-RU"/>
        </w:rPr>
        <w:t xml:space="preserve"> </w:t>
      </w:r>
      <w:r w:rsidR="004E2CB6">
        <w:rPr>
          <w:rFonts w:cs="Tahoma"/>
          <w:lang w:val="ru-RU"/>
        </w:rPr>
        <w:t>если</w:t>
      </w:r>
      <w:r w:rsidR="004E2CB6" w:rsidRPr="00B22148">
        <w:rPr>
          <w:rFonts w:cs="Tahoma"/>
          <w:lang w:val="ru-RU"/>
        </w:rPr>
        <w:t xml:space="preserve"> </w:t>
      </w:r>
      <w:r w:rsidR="004E2CB6">
        <w:rPr>
          <w:rFonts w:cs="Tahoma"/>
          <w:lang w:val="ru-RU"/>
        </w:rPr>
        <w:t xml:space="preserve">непрерывная продолжительность неисправности не превысила </w:t>
      </w:r>
      <w:r w:rsidR="004E2CB6" w:rsidRPr="00B22148">
        <w:rPr>
          <w:rFonts w:cs="Tahoma"/>
          <w:lang w:val="ru-RU"/>
        </w:rPr>
        <w:t>30 суток</w:t>
      </w:r>
      <w:r w:rsidR="004E2CB6">
        <w:rPr>
          <w:rFonts w:cs="Tahoma"/>
          <w:lang w:val="ru-RU"/>
        </w:rPr>
        <w:t>,</w:t>
      </w:r>
      <w:r w:rsidRPr="00B22148">
        <w:rPr>
          <w:rFonts w:cs="Tahoma"/>
          <w:lang w:val="ru-RU"/>
        </w:rPr>
        <w:t xml:space="preserve"> Гкал. </w:t>
      </w:r>
      <m:oMath>
        <m:sSubSup>
          <m:sSubSupPr>
            <m:ctrlPr>
              <w:rPr>
                <w:rFonts w:ascii="Cambria Math" w:hAnsi="Cambria Math" w:cs="Tahoma"/>
              </w:rPr>
            </m:ctrlPr>
          </m:sSubSupPr>
          <m:e>
            <m:r>
              <w:rPr>
                <w:rFonts w:ascii="Cambria Math" w:hAnsi="Cambria Math" w:cs="Tahoma"/>
              </w:rPr>
              <m:t>Q</m:t>
            </m:r>
          </m:e>
          <m:sub>
            <m:r>
              <m:rPr>
                <m:sty m:val="p"/>
              </m:rPr>
              <w:rPr>
                <w:rFonts w:ascii="Cambria Math" w:hAnsi="Cambria Math" w:cs="Tahoma"/>
                <w:lang w:val="ru-RU"/>
              </w:rPr>
              <m:t>гвс</m:t>
            </m:r>
          </m:sub>
          <m:sup>
            <m:r>
              <m:rPr>
                <m:sty m:val="p"/>
              </m:rPr>
              <w:rPr>
                <w:rFonts w:ascii="Cambria Math" w:hAnsi="Cambria Math" w:cs="Tahoma"/>
                <w:lang w:val="ru-RU"/>
              </w:rPr>
              <m:t>ВиС</m:t>
            </m:r>
          </m:sup>
        </m:sSubSup>
      </m:oMath>
      <w:r w:rsidRPr="00B22148">
        <w:rPr>
          <w:rFonts w:cs="Tahoma"/>
          <w:lang w:val="ru-RU"/>
        </w:rPr>
        <w:t xml:space="preserve"> </w:t>
      </w:r>
      <w:r w:rsidR="00A714C9">
        <w:rPr>
          <w:rFonts w:cs="Tahoma"/>
          <w:lang w:val="ru-RU"/>
        </w:rPr>
        <w:t>определяется</w:t>
      </w:r>
      <w:r w:rsidRPr="00B22148">
        <w:rPr>
          <w:rFonts w:cs="Tahoma"/>
          <w:lang w:val="ru-RU"/>
        </w:rPr>
        <w:t xml:space="preserve"> по формуле (5):</w:t>
      </w:r>
    </w:p>
    <w:p w14:paraId="4BEE595C" w14:textId="2CF3E893" w:rsidR="00B658DB" w:rsidRPr="00B22148" w:rsidRDefault="00E9195A" w:rsidP="00B658DB">
      <w:pPr>
        <w:overflowPunct/>
        <w:spacing w:line="259" w:lineRule="auto"/>
        <w:ind w:firstLine="567"/>
        <w:contextualSpacing/>
        <w:jc w:val="center"/>
        <w:textAlignment w:val="auto"/>
        <w:rPr>
          <w:rFonts w:ascii="Tahoma" w:hAnsi="Tahoma" w:cs="Tahoma"/>
          <w:sz w:val="20"/>
        </w:rPr>
      </w:pPr>
      <m:oMath>
        <m:sSubSup>
          <m:sSubSupPr>
            <m:ctrlPr>
              <w:rPr>
                <w:rFonts w:ascii="Cambria Math" w:hAnsi="Cambria Math" w:cs="Tahoma"/>
                <w:i/>
                <w:sz w:val="20"/>
              </w:rPr>
            </m:ctrlPr>
          </m:sSubSupPr>
          <m:e>
            <m:r>
              <w:rPr>
                <w:rFonts w:ascii="Cambria Math" w:hAnsi="Cambria Math" w:cs="Tahoma"/>
                <w:sz w:val="20"/>
                <w:lang w:val="en-US"/>
              </w:rPr>
              <m:t>Q</m:t>
            </m:r>
          </m:e>
          <m:sub>
            <m:r>
              <w:rPr>
                <w:rFonts w:ascii="Cambria Math" w:hAnsi="Cambria Math" w:cs="Tahoma"/>
                <w:sz w:val="20"/>
              </w:rPr>
              <m:t>гвс</m:t>
            </m:r>
          </m:sub>
          <m:sup>
            <m:r>
              <w:rPr>
                <w:rFonts w:ascii="Cambria Math" w:hAnsi="Cambria Math" w:cs="Tahoma"/>
                <w:sz w:val="20"/>
              </w:rPr>
              <m:t>ВиС</m:t>
            </m:r>
          </m:sup>
        </m:sSubSup>
        <m:r>
          <w:rPr>
            <w:rFonts w:ascii="Cambria Math" w:hAnsi="Cambria Math" w:cs="Tahoma"/>
            <w:sz w:val="20"/>
          </w:rPr>
          <m:t>=</m:t>
        </m:r>
        <m:f>
          <m:fPr>
            <m:ctrlPr>
              <w:rPr>
                <w:rFonts w:ascii="Cambria Math" w:hAnsi="Cambria Math" w:cs="Tahoma"/>
                <w:i/>
                <w:sz w:val="20"/>
              </w:rPr>
            </m:ctrlPr>
          </m:fPr>
          <m:num>
            <m:sSubSup>
              <m:sSubSupPr>
                <m:ctrlPr>
                  <w:rPr>
                    <w:rFonts w:ascii="Cambria Math" w:hAnsi="Cambria Math" w:cs="Tahoma"/>
                  </w:rPr>
                </m:ctrlPr>
              </m:sSubSupPr>
              <m:e>
                <m:r>
                  <w:rPr>
                    <w:rFonts w:ascii="Cambria Math" w:hAnsi="Cambria Math" w:cs="Tahoma"/>
                    <w:lang w:val="en-US"/>
                  </w:rPr>
                  <m:t>Q</m:t>
                </m:r>
              </m:e>
              <m:sub>
                <m:r>
                  <m:rPr>
                    <m:sty m:val="p"/>
                  </m:rPr>
                  <w:rPr>
                    <w:rFonts w:ascii="Cambria Math" w:hAnsi="Cambria Math" w:cs="Tahoma"/>
                  </w:rPr>
                  <m:t>пу_гвс</m:t>
                </m:r>
              </m:sub>
              <m:sup>
                <m:r>
                  <m:rPr>
                    <m:sty m:val="p"/>
                  </m:rPr>
                  <w:rPr>
                    <w:rFonts w:ascii="Cambria Math" w:hAnsi="Cambria Math" w:cs="Tahoma"/>
                  </w:rPr>
                  <m:t>пред</m:t>
                </m:r>
              </m:sup>
            </m:sSubSup>
          </m:num>
          <m:den>
            <m:sSubSup>
              <m:sSubSupPr>
                <m:ctrlPr>
                  <w:rPr>
                    <w:rFonts w:ascii="Cambria Math" w:hAnsi="Cambria Math" w:cs="Tahoma"/>
                    <w:i/>
                    <w:sz w:val="20"/>
                  </w:rPr>
                </m:ctrlPr>
              </m:sSubSupPr>
              <m:e>
                <m:r>
                  <w:rPr>
                    <w:rFonts w:ascii="Cambria Math" w:hAnsi="Cambria Math" w:cs="Tahoma"/>
                    <w:sz w:val="20"/>
                  </w:rPr>
                  <m:t>Т</m:t>
                </m:r>
              </m:e>
              <m:sub>
                <m:r>
                  <w:rPr>
                    <w:rFonts w:ascii="Cambria Math" w:hAnsi="Cambria Math" w:cs="Tahoma"/>
                    <w:sz w:val="20"/>
                  </w:rPr>
                  <m:t>раб.</m:t>
                </m:r>
              </m:sub>
              <m:sup>
                <m:r>
                  <w:rPr>
                    <w:rFonts w:ascii="Cambria Math" w:hAnsi="Cambria Math" w:cs="Tahoma"/>
                    <w:sz w:val="20"/>
                  </w:rPr>
                  <m:t>пред</m:t>
                </m:r>
              </m:sup>
            </m:sSubSup>
          </m:den>
        </m:f>
        <m:r>
          <w:rPr>
            <w:rFonts w:ascii="Cambria Math" w:hAnsi="Cambria Math" w:cs="Cambria Math"/>
            <w:sz w:val="20"/>
          </w:rPr>
          <m:t>*</m:t>
        </m:r>
        <m:sSub>
          <m:sSubPr>
            <m:ctrlPr>
              <w:rPr>
                <w:rFonts w:ascii="Cambria Math" w:hAnsi="Cambria Math" w:cs="Tahoma"/>
                <w:i/>
                <w:sz w:val="20"/>
              </w:rPr>
            </m:ctrlPr>
          </m:sSubPr>
          <m:e>
            <m:r>
              <w:rPr>
                <w:rFonts w:ascii="Cambria Math" w:hAnsi="Cambria Math" w:cs="Tahoma"/>
                <w:sz w:val="20"/>
              </w:rPr>
              <m:t>Т</m:t>
            </m:r>
          </m:e>
          <m:sub>
            <m:r>
              <w:rPr>
                <w:rFonts w:ascii="Cambria Math" w:hAnsi="Cambria Math" w:cs="Tahoma"/>
                <w:sz w:val="20"/>
              </w:rPr>
              <m:t>ВиС</m:t>
            </m:r>
          </m:sub>
        </m:sSub>
      </m:oMath>
      <w:r w:rsidR="00B658DB" w:rsidRPr="00B22148">
        <w:rPr>
          <w:rFonts w:ascii="Tahoma" w:hAnsi="Tahoma" w:cs="Tahoma"/>
          <w:sz w:val="20"/>
        </w:rPr>
        <w:t>, где:</w:t>
      </w:r>
    </w:p>
    <w:p w14:paraId="11E70D3E" w14:textId="4724B5BE" w:rsidR="00B658DB" w:rsidRPr="00B22148" w:rsidRDefault="00E9195A" w:rsidP="00BB300D">
      <w:pPr>
        <w:pStyle w:val="SLH2PlainSimplawyer"/>
        <w:numPr>
          <w:ilvl w:val="0"/>
          <w:numId w:val="0"/>
        </w:numPr>
        <w:ind w:left="885"/>
        <w:jc w:val="both"/>
        <w:rPr>
          <w:rFonts w:cs="Tahoma"/>
          <w:lang w:val="ru-RU"/>
        </w:rPr>
      </w:pPr>
      <m:oMath>
        <m:sSubSup>
          <m:sSubSupPr>
            <m:ctrlPr>
              <w:rPr>
                <w:rFonts w:ascii="Cambria Math" w:hAnsi="Cambria Math" w:cs="Tahoma"/>
              </w:rPr>
            </m:ctrlPr>
          </m:sSubSupPr>
          <m:e>
            <m:r>
              <w:rPr>
                <w:rFonts w:ascii="Cambria Math" w:hAnsi="Cambria Math" w:cs="Tahoma"/>
                <w:lang w:val="en-US"/>
              </w:rPr>
              <m:t>Q</m:t>
            </m:r>
          </m:e>
          <m:sub>
            <m:r>
              <m:rPr>
                <m:sty m:val="p"/>
              </m:rPr>
              <w:rPr>
                <w:rFonts w:ascii="Cambria Math" w:hAnsi="Cambria Math" w:cs="Tahoma"/>
                <w:lang w:val="ru-RU"/>
              </w:rPr>
              <m:t>пу_гвс</m:t>
            </m:r>
          </m:sub>
          <m:sup>
            <m:r>
              <m:rPr>
                <m:sty m:val="p"/>
              </m:rPr>
              <w:rPr>
                <w:rFonts w:ascii="Cambria Math" w:hAnsi="Cambria Math" w:cs="Tahoma"/>
                <w:lang w:val="ru-RU"/>
              </w:rPr>
              <m:t>пред</m:t>
            </m:r>
          </m:sup>
        </m:sSubSup>
      </m:oMath>
      <w:r w:rsidR="00B658DB" w:rsidRPr="00B22148">
        <w:rPr>
          <w:rFonts w:cs="Tahoma"/>
          <w:lang w:val="ru-RU"/>
        </w:rPr>
        <w:t xml:space="preserve"> </w:t>
      </w:r>
      <w:r w:rsidR="00A45A0A">
        <w:rPr>
          <w:rFonts w:cs="Tahoma"/>
          <w:lang w:val="ru-RU"/>
        </w:rPr>
        <w:t>-</w:t>
      </w:r>
      <w:r w:rsidR="00B658DB" w:rsidRPr="00B22148">
        <w:rPr>
          <w:rFonts w:cs="Tahoma"/>
          <w:lang w:val="ru-RU"/>
        </w:rPr>
        <w:t xml:space="preserve"> </w:t>
      </w:r>
      <w:r w:rsidR="00A714C9" w:rsidRPr="00A714C9">
        <w:rPr>
          <w:rFonts w:cs="Tahoma"/>
          <w:lang w:val="ru-RU"/>
        </w:rPr>
        <w:t>количество тепловой энергии, потреблённой Потребителем</w:t>
      </w:r>
      <w:r w:rsidR="00B658DB" w:rsidRPr="00B22148">
        <w:rPr>
          <w:rFonts w:cs="Tahoma"/>
          <w:lang w:val="ru-RU"/>
        </w:rPr>
        <w:t xml:space="preserve"> за </w:t>
      </w:r>
      <w:r w:rsidR="00A714C9" w:rsidRPr="00A714C9">
        <w:rPr>
          <w:rFonts w:cs="Tahoma"/>
          <w:lang w:val="ru-RU"/>
        </w:rPr>
        <w:t xml:space="preserve">период </w:t>
      </w:r>
      <w:r w:rsidR="00B658DB" w:rsidRPr="00B22148">
        <w:rPr>
          <w:rFonts w:cs="Tahoma"/>
          <w:lang w:val="ru-RU"/>
        </w:rPr>
        <w:t>штатной работы</w:t>
      </w:r>
      <w:r w:rsidR="00A714C9" w:rsidRPr="00A714C9">
        <w:rPr>
          <w:rFonts w:cs="Tahoma"/>
          <w:lang w:val="ru-RU"/>
        </w:rPr>
        <w:t xml:space="preserve"> прибора учёта</w:t>
      </w:r>
      <w:r w:rsidR="00B658DB" w:rsidRPr="00B22148">
        <w:rPr>
          <w:rFonts w:cs="Tahoma"/>
          <w:lang w:val="ru-RU"/>
        </w:rPr>
        <w:t xml:space="preserve"> в предыдущем расчетном периоде, м</w:t>
      </w:r>
      <w:r w:rsidR="00B658DB" w:rsidRPr="00A03283">
        <w:rPr>
          <w:rFonts w:cs="Tahoma"/>
          <w:vertAlign w:val="superscript"/>
          <w:lang w:val="ru-RU"/>
        </w:rPr>
        <w:t>3</w:t>
      </w:r>
      <w:r w:rsidR="00B658DB" w:rsidRPr="00B22148">
        <w:rPr>
          <w:rFonts w:cs="Tahoma"/>
          <w:lang w:val="ru-RU"/>
        </w:rPr>
        <w:t>;</w:t>
      </w:r>
    </w:p>
    <w:p w14:paraId="7EE42CD5" w14:textId="27D8FEC5" w:rsidR="00B658DB" w:rsidRPr="00B22148" w:rsidRDefault="00E9195A" w:rsidP="00BB300D">
      <w:pPr>
        <w:pStyle w:val="SLH2PlainSimplawyer"/>
        <w:numPr>
          <w:ilvl w:val="0"/>
          <w:numId w:val="0"/>
        </w:numPr>
        <w:ind w:left="885"/>
        <w:jc w:val="both"/>
        <w:rPr>
          <w:rFonts w:cs="Tahoma"/>
          <w:lang w:val="ru-RU"/>
        </w:rPr>
      </w:pPr>
      <m:oMath>
        <m:sSubSup>
          <m:sSubSupPr>
            <m:ctrlPr>
              <w:rPr>
                <w:rFonts w:ascii="Cambria Math" w:hAnsi="Cambria Math" w:cs="Tahoma"/>
              </w:rPr>
            </m:ctrlPr>
          </m:sSubSupPr>
          <m:e>
            <m:r>
              <m:rPr>
                <m:sty m:val="p"/>
              </m:rPr>
              <w:rPr>
                <w:rFonts w:ascii="Cambria Math" w:hAnsi="Cambria Math" w:cs="Tahoma"/>
                <w:lang w:val="ru-RU"/>
              </w:rPr>
              <m:t>Т</m:t>
            </m:r>
          </m:e>
          <m:sub>
            <m:r>
              <m:rPr>
                <m:sty m:val="p"/>
              </m:rPr>
              <w:rPr>
                <w:rFonts w:ascii="Cambria Math" w:hAnsi="Cambria Math" w:cs="Tahoma"/>
                <w:lang w:val="ru-RU"/>
              </w:rPr>
              <m:t>раб.</m:t>
            </m:r>
          </m:sub>
          <m:sup>
            <m:r>
              <m:rPr>
                <m:sty m:val="p"/>
              </m:rPr>
              <w:rPr>
                <w:rFonts w:ascii="Cambria Math" w:hAnsi="Cambria Math" w:cs="Tahoma"/>
                <w:lang w:val="ru-RU"/>
              </w:rPr>
              <m:t>пред</m:t>
            </m:r>
          </m:sup>
        </m:sSubSup>
      </m:oMath>
      <w:r w:rsidR="00B658DB" w:rsidRPr="00B22148">
        <w:rPr>
          <w:rFonts w:cs="Tahoma"/>
          <w:lang w:val="ru-RU"/>
        </w:rPr>
        <w:t xml:space="preserve"> </w:t>
      </w:r>
      <w:r w:rsidR="00A45A0A">
        <w:rPr>
          <w:rFonts w:cs="Tahoma"/>
          <w:lang w:val="ru-RU"/>
        </w:rPr>
        <w:t>-</w:t>
      </w:r>
      <w:r w:rsidR="00B658DB" w:rsidRPr="00B22148">
        <w:rPr>
          <w:rFonts w:cs="Tahoma"/>
          <w:lang w:val="ru-RU"/>
        </w:rPr>
        <w:t xml:space="preserve"> </w:t>
      </w:r>
      <w:r w:rsidR="003C264C" w:rsidRPr="00B22148">
        <w:rPr>
          <w:rFonts w:cs="Tahoma"/>
          <w:lang w:val="ru-RU"/>
        </w:rPr>
        <w:t>время</w:t>
      </w:r>
      <w:r w:rsidR="00B658DB" w:rsidRPr="00B22148">
        <w:rPr>
          <w:rFonts w:cs="Tahoma"/>
          <w:lang w:val="ru-RU"/>
        </w:rPr>
        <w:t xml:space="preserve"> штатной работы прибора учета в предыдущем расчетном периоде, ч.</w:t>
      </w:r>
    </w:p>
    <w:p w14:paraId="1298F06D" w14:textId="69748D5D" w:rsidR="00B658DB" w:rsidRPr="00B22148" w:rsidRDefault="00B658DB" w:rsidP="00BB300D">
      <w:pPr>
        <w:pStyle w:val="SLH2PlainSimplawyer"/>
        <w:numPr>
          <w:ilvl w:val="0"/>
          <w:numId w:val="0"/>
        </w:numPr>
        <w:ind w:left="885"/>
        <w:jc w:val="both"/>
        <w:rPr>
          <w:rFonts w:cs="Tahoma"/>
          <w:lang w:val="ru-RU"/>
        </w:rPr>
      </w:pPr>
      <w:r w:rsidRPr="00B22148">
        <w:rPr>
          <w:rFonts w:cs="Tahoma"/>
          <w:lang w:val="ru-RU"/>
        </w:rPr>
        <w:t xml:space="preserve">2.2.2.6.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о</m:t>
            </m:r>
          </m:sub>
        </m:sSub>
      </m:oMath>
      <w:r w:rsidRPr="00B22148">
        <w:rPr>
          <w:rFonts w:cs="Tahoma"/>
          <w:lang w:val="ru-RU"/>
        </w:rPr>
        <w:t xml:space="preserve"> - количество тепловой энергии, потреблённой </w:t>
      </w:r>
      <w:r w:rsidR="005535C1" w:rsidRPr="00B22148">
        <w:rPr>
          <w:rFonts w:cs="Tahoma"/>
          <w:lang w:val="ru-RU"/>
        </w:rPr>
        <w:t xml:space="preserve">Потребителем в расчётном периоде </w:t>
      </w:r>
      <w:r w:rsidRPr="00B22148">
        <w:rPr>
          <w:rFonts w:cs="Tahoma"/>
          <w:lang w:val="ru-RU"/>
        </w:rPr>
        <w:t xml:space="preserve">на </w:t>
      </w:r>
      <w:r w:rsidR="005535C1">
        <w:rPr>
          <w:rFonts w:cs="Tahoma"/>
          <w:lang w:val="ru-RU"/>
        </w:rPr>
        <w:t xml:space="preserve">нужды </w:t>
      </w:r>
      <w:r w:rsidRPr="00B22148">
        <w:rPr>
          <w:rFonts w:cs="Tahoma"/>
          <w:lang w:val="ru-RU"/>
        </w:rPr>
        <w:t>отоплени</w:t>
      </w:r>
      <w:r w:rsidR="005535C1">
        <w:rPr>
          <w:rFonts w:cs="Tahoma"/>
          <w:lang w:val="ru-RU"/>
        </w:rPr>
        <w:t>я</w:t>
      </w:r>
      <w:r w:rsidRPr="00B22148">
        <w:rPr>
          <w:rFonts w:cs="Tahoma"/>
          <w:lang w:val="ru-RU"/>
        </w:rPr>
        <w:t xml:space="preserve"> при отсутствии приборов учета, при выходе приборов учёта из строя</w:t>
      </w:r>
      <w:r w:rsidR="003C73A6">
        <w:rPr>
          <w:rFonts w:cs="Tahoma"/>
          <w:lang w:val="ru-RU"/>
        </w:rPr>
        <w:t>,</w:t>
      </w:r>
      <w:r w:rsidR="007B7C76" w:rsidRPr="002E2274">
        <w:rPr>
          <w:lang w:val="ru-RU"/>
        </w:rPr>
        <w:t xml:space="preserve"> </w:t>
      </w:r>
      <w:r w:rsidR="007B7C76">
        <w:rPr>
          <w:rFonts w:cs="Tahoma"/>
          <w:lang w:val="ru-RU"/>
        </w:rPr>
        <w:t>если</w:t>
      </w:r>
      <w:r w:rsidR="007B7C76" w:rsidRPr="00B22148">
        <w:rPr>
          <w:rFonts w:cs="Tahoma"/>
          <w:lang w:val="ru-RU"/>
        </w:rPr>
        <w:t xml:space="preserve"> </w:t>
      </w:r>
      <w:r w:rsidR="007B7C76">
        <w:rPr>
          <w:rFonts w:cs="Tahoma"/>
          <w:lang w:val="ru-RU"/>
        </w:rPr>
        <w:t xml:space="preserve">непрерывная продолжительность неисправности превысила </w:t>
      </w:r>
      <w:r w:rsidR="007B7C76" w:rsidRPr="00B22148">
        <w:rPr>
          <w:rFonts w:cs="Tahoma"/>
          <w:lang w:val="ru-RU"/>
        </w:rPr>
        <w:t>30 суток</w:t>
      </w:r>
      <w:r w:rsidR="003C73A6">
        <w:rPr>
          <w:rFonts w:cs="Tahoma"/>
          <w:lang w:val="ru-RU"/>
        </w:rPr>
        <w:t xml:space="preserve"> в расчетном периоде</w:t>
      </w:r>
      <w:r w:rsidR="007B7C76">
        <w:rPr>
          <w:rFonts w:cs="Tahoma"/>
          <w:lang w:val="ru-RU"/>
        </w:rPr>
        <w:t xml:space="preserve">, при </w:t>
      </w:r>
      <w:r w:rsidRPr="00B22148">
        <w:rPr>
          <w:rFonts w:cs="Tahoma"/>
          <w:lang w:val="ru-RU"/>
        </w:rPr>
        <w:t xml:space="preserve">нештатных ситуациях в работе </w:t>
      </w:r>
      <w:r w:rsidR="007B7C76">
        <w:rPr>
          <w:rFonts w:cs="Tahoma"/>
          <w:lang w:val="ru-RU"/>
        </w:rPr>
        <w:t xml:space="preserve">прибора учета продолжительностью </w:t>
      </w:r>
      <w:r w:rsidRPr="00B22148">
        <w:rPr>
          <w:rFonts w:cs="Tahoma"/>
          <w:lang w:val="ru-RU"/>
        </w:rPr>
        <w:t xml:space="preserve">более 30 суток расчётного периода, </w:t>
      </w:r>
      <w:r w:rsidR="00557780">
        <w:rPr>
          <w:rFonts w:cs="Tahoma"/>
          <w:lang w:val="ru-RU"/>
        </w:rPr>
        <w:t>а также при</w:t>
      </w:r>
      <w:r w:rsidR="00557780" w:rsidRPr="00557780">
        <w:rPr>
          <w:rFonts w:cs="Tahoma"/>
          <w:lang w:val="ru-RU"/>
        </w:rPr>
        <w:t xml:space="preserve"> </w:t>
      </w:r>
      <w:r w:rsidR="00557780" w:rsidRPr="00B22148">
        <w:rPr>
          <w:rFonts w:cs="Tahoma"/>
          <w:lang w:val="ru-RU"/>
        </w:rPr>
        <w:t>нарушении сроков представления показаний приборов учета</w:t>
      </w:r>
      <w:r w:rsidR="00557780">
        <w:rPr>
          <w:rFonts w:cs="Tahoma"/>
          <w:lang w:val="ru-RU"/>
        </w:rPr>
        <w:t xml:space="preserve"> за расчетный период, который является первым </w:t>
      </w:r>
      <w:r w:rsidR="00557780" w:rsidRPr="00D1368E">
        <w:rPr>
          <w:rFonts w:cs="Tahoma"/>
          <w:lang w:val="ru-RU"/>
        </w:rPr>
        <w:t>месяцем отопительного периода</w:t>
      </w:r>
      <w:r w:rsidRPr="00B22148">
        <w:rPr>
          <w:rFonts w:cs="Tahoma"/>
          <w:lang w:val="ru-RU"/>
        </w:rPr>
        <w:t xml:space="preserve">, Гкал.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о</m:t>
            </m:r>
          </m:sub>
        </m:sSub>
      </m:oMath>
      <w:r w:rsidRPr="00B22148">
        <w:rPr>
          <w:rFonts w:cs="Tahoma"/>
          <w:lang w:val="ru-RU"/>
        </w:rPr>
        <w:t xml:space="preserve"> определяется по формуле (6):</w:t>
      </w:r>
    </w:p>
    <w:p w14:paraId="104C419E" w14:textId="77777777" w:rsidR="00B658DB" w:rsidRPr="00B22148" w:rsidRDefault="00E9195A" w:rsidP="00B658DB">
      <w:pPr>
        <w:overflowPunct/>
        <w:spacing w:line="259" w:lineRule="auto"/>
        <w:ind w:firstLine="567"/>
        <w:contextualSpacing/>
        <w:jc w:val="center"/>
        <w:textAlignment w:val="auto"/>
        <w:rPr>
          <w:rFonts w:ascii="Tahoma" w:hAnsi="Tahoma" w:cs="Tahoma"/>
          <w:sz w:val="20"/>
        </w:rPr>
      </w:pPr>
      <m:oMath>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о</m:t>
            </m:r>
          </m:sub>
        </m:sSub>
        <m:r>
          <w:rPr>
            <w:rFonts w:ascii="Cambria Math" w:hAnsi="Cambria Math" w:cs="Tahoma"/>
            <w:sz w:val="20"/>
          </w:rPr>
          <m:t>=</m:t>
        </m:r>
        <m:sSub>
          <m:sSubPr>
            <m:ctrlPr>
              <w:rPr>
                <w:rFonts w:ascii="Cambria Math" w:hAnsi="Cambria Math" w:cs="Tahoma"/>
                <w:i/>
                <w:sz w:val="20"/>
                <w:lang w:val="en-US"/>
              </w:rPr>
            </m:ctrlPr>
          </m:sSubPr>
          <m:e>
            <m:r>
              <w:rPr>
                <w:rFonts w:ascii="Cambria Math" w:hAnsi="Cambria Math" w:cs="Tahoma"/>
                <w:sz w:val="20"/>
                <w:lang w:val="en-US"/>
              </w:rPr>
              <m:t>q</m:t>
            </m:r>
          </m:e>
          <m:sub>
            <m:r>
              <w:rPr>
                <w:rFonts w:ascii="Cambria Math" w:hAnsi="Cambria Math" w:cs="Tahoma"/>
                <w:sz w:val="20"/>
              </w:rPr>
              <m:t>о</m:t>
            </m:r>
          </m:sub>
        </m:sSub>
        <m:r>
          <w:rPr>
            <w:rFonts w:ascii="Cambria Math" w:hAnsi="Cambria Math" w:cs="Tahoma"/>
            <w:sz w:val="20"/>
          </w:rPr>
          <m:t>*</m:t>
        </m:r>
        <m:f>
          <m:fPr>
            <m:ctrlPr>
              <w:rPr>
                <w:rFonts w:ascii="Cambria Math" w:hAnsi="Cambria Math" w:cs="Tahoma"/>
                <w:i/>
                <w:sz w:val="20"/>
              </w:rPr>
            </m:ctrlPr>
          </m:fPr>
          <m:num>
            <m:sSub>
              <m:sSubPr>
                <m:ctrlPr>
                  <w:rPr>
                    <w:rFonts w:ascii="Cambria Math" w:hAnsi="Cambria Math" w:cs="Tahoma"/>
                    <w:i/>
                    <w:sz w:val="20"/>
                    <w:lang w:val="en-US"/>
                  </w:rPr>
                </m:ctrlPr>
              </m:sSubPr>
              <m:e>
                <m:r>
                  <w:rPr>
                    <w:rFonts w:ascii="Cambria Math" w:hAnsi="Cambria Math" w:cs="Tahoma"/>
                    <w:sz w:val="20"/>
                    <w:lang w:val="en-US"/>
                  </w:rPr>
                  <m:t>t</m:t>
                </m:r>
              </m:e>
              <m:sub>
                <m:r>
                  <w:rPr>
                    <w:rFonts w:ascii="Cambria Math" w:hAnsi="Cambria Math" w:cs="Tahoma"/>
                    <w:sz w:val="20"/>
                  </w:rPr>
                  <m:t>вн</m:t>
                </m:r>
              </m:sub>
            </m:sSub>
            <m:r>
              <w:rPr>
                <w:rFonts w:ascii="Cambria Math" w:hAnsi="Cambria Math" w:cs="Tahoma"/>
                <w:sz w:val="20"/>
              </w:rPr>
              <m:t>-</m:t>
            </m:r>
            <m:sSubSup>
              <m:sSubSupPr>
                <m:ctrlPr>
                  <w:rPr>
                    <w:rFonts w:ascii="Cambria Math" w:hAnsi="Cambria Math" w:cs="Tahoma"/>
                    <w:i/>
                    <w:sz w:val="20"/>
                    <w:lang w:val="en-US"/>
                  </w:rPr>
                </m:ctrlPr>
              </m:sSubSupPr>
              <m:e>
                <m:r>
                  <w:rPr>
                    <w:rFonts w:ascii="Cambria Math" w:hAnsi="Cambria Math" w:cs="Tahoma"/>
                    <w:sz w:val="20"/>
                    <w:lang w:val="en-US"/>
                  </w:rPr>
                  <m:t>t</m:t>
                </m:r>
              </m:e>
              <m:sub>
                <m:r>
                  <w:rPr>
                    <w:rFonts w:ascii="Cambria Math" w:hAnsi="Cambria Math" w:cs="Tahoma"/>
                    <w:sz w:val="20"/>
                  </w:rPr>
                  <m:t>нв</m:t>
                </m:r>
              </m:sub>
              <m:sup>
                <m:r>
                  <w:rPr>
                    <w:rFonts w:ascii="Cambria Math" w:hAnsi="Cambria Math" w:cs="Tahoma"/>
                    <w:sz w:val="20"/>
                  </w:rPr>
                  <m:t>ф</m:t>
                </m:r>
              </m:sup>
            </m:sSubSup>
          </m:num>
          <m:den>
            <m:sSub>
              <m:sSubPr>
                <m:ctrlPr>
                  <w:rPr>
                    <w:rFonts w:ascii="Cambria Math" w:hAnsi="Cambria Math" w:cs="Tahoma"/>
                    <w:i/>
                    <w:sz w:val="20"/>
                  </w:rPr>
                </m:ctrlPr>
              </m:sSubPr>
              <m:e>
                <m:r>
                  <w:rPr>
                    <w:rFonts w:ascii="Cambria Math" w:hAnsi="Cambria Math" w:cs="Tahoma"/>
                    <w:sz w:val="20"/>
                  </w:rPr>
                  <m:t>t</m:t>
                </m:r>
              </m:e>
              <m:sub>
                <m:r>
                  <w:rPr>
                    <w:rFonts w:ascii="Cambria Math" w:hAnsi="Cambria Math" w:cs="Tahoma"/>
                    <w:sz w:val="20"/>
                  </w:rPr>
                  <m:t>вн</m:t>
                </m:r>
              </m:sub>
            </m:sSub>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rPr>
                  <m:t>t</m:t>
                </m:r>
              </m:e>
              <m:sub>
                <m:r>
                  <w:rPr>
                    <w:rFonts w:ascii="Cambria Math" w:hAnsi="Cambria Math" w:cs="Tahoma"/>
                    <w:sz w:val="20"/>
                  </w:rPr>
                  <m:t>нв_о</m:t>
                </m:r>
              </m:sub>
              <m:sup>
                <m:r>
                  <w:rPr>
                    <w:rFonts w:ascii="Cambria Math" w:hAnsi="Cambria Math" w:cs="Tahoma"/>
                    <w:sz w:val="20"/>
                  </w:rPr>
                  <m:t>р</m:t>
                </m:r>
              </m:sup>
            </m:sSubSup>
          </m:den>
        </m:f>
        <m:r>
          <w:rPr>
            <w:rFonts w:ascii="Cambria Math" w:hAnsi="Cambria Math" w:cs="Tahoma"/>
            <w:sz w:val="20"/>
          </w:rPr>
          <m:t>*Т</m:t>
        </m:r>
      </m:oMath>
      <w:r w:rsidR="00B658DB" w:rsidRPr="00B22148">
        <w:rPr>
          <w:rFonts w:ascii="Arial" w:hAnsi="Arial" w:cs="Tahoma"/>
          <w:sz w:val="20"/>
        </w:rPr>
        <w:t xml:space="preserve">, </w:t>
      </w:r>
      <w:r w:rsidR="00B658DB" w:rsidRPr="00B22148">
        <w:rPr>
          <w:rFonts w:ascii="Tahoma" w:hAnsi="Tahoma" w:cs="Tahoma"/>
          <w:sz w:val="20"/>
        </w:rPr>
        <w:t>где:</w:t>
      </w:r>
    </w:p>
    <w:p w14:paraId="587E10D4" w14:textId="4CCA1E62" w:rsidR="00B658DB" w:rsidRPr="00B22148" w:rsidRDefault="00E9195A" w:rsidP="00BB300D">
      <w:pPr>
        <w:pStyle w:val="SLH2PlainSimplawyer"/>
        <w:numPr>
          <w:ilvl w:val="0"/>
          <w:numId w:val="0"/>
        </w:numPr>
        <w:ind w:left="885"/>
        <w:jc w:val="both"/>
        <w:rPr>
          <w:rFonts w:cs="Tahoma"/>
          <w:lang w:val="ru-RU"/>
        </w:rPr>
      </w:pPr>
      <m:oMath>
        <m:sSub>
          <m:sSubPr>
            <m:ctrlPr>
              <w:rPr>
                <w:rFonts w:ascii="Cambria Math" w:hAnsi="Cambria Math" w:cs="Tahoma"/>
                <w:i/>
                <w:lang w:val="en-US"/>
              </w:rPr>
            </m:ctrlPr>
          </m:sSubPr>
          <m:e>
            <m:r>
              <w:rPr>
                <w:rFonts w:ascii="Cambria Math" w:hAnsi="Cambria Math" w:cs="Tahoma"/>
                <w:lang w:val="en-US"/>
              </w:rPr>
              <m:t>q</m:t>
            </m:r>
          </m:e>
          <m:sub>
            <m:r>
              <w:rPr>
                <w:rFonts w:ascii="Cambria Math" w:hAnsi="Cambria Math" w:cs="Tahoma"/>
                <w:lang w:val="ru-RU"/>
              </w:rPr>
              <m:t>о</m:t>
            </m:r>
          </m:sub>
        </m:sSub>
      </m:oMath>
      <w:r w:rsidR="00B658DB" w:rsidRPr="00B22148">
        <w:rPr>
          <w:rFonts w:cs="Tahoma"/>
          <w:lang w:val="ru-RU"/>
        </w:rPr>
        <w:t xml:space="preserve"> </w:t>
      </w:r>
      <w:r w:rsidR="00A45A0A">
        <w:rPr>
          <w:rFonts w:cs="Tahoma"/>
          <w:lang w:val="ru-RU"/>
        </w:rPr>
        <w:t>-</w:t>
      </w:r>
      <w:r w:rsidR="00B658DB" w:rsidRPr="00B22148">
        <w:rPr>
          <w:rFonts w:cs="Tahoma"/>
          <w:lang w:val="ru-RU"/>
        </w:rPr>
        <w:t xml:space="preserve"> максимальная тепловая нагрузка на отопление объектов теплопотребления Потребителя согласно Приложению №</w:t>
      </w:r>
      <w:r w:rsidR="006935F6" w:rsidRPr="00B22148">
        <w:rPr>
          <w:rFonts w:cs="Tahoma"/>
          <w:lang w:val="ru-RU"/>
        </w:rPr>
        <w:t>4</w:t>
      </w:r>
      <w:r w:rsidR="00B658DB" w:rsidRPr="00B22148">
        <w:rPr>
          <w:rFonts w:cs="Tahoma"/>
          <w:lang w:val="ru-RU"/>
        </w:rPr>
        <w:t xml:space="preserve"> к настоящему Договору, Гкал/ч;</w:t>
      </w:r>
    </w:p>
    <w:p w14:paraId="77588B53" w14:textId="123ADD11" w:rsidR="00B658DB" w:rsidRPr="00B22148" w:rsidRDefault="00E9195A" w:rsidP="00BB300D">
      <w:pPr>
        <w:pStyle w:val="SLH2PlainSimplawyer"/>
        <w:numPr>
          <w:ilvl w:val="0"/>
          <w:numId w:val="0"/>
        </w:numPr>
        <w:ind w:left="885"/>
        <w:jc w:val="both"/>
        <w:rPr>
          <w:rFonts w:cs="Tahoma"/>
          <w:lang w:val="ru-RU"/>
        </w:rPr>
      </w:pPr>
      <m:oMath>
        <m:sSubSup>
          <m:sSubSupPr>
            <m:ctrlPr>
              <w:rPr>
                <w:rFonts w:ascii="Cambria Math" w:hAnsi="Cambria Math" w:cs="Tahoma"/>
              </w:rPr>
            </m:ctrlPr>
          </m:sSubSupPr>
          <m:e>
            <m:r>
              <w:rPr>
                <w:rFonts w:ascii="Cambria Math" w:hAnsi="Cambria Math" w:cs="Tahoma"/>
              </w:rPr>
              <m:t>t</m:t>
            </m:r>
          </m:e>
          <m:sub>
            <m:r>
              <m:rPr>
                <m:sty m:val="p"/>
              </m:rPr>
              <w:rPr>
                <w:rFonts w:ascii="Cambria Math" w:hAnsi="Cambria Math" w:cs="Tahoma"/>
                <w:lang w:val="ru-RU"/>
              </w:rPr>
              <m:t>нв_о</m:t>
            </m:r>
          </m:sub>
          <m:sup>
            <m:r>
              <m:rPr>
                <m:sty m:val="p"/>
              </m:rPr>
              <w:rPr>
                <w:rFonts w:ascii="Cambria Math" w:hAnsi="Cambria Math" w:cs="Tahoma"/>
                <w:lang w:val="ru-RU"/>
              </w:rPr>
              <m:t>р</m:t>
            </m:r>
          </m:sup>
        </m:sSubSup>
      </m:oMath>
      <w:r w:rsidR="00B658DB" w:rsidRPr="00B22148">
        <w:rPr>
          <w:rFonts w:cs="Tahoma"/>
          <w:lang w:val="ru-RU"/>
        </w:rPr>
        <w:t xml:space="preserve"> </w:t>
      </w:r>
      <w:r w:rsidR="00A45A0A">
        <w:rPr>
          <w:rFonts w:cs="Tahoma"/>
          <w:lang w:val="ru-RU"/>
        </w:rPr>
        <w:t>-</w:t>
      </w:r>
      <w:r w:rsidR="00B658DB" w:rsidRPr="00B22148">
        <w:rPr>
          <w:rFonts w:cs="Tahoma"/>
          <w:lang w:val="ru-RU"/>
        </w:rPr>
        <w:t xml:space="preserve"> расчетная температура наружного воздуха, принятая для проектирования систем отопления, согласно Приложению №</w:t>
      </w:r>
      <w:r w:rsidR="006935F6" w:rsidRPr="00B22148">
        <w:rPr>
          <w:rFonts w:cs="Tahoma"/>
          <w:lang w:val="ru-RU"/>
        </w:rPr>
        <w:t>4</w:t>
      </w:r>
      <w:r w:rsidR="00B658DB" w:rsidRPr="00B22148">
        <w:rPr>
          <w:rFonts w:cs="Tahoma"/>
          <w:lang w:val="ru-RU"/>
        </w:rPr>
        <w:t xml:space="preserve"> к настоящему Договору, °</w:t>
      </w:r>
      <w:r w:rsidR="00B658DB" w:rsidRPr="00B22148">
        <w:rPr>
          <w:rFonts w:cs="Tahoma"/>
        </w:rPr>
        <w:t>C</w:t>
      </w:r>
      <w:r w:rsidR="00B658DB" w:rsidRPr="00B22148">
        <w:rPr>
          <w:rFonts w:cs="Tahoma"/>
          <w:lang w:val="ru-RU"/>
        </w:rPr>
        <w:t>.</w:t>
      </w:r>
    </w:p>
    <w:p w14:paraId="1AE5E817" w14:textId="59358FCD" w:rsidR="00B658DB" w:rsidRPr="00B22148" w:rsidRDefault="00B658DB" w:rsidP="00BB300D">
      <w:pPr>
        <w:pStyle w:val="SLH2PlainSimplawyer"/>
        <w:numPr>
          <w:ilvl w:val="0"/>
          <w:numId w:val="0"/>
        </w:numPr>
        <w:ind w:left="885"/>
        <w:jc w:val="both"/>
        <w:rPr>
          <w:rFonts w:cs="Tahoma"/>
          <w:lang w:val="ru-RU"/>
        </w:rPr>
      </w:pPr>
      <w:r w:rsidRPr="00B22148">
        <w:rPr>
          <w:rFonts w:cs="Tahoma"/>
          <w:lang w:val="ru-RU"/>
        </w:rPr>
        <w:t xml:space="preserve">2.2.2.7.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в</m:t>
            </m:r>
          </m:sub>
        </m:sSub>
      </m:oMath>
      <w:r w:rsidRPr="00B22148">
        <w:rPr>
          <w:rFonts w:cs="Tahoma"/>
          <w:lang w:val="ru-RU"/>
        </w:rPr>
        <w:t xml:space="preserve"> - количество тепловой энергии, потреблённой </w:t>
      </w:r>
      <w:r w:rsidR="0096738B" w:rsidRPr="00B22148">
        <w:rPr>
          <w:rFonts w:cs="Tahoma"/>
          <w:lang w:val="ru-RU"/>
        </w:rPr>
        <w:t xml:space="preserve">Потребителем в расчётном периоде </w:t>
      </w:r>
      <w:r w:rsidRPr="00B22148">
        <w:rPr>
          <w:rFonts w:cs="Tahoma"/>
          <w:lang w:val="ru-RU"/>
        </w:rPr>
        <w:t xml:space="preserve">на </w:t>
      </w:r>
      <w:r w:rsidR="0096738B">
        <w:rPr>
          <w:rFonts w:cs="Tahoma"/>
          <w:lang w:val="ru-RU"/>
        </w:rPr>
        <w:t xml:space="preserve">нужды </w:t>
      </w:r>
      <w:r w:rsidRPr="00B22148">
        <w:rPr>
          <w:rFonts w:cs="Tahoma"/>
          <w:lang w:val="ru-RU"/>
        </w:rPr>
        <w:t>вентиляци</w:t>
      </w:r>
      <w:r w:rsidR="0096738B">
        <w:rPr>
          <w:rFonts w:cs="Tahoma"/>
          <w:lang w:val="ru-RU"/>
        </w:rPr>
        <w:t>и</w:t>
      </w:r>
      <w:r w:rsidRPr="00B22148">
        <w:rPr>
          <w:rFonts w:cs="Tahoma"/>
          <w:lang w:val="ru-RU"/>
        </w:rPr>
        <w:t xml:space="preserve"> при отсутствии приборов учета, при выходе приборов учёта из строя</w:t>
      </w:r>
      <w:r w:rsidR="003C73A6">
        <w:rPr>
          <w:rFonts w:cs="Tahoma"/>
          <w:lang w:val="ru-RU"/>
        </w:rPr>
        <w:t xml:space="preserve">, </w:t>
      </w:r>
      <w:r w:rsidR="0096738B">
        <w:rPr>
          <w:rFonts w:cs="Tahoma"/>
          <w:lang w:val="ru-RU"/>
        </w:rPr>
        <w:t>если</w:t>
      </w:r>
      <w:r w:rsidR="0096738B" w:rsidRPr="00B22148">
        <w:rPr>
          <w:rFonts w:cs="Tahoma"/>
          <w:lang w:val="ru-RU"/>
        </w:rPr>
        <w:t xml:space="preserve"> </w:t>
      </w:r>
      <w:r w:rsidR="0096738B">
        <w:rPr>
          <w:rFonts w:cs="Tahoma"/>
          <w:lang w:val="ru-RU"/>
        </w:rPr>
        <w:t xml:space="preserve">непрерывная продолжительность неисправности превысила </w:t>
      </w:r>
      <w:r w:rsidR="0096738B" w:rsidRPr="00B22148">
        <w:rPr>
          <w:rFonts w:cs="Tahoma"/>
          <w:lang w:val="ru-RU"/>
        </w:rPr>
        <w:t>30 суток</w:t>
      </w:r>
      <w:r w:rsidR="003C73A6">
        <w:rPr>
          <w:rFonts w:cs="Tahoma"/>
          <w:lang w:val="ru-RU"/>
        </w:rPr>
        <w:t xml:space="preserve"> в расчетном периоде</w:t>
      </w:r>
      <w:r w:rsidR="0096738B">
        <w:rPr>
          <w:rFonts w:cs="Tahoma"/>
          <w:lang w:val="ru-RU"/>
        </w:rPr>
        <w:t>, при</w:t>
      </w:r>
      <w:r w:rsidRPr="00B22148">
        <w:rPr>
          <w:rFonts w:cs="Tahoma"/>
          <w:lang w:val="ru-RU"/>
        </w:rPr>
        <w:t xml:space="preserve"> нештатных ситуациях в работе </w:t>
      </w:r>
      <w:r w:rsidR="0096738B">
        <w:rPr>
          <w:rFonts w:cs="Tahoma"/>
          <w:lang w:val="ru-RU"/>
        </w:rPr>
        <w:t>прибора учета продолжительностью</w:t>
      </w:r>
      <w:r w:rsidR="0096738B" w:rsidRPr="00B22148" w:rsidDel="0096738B">
        <w:rPr>
          <w:rFonts w:cs="Tahoma"/>
          <w:lang w:val="ru-RU"/>
        </w:rPr>
        <w:t xml:space="preserve"> </w:t>
      </w:r>
      <w:r w:rsidRPr="00B22148">
        <w:rPr>
          <w:rFonts w:cs="Tahoma"/>
          <w:lang w:val="ru-RU"/>
        </w:rPr>
        <w:t xml:space="preserve">более 30 суток расчётного периода, </w:t>
      </w:r>
      <w:r w:rsidR="00557780">
        <w:rPr>
          <w:rFonts w:cs="Tahoma"/>
          <w:lang w:val="ru-RU"/>
        </w:rPr>
        <w:t>а также при</w:t>
      </w:r>
      <w:r w:rsidR="00557780" w:rsidRPr="00557780">
        <w:rPr>
          <w:rFonts w:cs="Tahoma"/>
          <w:lang w:val="ru-RU"/>
        </w:rPr>
        <w:t xml:space="preserve"> </w:t>
      </w:r>
      <w:r w:rsidR="00557780" w:rsidRPr="00B22148">
        <w:rPr>
          <w:rFonts w:cs="Tahoma"/>
          <w:lang w:val="ru-RU"/>
        </w:rPr>
        <w:t>нарушении сроков представления показаний приборов учета</w:t>
      </w:r>
      <w:r w:rsidR="00557780">
        <w:rPr>
          <w:rFonts w:cs="Tahoma"/>
          <w:lang w:val="ru-RU"/>
        </w:rPr>
        <w:t xml:space="preserve"> за расчетный период, который является первым </w:t>
      </w:r>
      <w:r w:rsidR="00557780" w:rsidRPr="00D1368E">
        <w:rPr>
          <w:rFonts w:cs="Tahoma"/>
          <w:lang w:val="ru-RU"/>
        </w:rPr>
        <w:t xml:space="preserve">месяцем отопительного периода либо </w:t>
      </w:r>
      <w:r w:rsidR="00557780">
        <w:rPr>
          <w:rFonts w:cs="Tahoma"/>
          <w:lang w:val="ru-RU"/>
        </w:rPr>
        <w:t xml:space="preserve">относится </w:t>
      </w:r>
      <w:r w:rsidR="00557780" w:rsidRPr="00D1368E">
        <w:rPr>
          <w:rFonts w:cs="Tahoma"/>
          <w:lang w:val="ru-RU"/>
        </w:rPr>
        <w:t>к межотопительному периоду</w:t>
      </w:r>
      <w:r w:rsidRPr="00B22148">
        <w:rPr>
          <w:rFonts w:cs="Tahoma"/>
          <w:lang w:val="ru-RU"/>
        </w:rPr>
        <w:t xml:space="preserve">, Гкал.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в</m:t>
            </m:r>
          </m:sub>
        </m:sSub>
      </m:oMath>
      <w:r w:rsidRPr="00B22148">
        <w:rPr>
          <w:rFonts w:cs="Tahoma"/>
          <w:lang w:val="ru-RU"/>
        </w:rPr>
        <w:t xml:space="preserve">  определяется по формуле (7):</w:t>
      </w:r>
    </w:p>
    <w:p w14:paraId="0105746E" w14:textId="77777777" w:rsidR="00B658DB" w:rsidRPr="00B22148" w:rsidRDefault="00E9195A" w:rsidP="00B658DB">
      <w:pPr>
        <w:overflowPunct/>
        <w:spacing w:line="259" w:lineRule="auto"/>
        <w:ind w:firstLine="567"/>
        <w:contextualSpacing/>
        <w:jc w:val="center"/>
        <w:textAlignment w:val="auto"/>
        <w:rPr>
          <w:rFonts w:ascii="Tahoma" w:hAnsi="Tahoma" w:cs="Tahoma"/>
          <w:sz w:val="20"/>
        </w:rPr>
      </w:pPr>
      <m:oMath>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в</m:t>
            </m:r>
          </m:sub>
        </m:sSub>
        <m:r>
          <w:rPr>
            <w:rFonts w:ascii="Cambria Math" w:hAnsi="Cambria Math" w:cs="Tahoma"/>
            <w:sz w:val="20"/>
          </w:rPr>
          <m:t>=</m:t>
        </m:r>
        <m:sSub>
          <m:sSubPr>
            <m:ctrlPr>
              <w:rPr>
                <w:rFonts w:ascii="Cambria Math" w:hAnsi="Cambria Math" w:cs="Tahoma"/>
                <w:i/>
                <w:sz w:val="20"/>
                <w:lang w:val="en-US"/>
              </w:rPr>
            </m:ctrlPr>
          </m:sSubPr>
          <m:e>
            <m:r>
              <w:rPr>
                <w:rFonts w:ascii="Cambria Math" w:hAnsi="Cambria Math" w:cs="Tahoma"/>
                <w:sz w:val="20"/>
                <w:lang w:val="en-US"/>
              </w:rPr>
              <m:t>q</m:t>
            </m:r>
          </m:e>
          <m:sub>
            <m:r>
              <w:rPr>
                <w:rFonts w:ascii="Cambria Math" w:hAnsi="Cambria Math" w:cs="Tahoma"/>
                <w:sz w:val="20"/>
              </w:rPr>
              <m:t>в</m:t>
            </m:r>
          </m:sub>
        </m:sSub>
        <m:r>
          <w:rPr>
            <w:rFonts w:ascii="Cambria Math" w:hAnsi="Cambria Math" w:cs="Tahoma"/>
            <w:sz w:val="20"/>
          </w:rPr>
          <m:t>*</m:t>
        </m:r>
        <m:f>
          <m:fPr>
            <m:ctrlPr>
              <w:rPr>
                <w:rFonts w:ascii="Cambria Math" w:hAnsi="Cambria Math" w:cs="Tahoma"/>
                <w:i/>
                <w:sz w:val="20"/>
              </w:rPr>
            </m:ctrlPr>
          </m:fPr>
          <m:num>
            <m:sSub>
              <m:sSubPr>
                <m:ctrlPr>
                  <w:rPr>
                    <w:rFonts w:ascii="Cambria Math" w:hAnsi="Cambria Math" w:cs="Tahoma"/>
                    <w:i/>
                    <w:sz w:val="20"/>
                    <w:lang w:val="en-US"/>
                  </w:rPr>
                </m:ctrlPr>
              </m:sSubPr>
              <m:e>
                <m:r>
                  <w:rPr>
                    <w:rFonts w:ascii="Cambria Math" w:hAnsi="Cambria Math" w:cs="Tahoma"/>
                    <w:sz w:val="20"/>
                    <w:lang w:val="en-US"/>
                  </w:rPr>
                  <m:t>t</m:t>
                </m:r>
              </m:e>
              <m:sub>
                <m:r>
                  <w:rPr>
                    <w:rFonts w:ascii="Cambria Math" w:hAnsi="Cambria Math" w:cs="Tahoma"/>
                    <w:sz w:val="20"/>
                  </w:rPr>
                  <m:t>вн</m:t>
                </m:r>
              </m:sub>
            </m:sSub>
            <m:r>
              <w:rPr>
                <w:rFonts w:ascii="Cambria Math" w:hAnsi="Cambria Math" w:cs="Tahoma"/>
                <w:sz w:val="20"/>
              </w:rPr>
              <m:t>-</m:t>
            </m:r>
            <m:sSubSup>
              <m:sSubSupPr>
                <m:ctrlPr>
                  <w:rPr>
                    <w:rFonts w:ascii="Cambria Math" w:hAnsi="Cambria Math" w:cs="Tahoma"/>
                    <w:i/>
                    <w:sz w:val="20"/>
                    <w:lang w:val="en-US"/>
                  </w:rPr>
                </m:ctrlPr>
              </m:sSubSupPr>
              <m:e>
                <m:r>
                  <w:rPr>
                    <w:rFonts w:ascii="Cambria Math" w:hAnsi="Cambria Math" w:cs="Tahoma"/>
                    <w:sz w:val="20"/>
                    <w:lang w:val="en-US"/>
                  </w:rPr>
                  <m:t>t</m:t>
                </m:r>
              </m:e>
              <m:sub>
                <m:r>
                  <w:rPr>
                    <w:rFonts w:ascii="Cambria Math" w:hAnsi="Cambria Math" w:cs="Tahoma"/>
                    <w:sz w:val="20"/>
                  </w:rPr>
                  <m:t>нв</m:t>
                </m:r>
              </m:sub>
              <m:sup>
                <m:r>
                  <w:rPr>
                    <w:rFonts w:ascii="Cambria Math" w:hAnsi="Cambria Math" w:cs="Tahoma"/>
                    <w:sz w:val="20"/>
                  </w:rPr>
                  <m:t>ф</m:t>
                </m:r>
              </m:sup>
            </m:sSubSup>
          </m:num>
          <m:den>
            <m:sSub>
              <m:sSubPr>
                <m:ctrlPr>
                  <w:rPr>
                    <w:rFonts w:ascii="Cambria Math" w:hAnsi="Cambria Math" w:cs="Tahoma"/>
                    <w:i/>
                    <w:sz w:val="20"/>
                  </w:rPr>
                </m:ctrlPr>
              </m:sSubPr>
              <m:e>
                <m:r>
                  <w:rPr>
                    <w:rFonts w:ascii="Cambria Math" w:hAnsi="Cambria Math" w:cs="Tahoma"/>
                    <w:sz w:val="20"/>
                  </w:rPr>
                  <m:t>t</m:t>
                </m:r>
              </m:e>
              <m:sub>
                <m:r>
                  <w:rPr>
                    <w:rFonts w:ascii="Cambria Math" w:hAnsi="Cambria Math" w:cs="Tahoma"/>
                    <w:sz w:val="20"/>
                  </w:rPr>
                  <m:t>вн</m:t>
                </m:r>
              </m:sub>
            </m:sSub>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rPr>
                  <m:t>t</m:t>
                </m:r>
              </m:e>
              <m:sub>
                <m:r>
                  <w:rPr>
                    <w:rFonts w:ascii="Cambria Math" w:hAnsi="Cambria Math" w:cs="Tahoma"/>
                    <w:sz w:val="20"/>
                  </w:rPr>
                  <m:t>нв_в</m:t>
                </m:r>
              </m:sub>
              <m:sup>
                <m:r>
                  <w:rPr>
                    <w:rFonts w:ascii="Cambria Math" w:hAnsi="Cambria Math" w:cs="Tahoma"/>
                    <w:sz w:val="20"/>
                  </w:rPr>
                  <m:t>р</m:t>
                </m:r>
              </m:sup>
            </m:sSubSup>
          </m:den>
        </m:f>
        <m:r>
          <w:rPr>
            <w:rFonts w:ascii="Cambria Math" w:hAnsi="Cambria Math" w:cs="Tahoma"/>
            <w:sz w:val="20"/>
          </w:rPr>
          <m:t>*Т</m:t>
        </m:r>
      </m:oMath>
      <w:r w:rsidR="00B658DB" w:rsidRPr="00B22148">
        <w:rPr>
          <w:rFonts w:ascii="Arial" w:hAnsi="Arial" w:cs="Tahoma"/>
          <w:sz w:val="20"/>
        </w:rPr>
        <w:t xml:space="preserve">, </w:t>
      </w:r>
      <w:r w:rsidR="00B658DB" w:rsidRPr="00B22148">
        <w:rPr>
          <w:rFonts w:ascii="Tahoma" w:hAnsi="Tahoma" w:cs="Tahoma"/>
          <w:sz w:val="20"/>
        </w:rPr>
        <w:t>где:</w:t>
      </w:r>
    </w:p>
    <w:p w14:paraId="49504AAB" w14:textId="00FC6D92" w:rsidR="00B658DB" w:rsidRPr="00B22148" w:rsidRDefault="00E9195A" w:rsidP="00BB300D">
      <w:pPr>
        <w:pStyle w:val="SLH2PlainSimplawyer"/>
        <w:numPr>
          <w:ilvl w:val="0"/>
          <w:numId w:val="0"/>
        </w:numPr>
        <w:ind w:left="885"/>
        <w:jc w:val="both"/>
        <w:rPr>
          <w:rFonts w:cs="Tahoma"/>
          <w:lang w:val="ru-RU"/>
        </w:rPr>
      </w:pPr>
      <m:oMath>
        <m:sSub>
          <m:sSubPr>
            <m:ctrlPr>
              <w:rPr>
                <w:rFonts w:ascii="Cambria Math" w:hAnsi="Cambria Math" w:cs="Tahoma"/>
                <w:i/>
                <w:lang w:val="en-US"/>
              </w:rPr>
            </m:ctrlPr>
          </m:sSubPr>
          <m:e>
            <m:r>
              <w:rPr>
                <w:rFonts w:ascii="Cambria Math" w:hAnsi="Cambria Math" w:cs="Tahoma"/>
                <w:lang w:val="en-US"/>
              </w:rPr>
              <m:t>q</m:t>
            </m:r>
          </m:e>
          <m:sub>
            <m:r>
              <w:rPr>
                <w:rFonts w:ascii="Cambria Math" w:hAnsi="Cambria Math" w:cs="Tahoma"/>
                <w:lang w:val="ru-RU"/>
              </w:rPr>
              <m:t>в</m:t>
            </m:r>
          </m:sub>
        </m:sSub>
      </m:oMath>
      <w:r w:rsidR="00B658DB" w:rsidRPr="00B22148">
        <w:rPr>
          <w:rFonts w:cs="Tahoma"/>
          <w:lang w:val="ru-RU"/>
        </w:rPr>
        <w:t xml:space="preserve"> </w:t>
      </w:r>
      <w:r w:rsidR="00A45A0A">
        <w:rPr>
          <w:rFonts w:cs="Tahoma"/>
          <w:lang w:val="ru-RU"/>
        </w:rPr>
        <w:t>-</w:t>
      </w:r>
      <w:r w:rsidR="00B658DB" w:rsidRPr="00B22148">
        <w:rPr>
          <w:rFonts w:cs="Tahoma"/>
          <w:lang w:val="ru-RU"/>
        </w:rPr>
        <w:t xml:space="preserve"> максимальная тепловая нагрузка на вентиляцию объектов теплопотребления Потребителя согласно Приложению №</w:t>
      </w:r>
      <w:r w:rsidR="006935F6" w:rsidRPr="00B22148">
        <w:rPr>
          <w:rFonts w:cs="Tahoma"/>
          <w:lang w:val="ru-RU"/>
        </w:rPr>
        <w:t>4</w:t>
      </w:r>
      <w:r w:rsidR="00B658DB" w:rsidRPr="00B22148">
        <w:rPr>
          <w:rFonts w:cs="Tahoma"/>
          <w:lang w:val="ru-RU"/>
        </w:rPr>
        <w:t xml:space="preserve"> к настоящему Договору, Гкал/ч;</w:t>
      </w:r>
    </w:p>
    <w:p w14:paraId="284D707E" w14:textId="706C5B67" w:rsidR="00B658DB" w:rsidRPr="00B22148" w:rsidRDefault="00E9195A" w:rsidP="00BB300D">
      <w:pPr>
        <w:pStyle w:val="SLH2PlainSimplawyer"/>
        <w:numPr>
          <w:ilvl w:val="0"/>
          <w:numId w:val="0"/>
        </w:numPr>
        <w:ind w:left="885"/>
        <w:jc w:val="both"/>
        <w:rPr>
          <w:rFonts w:cs="Tahoma"/>
          <w:lang w:val="ru-RU"/>
        </w:rPr>
      </w:pPr>
      <m:oMath>
        <m:sSubSup>
          <m:sSubSupPr>
            <m:ctrlPr>
              <w:rPr>
                <w:rFonts w:ascii="Cambria Math" w:hAnsi="Cambria Math" w:cs="Tahoma"/>
              </w:rPr>
            </m:ctrlPr>
          </m:sSubSupPr>
          <m:e>
            <m:r>
              <w:rPr>
                <w:rFonts w:ascii="Cambria Math" w:hAnsi="Cambria Math" w:cs="Tahoma"/>
              </w:rPr>
              <m:t>t</m:t>
            </m:r>
          </m:e>
          <m:sub>
            <m:r>
              <m:rPr>
                <m:sty m:val="p"/>
              </m:rPr>
              <w:rPr>
                <w:rFonts w:ascii="Cambria Math" w:hAnsi="Cambria Math" w:cs="Tahoma"/>
                <w:lang w:val="ru-RU"/>
              </w:rPr>
              <m:t>нв_в</m:t>
            </m:r>
          </m:sub>
          <m:sup>
            <m:r>
              <m:rPr>
                <m:sty m:val="p"/>
              </m:rPr>
              <w:rPr>
                <w:rFonts w:ascii="Cambria Math" w:hAnsi="Cambria Math" w:cs="Tahoma"/>
                <w:lang w:val="ru-RU"/>
              </w:rPr>
              <m:t>р</m:t>
            </m:r>
          </m:sup>
        </m:sSubSup>
      </m:oMath>
      <w:r w:rsidR="00B658DB" w:rsidRPr="00B22148">
        <w:rPr>
          <w:rFonts w:cs="Tahoma"/>
          <w:lang w:val="ru-RU"/>
        </w:rPr>
        <w:t xml:space="preserve"> </w:t>
      </w:r>
      <w:r w:rsidR="00A45A0A">
        <w:rPr>
          <w:rFonts w:cs="Tahoma"/>
          <w:lang w:val="ru-RU"/>
        </w:rPr>
        <w:t>-</w:t>
      </w:r>
      <w:r w:rsidR="00B658DB" w:rsidRPr="00B22148">
        <w:rPr>
          <w:rFonts w:cs="Tahoma"/>
          <w:lang w:val="ru-RU"/>
        </w:rPr>
        <w:t xml:space="preserve"> расчетная температура наружного воздуха принятая для проектирования систем вентиляции, согласно Приложению №</w:t>
      </w:r>
      <w:r w:rsidR="006935F6" w:rsidRPr="00B22148">
        <w:rPr>
          <w:rFonts w:cs="Tahoma"/>
          <w:lang w:val="ru-RU"/>
        </w:rPr>
        <w:t>4</w:t>
      </w:r>
      <w:r w:rsidR="00B658DB" w:rsidRPr="00B22148">
        <w:rPr>
          <w:rFonts w:cs="Tahoma"/>
          <w:lang w:val="ru-RU"/>
        </w:rPr>
        <w:t xml:space="preserve"> к настоящему Договору, °</w:t>
      </w:r>
      <w:r w:rsidR="00B658DB" w:rsidRPr="00B22148">
        <w:rPr>
          <w:rFonts w:cs="Tahoma"/>
        </w:rPr>
        <w:t>C</w:t>
      </w:r>
      <w:r w:rsidR="00B658DB" w:rsidRPr="00B22148">
        <w:rPr>
          <w:rFonts w:cs="Tahoma"/>
          <w:lang w:val="ru-RU"/>
        </w:rPr>
        <w:t>.</w:t>
      </w:r>
    </w:p>
    <w:p w14:paraId="3DE16611" w14:textId="0983FBC6" w:rsidR="00B658DB" w:rsidRPr="00B22148" w:rsidRDefault="00B658DB" w:rsidP="00BB300D">
      <w:pPr>
        <w:pStyle w:val="SLH2PlainSimplawyer"/>
        <w:numPr>
          <w:ilvl w:val="0"/>
          <w:numId w:val="0"/>
        </w:numPr>
        <w:ind w:left="885"/>
        <w:jc w:val="both"/>
        <w:rPr>
          <w:rFonts w:cs="Tahoma"/>
          <w:lang w:val="ru-RU"/>
        </w:rPr>
      </w:pPr>
      <w:r w:rsidRPr="00B22148">
        <w:rPr>
          <w:rFonts w:cs="Tahoma"/>
          <w:lang w:val="ru-RU"/>
        </w:rPr>
        <w:t xml:space="preserve">2.2.2.8.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гвс</m:t>
            </m:r>
          </m:sub>
        </m:sSub>
      </m:oMath>
      <w:r w:rsidRPr="00B22148">
        <w:rPr>
          <w:rFonts w:cs="Tahoma"/>
          <w:lang w:val="ru-RU"/>
        </w:rPr>
        <w:t xml:space="preserve"> - количество тепловой энергии, потреблённой </w:t>
      </w:r>
      <w:r w:rsidR="00523F03" w:rsidRPr="00B22148">
        <w:rPr>
          <w:rFonts w:cs="Tahoma"/>
          <w:lang w:val="ru-RU"/>
        </w:rPr>
        <w:t xml:space="preserve">Потребителем </w:t>
      </w:r>
      <w:r w:rsidRPr="00B22148">
        <w:rPr>
          <w:rFonts w:cs="Tahoma"/>
          <w:lang w:val="ru-RU"/>
        </w:rPr>
        <w:t xml:space="preserve">на </w:t>
      </w:r>
      <w:r w:rsidR="00523F03">
        <w:rPr>
          <w:rFonts w:cs="Tahoma"/>
          <w:lang w:val="ru-RU"/>
        </w:rPr>
        <w:t xml:space="preserve">нужды </w:t>
      </w:r>
      <w:r w:rsidRPr="00B22148">
        <w:rPr>
          <w:rFonts w:cs="Tahoma"/>
          <w:lang w:val="ru-RU"/>
        </w:rPr>
        <w:t>горяче</w:t>
      </w:r>
      <w:r w:rsidR="00523F03">
        <w:rPr>
          <w:rFonts w:cs="Tahoma"/>
          <w:lang w:val="ru-RU"/>
        </w:rPr>
        <w:t>го</w:t>
      </w:r>
      <w:r w:rsidRPr="00B22148">
        <w:rPr>
          <w:rFonts w:cs="Tahoma"/>
          <w:lang w:val="ru-RU"/>
        </w:rPr>
        <w:t xml:space="preserve"> водоснабжени</w:t>
      </w:r>
      <w:r w:rsidR="00523F03">
        <w:rPr>
          <w:rFonts w:cs="Tahoma"/>
          <w:lang w:val="ru-RU"/>
        </w:rPr>
        <w:t>я</w:t>
      </w:r>
      <w:r w:rsidRPr="00B22148">
        <w:rPr>
          <w:rFonts w:cs="Tahoma"/>
          <w:lang w:val="ru-RU"/>
        </w:rPr>
        <w:t xml:space="preserve"> при отсутствии </w:t>
      </w:r>
      <w:r w:rsidR="00523F03">
        <w:rPr>
          <w:rFonts w:cs="Tahoma"/>
          <w:lang w:val="ru-RU"/>
        </w:rPr>
        <w:t>отдельного</w:t>
      </w:r>
      <w:r w:rsidRPr="00B22148">
        <w:rPr>
          <w:rFonts w:cs="Tahoma"/>
          <w:lang w:val="ru-RU"/>
        </w:rPr>
        <w:t xml:space="preserve"> прибора учёта</w:t>
      </w:r>
      <w:r w:rsidR="006C157C">
        <w:rPr>
          <w:rFonts w:cs="Tahoma"/>
          <w:lang w:val="ru-RU"/>
        </w:rPr>
        <w:t xml:space="preserve"> </w:t>
      </w:r>
      <w:r w:rsidR="00700D76" w:rsidRPr="00700D76">
        <w:rPr>
          <w:rFonts w:cs="Tahoma"/>
          <w:lang w:val="ru-RU"/>
        </w:rPr>
        <w:t xml:space="preserve">тепловой энергии </w:t>
      </w:r>
      <w:r w:rsidR="006C157C">
        <w:rPr>
          <w:rFonts w:cs="Tahoma"/>
          <w:lang w:val="ru-RU"/>
        </w:rPr>
        <w:t>на нужды горячего водоснабжения</w:t>
      </w:r>
      <w:r w:rsidRPr="00B22148">
        <w:rPr>
          <w:rFonts w:cs="Tahoma"/>
          <w:lang w:val="ru-RU"/>
        </w:rPr>
        <w:t xml:space="preserve">, </w:t>
      </w:r>
      <w:r w:rsidR="009878B1" w:rsidRPr="009878B1">
        <w:rPr>
          <w:rFonts w:cs="Tahoma"/>
          <w:lang w:val="ru-RU"/>
        </w:rPr>
        <w:t xml:space="preserve">при нарушении срока представления показаний </w:t>
      </w:r>
      <w:r w:rsidR="009878B1">
        <w:rPr>
          <w:rFonts w:cs="Tahoma"/>
          <w:lang w:val="ru-RU"/>
        </w:rPr>
        <w:t xml:space="preserve">такого </w:t>
      </w:r>
      <w:r w:rsidR="009878B1" w:rsidRPr="009878B1">
        <w:rPr>
          <w:rFonts w:cs="Tahoma"/>
          <w:lang w:val="ru-RU"/>
        </w:rPr>
        <w:t>прибора учета</w:t>
      </w:r>
      <w:r w:rsidR="009878B1">
        <w:rPr>
          <w:rFonts w:cs="Tahoma"/>
          <w:lang w:val="ru-RU"/>
        </w:rPr>
        <w:t xml:space="preserve"> </w:t>
      </w:r>
      <w:r w:rsidR="009878B1" w:rsidRPr="009878B1">
        <w:rPr>
          <w:rFonts w:cs="Tahoma"/>
          <w:lang w:val="ru-RU"/>
        </w:rPr>
        <w:t>за второй и последующие расчетные периоды подряд</w:t>
      </w:r>
      <w:r w:rsidR="009878B1">
        <w:rPr>
          <w:rFonts w:cs="Tahoma"/>
          <w:lang w:val="ru-RU"/>
        </w:rPr>
        <w:t xml:space="preserve">, </w:t>
      </w:r>
      <w:r w:rsidR="007A7152">
        <w:rPr>
          <w:rFonts w:cs="Tahoma"/>
          <w:lang w:val="ru-RU"/>
        </w:rPr>
        <w:t>при</w:t>
      </w:r>
      <w:r w:rsidRPr="00B22148">
        <w:rPr>
          <w:rFonts w:cs="Tahoma"/>
          <w:lang w:val="ru-RU"/>
        </w:rPr>
        <w:t xml:space="preserve"> выходе из строя</w:t>
      </w:r>
      <w:r w:rsidR="003C73A6">
        <w:rPr>
          <w:rFonts w:cs="Tahoma"/>
          <w:lang w:val="ru-RU"/>
        </w:rPr>
        <w:t>, если</w:t>
      </w:r>
      <w:r w:rsidR="003C73A6" w:rsidRPr="00B22148">
        <w:rPr>
          <w:rFonts w:cs="Tahoma"/>
          <w:lang w:val="ru-RU"/>
        </w:rPr>
        <w:t xml:space="preserve"> </w:t>
      </w:r>
      <w:r w:rsidR="00A45A0A">
        <w:rPr>
          <w:rFonts w:cs="Tahoma"/>
          <w:lang w:val="ru-RU"/>
        </w:rPr>
        <w:t xml:space="preserve">в расчетном периоде была превышена </w:t>
      </w:r>
      <w:r w:rsidR="003C73A6">
        <w:rPr>
          <w:rFonts w:cs="Tahoma"/>
          <w:lang w:val="ru-RU"/>
        </w:rPr>
        <w:t xml:space="preserve">непрерывная продолжительность неисправности </w:t>
      </w:r>
      <w:r w:rsidR="00A45A0A">
        <w:rPr>
          <w:rFonts w:cs="Tahoma"/>
          <w:lang w:val="ru-RU"/>
        </w:rPr>
        <w:t>в</w:t>
      </w:r>
      <w:r w:rsidR="003C73A6">
        <w:rPr>
          <w:rFonts w:cs="Tahoma"/>
          <w:lang w:val="ru-RU"/>
        </w:rPr>
        <w:t xml:space="preserve"> </w:t>
      </w:r>
      <w:r w:rsidR="003C73A6" w:rsidRPr="00B22148">
        <w:rPr>
          <w:rFonts w:cs="Tahoma"/>
          <w:lang w:val="ru-RU"/>
        </w:rPr>
        <w:t>30 суток</w:t>
      </w:r>
      <w:r w:rsidR="003C73A6">
        <w:rPr>
          <w:rFonts w:cs="Tahoma"/>
          <w:lang w:val="ru-RU"/>
        </w:rPr>
        <w:t>,</w:t>
      </w:r>
      <w:r w:rsidRPr="00B22148">
        <w:rPr>
          <w:rFonts w:cs="Tahoma"/>
          <w:lang w:val="ru-RU"/>
        </w:rPr>
        <w:t xml:space="preserve"> или </w:t>
      </w:r>
      <w:r w:rsidR="0089010B">
        <w:rPr>
          <w:rFonts w:cs="Tahoma"/>
          <w:lang w:val="ru-RU"/>
        </w:rPr>
        <w:t xml:space="preserve">при </w:t>
      </w:r>
      <w:r w:rsidRPr="00B22148">
        <w:rPr>
          <w:rFonts w:cs="Tahoma"/>
          <w:lang w:val="ru-RU"/>
        </w:rPr>
        <w:t>нештатн</w:t>
      </w:r>
      <w:r w:rsidR="0089010B">
        <w:rPr>
          <w:rFonts w:cs="Tahoma"/>
          <w:lang w:val="ru-RU"/>
        </w:rPr>
        <w:t>ых</w:t>
      </w:r>
      <w:r w:rsidRPr="00B22148">
        <w:rPr>
          <w:rFonts w:cs="Tahoma"/>
          <w:lang w:val="ru-RU"/>
        </w:rPr>
        <w:t xml:space="preserve"> ситуаци</w:t>
      </w:r>
      <w:r w:rsidR="0089010B">
        <w:rPr>
          <w:rFonts w:cs="Tahoma"/>
          <w:lang w:val="ru-RU"/>
        </w:rPr>
        <w:t>ях</w:t>
      </w:r>
      <w:r w:rsidRPr="00B22148">
        <w:rPr>
          <w:rFonts w:cs="Tahoma"/>
          <w:lang w:val="ru-RU"/>
        </w:rPr>
        <w:t xml:space="preserve"> в работе продолжительностью </w:t>
      </w:r>
      <w:r w:rsidR="0089010B">
        <w:rPr>
          <w:rFonts w:cs="Tahoma"/>
          <w:lang w:val="ru-RU"/>
        </w:rPr>
        <w:t>более</w:t>
      </w:r>
      <w:r w:rsidRPr="00B22148">
        <w:rPr>
          <w:rFonts w:cs="Tahoma"/>
          <w:lang w:val="ru-RU"/>
        </w:rPr>
        <w:t xml:space="preserve"> 30 суток расчётно</w:t>
      </w:r>
      <w:r w:rsidR="00106140">
        <w:rPr>
          <w:rFonts w:cs="Tahoma"/>
          <w:lang w:val="ru-RU"/>
        </w:rPr>
        <w:t>го</w:t>
      </w:r>
      <w:r w:rsidRPr="00B22148">
        <w:rPr>
          <w:rFonts w:cs="Tahoma"/>
          <w:lang w:val="ru-RU"/>
        </w:rPr>
        <w:t xml:space="preserve"> период</w:t>
      </w:r>
      <w:r w:rsidR="00106140">
        <w:rPr>
          <w:rFonts w:cs="Tahoma"/>
          <w:lang w:val="ru-RU"/>
        </w:rPr>
        <w:t>а</w:t>
      </w:r>
      <w:r w:rsidRPr="00B22148">
        <w:rPr>
          <w:rFonts w:cs="Tahoma"/>
          <w:lang w:val="ru-RU"/>
        </w:rPr>
        <w:t xml:space="preserve"> </w:t>
      </w:r>
      <w:r w:rsidR="006C157C">
        <w:rPr>
          <w:rFonts w:cs="Tahoma"/>
          <w:lang w:val="ru-RU"/>
        </w:rPr>
        <w:t xml:space="preserve">такого </w:t>
      </w:r>
      <w:r w:rsidRPr="00B22148">
        <w:rPr>
          <w:rFonts w:cs="Tahoma"/>
          <w:lang w:val="ru-RU"/>
        </w:rPr>
        <w:t xml:space="preserve">прибора учёта, </w:t>
      </w:r>
      <w:r w:rsidR="004179CB">
        <w:rPr>
          <w:rFonts w:cs="Tahoma"/>
          <w:lang w:val="ru-RU"/>
        </w:rPr>
        <w:t>при</w:t>
      </w:r>
      <w:r w:rsidR="004179CB" w:rsidRPr="004179CB">
        <w:rPr>
          <w:rFonts w:cs="Tahoma"/>
          <w:lang w:val="ru-RU"/>
        </w:rPr>
        <w:t xml:space="preserve"> временной неисправности в отопительный период </w:t>
      </w:r>
      <w:r w:rsidRPr="00B22148">
        <w:rPr>
          <w:rFonts w:cs="Tahoma"/>
          <w:lang w:val="ru-RU"/>
        </w:rPr>
        <w:t xml:space="preserve">прибора учёта, не являющегося отдельным прибором учёта тепловой энергии на нужды горячего водоснабжения, </w:t>
      </w:r>
      <w:r w:rsidR="004179CB" w:rsidRPr="004179CB">
        <w:rPr>
          <w:rFonts w:cs="Tahoma"/>
          <w:lang w:val="ru-RU"/>
        </w:rPr>
        <w:t>если непрерывная продолжительность неисправности не превысила 30 суток,</w:t>
      </w:r>
      <w:r w:rsidR="00F462E9">
        <w:rPr>
          <w:rFonts w:cs="Tahoma"/>
          <w:lang w:val="ru-RU"/>
        </w:rPr>
        <w:t xml:space="preserve"> </w:t>
      </w:r>
      <w:r w:rsidR="00C724EE">
        <w:rPr>
          <w:rFonts w:cs="Tahoma"/>
          <w:lang w:val="ru-RU"/>
        </w:rPr>
        <w:t xml:space="preserve">при </w:t>
      </w:r>
      <w:r w:rsidR="00C724EE" w:rsidRPr="00B22148">
        <w:rPr>
          <w:rFonts w:cs="Tahoma"/>
          <w:lang w:val="ru-RU"/>
        </w:rPr>
        <w:t>нарушении срока пред</w:t>
      </w:r>
      <w:r w:rsidR="003C73A6">
        <w:rPr>
          <w:rFonts w:cs="Tahoma"/>
          <w:lang w:val="ru-RU"/>
        </w:rPr>
        <w:t>ставления показаний прибора уче</w:t>
      </w:r>
      <w:r w:rsidR="00C724EE" w:rsidRPr="00B22148">
        <w:rPr>
          <w:rFonts w:cs="Tahoma"/>
          <w:lang w:val="ru-RU"/>
        </w:rPr>
        <w:t xml:space="preserve">та, </w:t>
      </w:r>
      <w:r w:rsidRPr="00B22148">
        <w:rPr>
          <w:rFonts w:cs="Tahoma"/>
          <w:lang w:val="ru-RU"/>
        </w:rPr>
        <w:t xml:space="preserve">не являющегося отдельным прибором учёта тепловой энергии на нужды горячего водоснабжения, Гкал.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гвс</m:t>
            </m:r>
          </m:sub>
        </m:sSub>
      </m:oMath>
      <w:r w:rsidRPr="00B22148">
        <w:rPr>
          <w:rFonts w:cs="Tahoma"/>
          <w:lang w:val="ru-RU"/>
        </w:rPr>
        <w:t xml:space="preserve"> определяется по формуле (8):</w:t>
      </w:r>
    </w:p>
    <w:p w14:paraId="0B158148" w14:textId="77777777" w:rsidR="00B658DB" w:rsidRPr="00B22148" w:rsidRDefault="00E9195A" w:rsidP="00B658DB">
      <w:pPr>
        <w:overflowPunct/>
        <w:spacing w:line="259" w:lineRule="auto"/>
        <w:ind w:firstLine="567"/>
        <w:contextualSpacing/>
        <w:jc w:val="center"/>
        <w:textAlignment w:val="auto"/>
        <w:rPr>
          <w:rFonts w:ascii="Tahoma" w:hAnsi="Tahoma" w:cs="Tahoma"/>
          <w:sz w:val="20"/>
        </w:rPr>
      </w:pPr>
      <m:oMath>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гвс</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гвс</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rPr>
              <m:t>Т</m:t>
            </m:r>
          </m:e>
          <m:sub>
            <m:r>
              <w:rPr>
                <w:rFonts w:ascii="Cambria Math" w:hAnsi="Cambria Math" w:cs="Tahoma"/>
                <w:sz w:val="20"/>
              </w:rPr>
              <m:t>гвс</m:t>
            </m:r>
          </m:sub>
        </m:sSub>
      </m:oMath>
      <w:r w:rsidR="00B658DB" w:rsidRPr="00B22148">
        <w:rPr>
          <w:rFonts w:ascii="Tahoma" w:hAnsi="Tahoma" w:cs="Tahoma"/>
          <w:sz w:val="20"/>
        </w:rPr>
        <w:t>, где:</w:t>
      </w:r>
    </w:p>
    <w:p w14:paraId="530D583C" w14:textId="6F0436F4" w:rsidR="00B658DB" w:rsidRPr="00B22148" w:rsidRDefault="00E9195A" w:rsidP="00BB300D">
      <w:pPr>
        <w:pStyle w:val="SLH2PlainSimplawyer"/>
        <w:numPr>
          <w:ilvl w:val="0"/>
          <w:numId w:val="0"/>
        </w:numPr>
        <w:ind w:left="885"/>
        <w:jc w:val="both"/>
        <w:rPr>
          <w:rFonts w:cs="Tahoma"/>
          <w:lang w:val="ru-RU"/>
        </w:rPr>
      </w:pP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гвс</m:t>
            </m:r>
          </m:sub>
        </m:sSub>
      </m:oMath>
      <w:r w:rsidR="00B658DB" w:rsidRPr="00B22148">
        <w:rPr>
          <w:rFonts w:cs="Tahoma"/>
          <w:lang w:val="ru-RU"/>
        </w:rPr>
        <w:t xml:space="preserve"> </w:t>
      </w:r>
      <w:r w:rsidR="00F0164D">
        <w:rPr>
          <w:rFonts w:cs="Tahoma"/>
          <w:lang w:val="ru-RU"/>
        </w:rPr>
        <w:t>–</w:t>
      </w:r>
      <w:r w:rsidR="00B658DB" w:rsidRPr="00B22148">
        <w:rPr>
          <w:rFonts w:cs="Tahoma"/>
          <w:lang w:val="ru-RU"/>
        </w:rPr>
        <w:t xml:space="preserve"> средн</w:t>
      </w:r>
      <w:r w:rsidR="00F0164D">
        <w:rPr>
          <w:rFonts w:cs="Tahoma"/>
          <w:lang w:val="ru-RU"/>
        </w:rPr>
        <w:t xml:space="preserve">яя </w:t>
      </w:r>
      <w:r w:rsidR="00B658DB" w:rsidRPr="00B22148">
        <w:rPr>
          <w:rFonts w:cs="Tahoma"/>
          <w:lang w:val="ru-RU"/>
        </w:rPr>
        <w:t>часовая тепловая нагрузка на горячее водоснабжение объектов теплопотребления Потребителя согласно Приложению №</w:t>
      </w:r>
      <w:r w:rsidR="006935F6" w:rsidRPr="00B22148">
        <w:rPr>
          <w:rFonts w:cs="Tahoma"/>
          <w:lang w:val="ru-RU"/>
        </w:rPr>
        <w:t>4</w:t>
      </w:r>
      <w:r w:rsidR="00B658DB" w:rsidRPr="00B22148">
        <w:rPr>
          <w:rFonts w:cs="Tahoma"/>
          <w:lang w:val="ru-RU"/>
        </w:rPr>
        <w:t xml:space="preserve"> к настоящему Договору, Гкал/ч;</w:t>
      </w:r>
    </w:p>
    <w:p w14:paraId="41FECEA9" w14:textId="121291C3" w:rsidR="00B658DB" w:rsidRPr="00B22148" w:rsidRDefault="00E9195A" w:rsidP="00BB300D">
      <w:pPr>
        <w:pStyle w:val="SLH2PlainSimplawyer"/>
        <w:numPr>
          <w:ilvl w:val="0"/>
          <w:numId w:val="0"/>
        </w:numPr>
        <w:ind w:left="885"/>
        <w:jc w:val="both"/>
        <w:rPr>
          <w:rFonts w:cs="Tahoma"/>
          <w:lang w:val="ru-RU"/>
        </w:rPr>
      </w:pPr>
      <m:oMath>
        <m:sSub>
          <m:sSubPr>
            <m:ctrlPr>
              <w:rPr>
                <w:rFonts w:ascii="Cambria Math" w:hAnsi="Cambria Math" w:cs="Tahoma"/>
              </w:rPr>
            </m:ctrlPr>
          </m:sSubPr>
          <m:e>
            <m:r>
              <m:rPr>
                <m:sty m:val="p"/>
              </m:rPr>
              <w:rPr>
                <w:rFonts w:ascii="Cambria Math" w:hAnsi="Cambria Math" w:cs="Tahoma"/>
                <w:lang w:val="ru-RU"/>
              </w:rPr>
              <m:t>Т</m:t>
            </m:r>
          </m:e>
          <m:sub>
            <m:r>
              <m:rPr>
                <m:sty m:val="p"/>
              </m:rPr>
              <w:rPr>
                <w:rFonts w:ascii="Cambria Math" w:hAnsi="Cambria Math" w:cs="Tahoma"/>
                <w:lang w:val="ru-RU"/>
              </w:rPr>
              <m:t>гвс</m:t>
            </m:r>
          </m:sub>
        </m:sSub>
      </m:oMath>
      <w:r w:rsidR="00B658DB" w:rsidRPr="00B22148">
        <w:rPr>
          <w:rFonts w:cs="Tahoma"/>
          <w:lang w:val="ru-RU"/>
        </w:rPr>
        <w:t xml:space="preserve"> </w:t>
      </w:r>
      <w:r w:rsidR="00A45A0A">
        <w:rPr>
          <w:rFonts w:cs="Tahoma"/>
          <w:lang w:val="ru-RU"/>
        </w:rPr>
        <w:t>-</w:t>
      </w:r>
      <w:r w:rsidR="00B658DB" w:rsidRPr="00B22148">
        <w:rPr>
          <w:rFonts w:cs="Tahoma"/>
          <w:lang w:val="ru-RU"/>
        </w:rPr>
        <w:t xml:space="preserve"> при отсутствии </w:t>
      </w:r>
      <w:r w:rsidR="00C724EE">
        <w:rPr>
          <w:rFonts w:cs="Tahoma"/>
          <w:lang w:val="ru-RU"/>
        </w:rPr>
        <w:t>отдельного</w:t>
      </w:r>
      <w:r w:rsidR="00C724EE" w:rsidRPr="00B22148">
        <w:rPr>
          <w:rFonts w:cs="Tahoma"/>
          <w:lang w:val="ru-RU"/>
        </w:rPr>
        <w:t xml:space="preserve"> </w:t>
      </w:r>
      <w:r w:rsidR="00B658DB" w:rsidRPr="00B22148">
        <w:rPr>
          <w:rFonts w:cs="Tahoma"/>
          <w:lang w:val="ru-RU"/>
        </w:rPr>
        <w:t xml:space="preserve">прибора учёта </w:t>
      </w:r>
      <w:r w:rsidR="00700D76" w:rsidRPr="00700D76">
        <w:rPr>
          <w:rFonts w:cs="Tahoma"/>
          <w:lang w:val="ru-RU"/>
        </w:rPr>
        <w:t xml:space="preserve">тепловой энергии </w:t>
      </w:r>
      <w:r w:rsidR="00C724EE">
        <w:rPr>
          <w:rFonts w:cs="Tahoma"/>
          <w:lang w:val="ru-RU"/>
        </w:rPr>
        <w:t>на нужды горячего водоснабжения</w:t>
      </w:r>
      <w:r w:rsidR="009878B1">
        <w:rPr>
          <w:rFonts w:cs="Tahoma"/>
          <w:lang w:val="ru-RU"/>
        </w:rPr>
        <w:t xml:space="preserve">, </w:t>
      </w:r>
      <w:r w:rsidR="009878B1" w:rsidRPr="009878B1">
        <w:rPr>
          <w:rFonts w:cs="Tahoma"/>
          <w:lang w:val="ru-RU"/>
        </w:rPr>
        <w:t xml:space="preserve">при нарушении срока представления показаний </w:t>
      </w:r>
      <w:r w:rsidR="009878B1">
        <w:rPr>
          <w:rFonts w:cs="Tahoma"/>
          <w:lang w:val="ru-RU"/>
        </w:rPr>
        <w:t xml:space="preserve">такого </w:t>
      </w:r>
      <w:r w:rsidR="009878B1" w:rsidRPr="009878B1">
        <w:rPr>
          <w:rFonts w:cs="Tahoma"/>
          <w:lang w:val="ru-RU"/>
        </w:rPr>
        <w:t>прибора учета</w:t>
      </w:r>
      <w:r w:rsidR="009878B1">
        <w:rPr>
          <w:rFonts w:cs="Tahoma"/>
          <w:lang w:val="ru-RU"/>
        </w:rPr>
        <w:t xml:space="preserve"> </w:t>
      </w:r>
      <w:r w:rsidR="009878B1" w:rsidRPr="009878B1">
        <w:rPr>
          <w:rFonts w:cs="Tahoma"/>
          <w:lang w:val="ru-RU"/>
        </w:rPr>
        <w:t>за второй и последующие расчетные периоды подряд</w:t>
      </w:r>
      <w:r w:rsidR="009878B1">
        <w:rPr>
          <w:rFonts w:cs="Tahoma"/>
          <w:lang w:val="ru-RU"/>
        </w:rPr>
        <w:t xml:space="preserve">, </w:t>
      </w:r>
      <w:r w:rsidR="009878B1" w:rsidRPr="009878B1">
        <w:rPr>
          <w:rFonts w:cs="Tahoma"/>
          <w:lang w:val="ru-RU"/>
        </w:rPr>
        <w:t>при выходе из строя, если в расчетном периоде была превышена непрерывная продолжительность неисправности в 30 суток, или при нештатных ситуациях в работе продолжительностью более 30 суток расчётно</w:t>
      </w:r>
      <w:r w:rsidR="00A23D89">
        <w:rPr>
          <w:rFonts w:cs="Tahoma"/>
          <w:lang w:val="ru-RU"/>
        </w:rPr>
        <w:t>го периода такого прибора учёта</w:t>
      </w:r>
      <w:r w:rsidR="00607EE3">
        <w:rPr>
          <w:rFonts w:cs="Tahoma"/>
          <w:lang w:val="ru-RU"/>
        </w:rPr>
        <w:t>, при</w:t>
      </w:r>
      <w:r w:rsidR="00607EE3" w:rsidRPr="00B22148">
        <w:rPr>
          <w:rFonts w:cs="Tahoma"/>
          <w:lang w:val="ru-RU"/>
        </w:rPr>
        <w:t xml:space="preserve"> нарушении срока предоставления показаний </w:t>
      </w:r>
      <w:r w:rsidR="00607EE3">
        <w:rPr>
          <w:rFonts w:cs="Tahoma"/>
          <w:lang w:val="ru-RU"/>
        </w:rPr>
        <w:t>прибора учета</w:t>
      </w:r>
      <w:r w:rsidR="00607EE3" w:rsidRPr="00635550">
        <w:rPr>
          <w:rFonts w:cs="Tahoma"/>
          <w:lang w:val="ru-RU"/>
        </w:rPr>
        <w:t>, не являющегося отдельным прибором учёта тепловой энергии на нужды горячего водоснабжения</w:t>
      </w:r>
      <w:r w:rsidR="00BF308E">
        <w:rPr>
          <w:rFonts w:cs="Tahoma"/>
          <w:lang w:val="ru-RU"/>
        </w:rPr>
        <w:t xml:space="preserve"> </w:t>
      </w:r>
      <w:r w:rsidR="00B658DB" w:rsidRPr="00B22148">
        <w:rPr>
          <w:rFonts w:cs="Tahoma"/>
          <w:lang w:val="ru-RU"/>
        </w:rPr>
        <w:t>– количество часов работы системы теплоснабжения в расчётном периоде</w:t>
      </w:r>
      <w:r w:rsidR="00BF308E">
        <w:rPr>
          <w:rFonts w:cs="Tahoma"/>
          <w:lang w:val="ru-RU"/>
        </w:rPr>
        <w:t>;</w:t>
      </w:r>
      <w:r w:rsidR="00B658DB" w:rsidRPr="00B22148">
        <w:rPr>
          <w:rFonts w:cs="Tahoma"/>
          <w:lang w:val="ru-RU"/>
        </w:rPr>
        <w:t xml:space="preserve"> </w:t>
      </w:r>
      <w:r w:rsidR="009878B1">
        <w:rPr>
          <w:rFonts w:cs="Tahoma"/>
          <w:lang w:val="ru-RU"/>
        </w:rPr>
        <w:t>при</w:t>
      </w:r>
      <w:r w:rsidR="009878B1" w:rsidRPr="004179CB">
        <w:rPr>
          <w:rFonts w:cs="Tahoma"/>
          <w:lang w:val="ru-RU"/>
        </w:rPr>
        <w:t xml:space="preserve"> </w:t>
      </w:r>
      <w:r w:rsidR="009504C1">
        <w:rPr>
          <w:rFonts w:cs="Tahoma"/>
          <w:lang w:val="ru-RU"/>
        </w:rPr>
        <w:t>неисправности прибора</w:t>
      </w:r>
      <w:r w:rsidR="009504C1" w:rsidRPr="009504C1">
        <w:rPr>
          <w:rFonts w:cs="Tahoma"/>
          <w:lang w:val="ru-RU"/>
        </w:rPr>
        <w:t xml:space="preserve"> учета, </w:t>
      </w:r>
      <w:r w:rsidR="009504C1" w:rsidRPr="004179CB">
        <w:rPr>
          <w:rFonts w:cs="Tahoma"/>
          <w:lang w:val="ru-RU"/>
        </w:rPr>
        <w:t>не являющегося отдельным прибором учёта тепловой энергии на нужды горячего водоснабжения</w:t>
      </w:r>
      <w:r w:rsidR="009504C1">
        <w:rPr>
          <w:rFonts w:cs="Tahoma"/>
          <w:lang w:val="ru-RU"/>
        </w:rPr>
        <w:t>,</w:t>
      </w:r>
      <w:r w:rsidR="009504C1" w:rsidRPr="009504C1">
        <w:rPr>
          <w:rFonts w:cs="Tahoma"/>
          <w:lang w:val="ru-RU"/>
        </w:rPr>
        <w:t xml:space="preserve"> </w:t>
      </w:r>
      <w:r w:rsidR="009504C1">
        <w:rPr>
          <w:rFonts w:cs="Tahoma"/>
          <w:lang w:val="ru-RU"/>
        </w:rPr>
        <w:t>истечения срока его</w:t>
      </w:r>
      <w:r w:rsidR="009504C1" w:rsidRPr="009504C1">
        <w:rPr>
          <w:rFonts w:cs="Tahoma"/>
          <w:lang w:val="ru-RU"/>
        </w:rPr>
        <w:t xml:space="preserve"> поверки, включая вывод из работы для ремонта или поверки, если непрерывная продолжительность неисправности, истечения срока поверки, вывод из работы прибора учета не превысила 30 суток, или за период нештатных ситуаций в работе прибора учёта, если их продолжительность составила от 15 до 30 суток в расчётном периоде</w:t>
      </w:r>
      <w:r w:rsidR="009878B1" w:rsidRPr="004179CB">
        <w:rPr>
          <w:rFonts w:cs="Tahoma"/>
          <w:lang w:val="ru-RU"/>
        </w:rPr>
        <w:t>,</w:t>
      </w:r>
      <w:r w:rsidR="00B658DB" w:rsidRPr="00B22148">
        <w:rPr>
          <w:rFonts w:cs="Tahoma"/>
          <w:lang w:val="ru-RU"/>
        </w:rPr>
        <w:t xml:space="preserve"> – период выхода прибора учёта из строя</w:t>
      </w:r>
      <w:r w:rsidR="004406FF">
        <w:rPr>
          <w:rFonts w:cs="Tahoma"/>
          <w:lang w:val="ru-RU"/>
        </w:rPr>
        <w:t xml:space="preserve"> в </w:t>
      </w:r>
      <w:r w:rsidR="004406FF" w:rsidRPr="004406FF">
        <w:rPr>
          <w:rFonts w:cs="Tahoma"/>
          <w:lang w:val="ru-RU"/>
        </w:rPr>
        <w:t>расчётном периоде</w:t>
      </w:r>
      <w:r w:rsidR="00B658DB" w:rsidRPr="00B22148">
        <w:rPr>
          <w:rFonts w:cs="Tahoma"/>
          <w:lang w:val="ru-RU"/>
        </w:rPr>
        <w:t>, ч.</w:t>
      </w:r>
    </w:p>
    <w:p w14:paraId="674B1391" w14:textId="49440FD8" w:rsidR="00B658DB" w:rsidRPr="00B22148" w:rsidRDefault="00B658DB" w:rsidP="00BB300D">
      <w:pPr>
        <w:pStyle w:val="SLH2PlainSimplawyer"/>
        <w:numPr>
          <w:ilvl w:val="0"/>
          <w:numId w:val="0"/>
        </w:numPr>
        <w:ind w:left="885"/>
        <w:jc w:val="both"/>
        <w:rPr>
          <w:rFonts w:cs="Tahoma"/>
          <w:lang w:val="ru-RU"/>
        </w:rPr>
      </w:pPr>
      <w:r w:rsidRPr="00B22148">
        <w:rPr>
          <w:rFonts w:cs="Tahoma"/>
          <w:lang w:val="ru-RU"/>
        </w:rPr>
        <w:t xml:space="preserve">2.2.2.9.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техн</m:t>
            </m:r>
          </m:sub>
        </m:sSub>
      </m:oMath>
      <w:r w:rsidRPr="00B22148">
        <w:rPr>
          <w:rFonts w:cs="Tahoma"/>
          <w:lang w:val="ru-RU"/>
        </w:rPr>
        <w:t xml:space="preserve"> </w:t>
      </w:r>
      <w:r w:rsidR="00A45A0A">
        <w:rPr>
          <w:rFonts w:cs="Tahoma"/>
          <w:lang w:val="ru-RU"/>
        </w:rPr>
        <w:t>-</w:t>
      </w:r>
      <w:r w:rsidRPr="00B22148">
        <w:rPr>
          <w:rFonts w:cs="Tahoma"/>
          <w:lang w:val="ru-RU"/>
        </w:rPr>
        <w:t xml:space="preserve"> количество тепловой энергии, потреблённой </w:t>
      </w:r>
      <w:r w:rsidR="00E33281" w:rsidRPr="00B22148">
        <w:rPr>
          <w:rFonts w:cs="Tahoma"/>
          <w:lang w:val="ru-RU"/>
        </w:rPr>
        <w:t>Потребителем в расчётном периоде</w:t>
      </w:r>
      <w:r w:rsidRPr="00B22148">
        <w:rPr>
          <w:rFonts w:cs="Tahoma"/>
          <w:lang w:val="ru-RU"/>
        </w:rPr>
        <w:t xml:space="preserve"> на технологические нужды при отсутствии прибора учёта, нарушении срока предоставления показаний прибора учёта, выходе прибора учёта из строя, нештатной работе прибора учёта более 15 суток в расчётном периоде, Гкал.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техн</m:t>
            </m:r>
          </m:sub>
        </m:sSub>
      </m:oMath>
      <w:r w:rsidRPr="00B22148">
        <w:rPr>
          <w:rFonts w:cs="Tahoma"/>
          <w:lang w:val="ru-RU"/>
        </w:rPr>
        <w:t xml:space="preserve"> определяется по формуле (9):</w:t>
      </w:r>
    </w:p>
    <w:p w14:paraId="463A8A47" w14:textId="77777777" w:rsidR="00B658DB" w:rsidRPr="00B22148" w:rsidRDefault="00E9195A" w:rsidP="00B658DB">
      <w:pPr>
        <w:widowControl/>
        <w:overflowPunct/>
        <w:spacing w:line="259" w:lineRule="auto"/>
        <w:ind w:firstLine="567"/>
        <w:contextualSpacing/>
        <w:jc w:val="center"/>
        <w:textAlignment w:val="auto"/>
        <w:rPr>
          <w:rFonts w:ascii="Tahoma" w:hAnsi="Tahoma" w:cs="Tahoma"/>
          <w:sz w:val="20"/>
        </w:rPr>
      </w:pPr>
      <m:oMath>
        <m:sSub>
          <m:sSubPr>
            <m:ctrlPr>
              <w:rPr>
                <w:rFonts w:ascii="Cambria Math" w:hAnsi="Cambria Math" w:cs="Tahoma"/>
                <w:i/>
                <w:sz w:val="20"/>
                <w:lang w:val="en-US"/>
              </w:rPr>
            </m:ctrlPr>
          </m:sSubPr>
          <m:e>
            <m:r>
              <w:rPr>
                <w:rFonts w:ascii="Cambria Math" w:hAnsi="Cambria Math" w:cs="Tahoma"/>
                <w:sz w:val="20"/>
                <w:lang w:val="en-US"/>
              </w:rPr>
              <m:t>Q</m:t>
            </m:r>
          </m:e>
          <m:sub>
            <m:r>
              <w:rPr>
                <w:rFonts w:ascii="Cambria Math" w:hAnsi="Cambria Math" w:cs="Tahoma"/>
                <w:sz w:val="20"/>
              </w:rPr>
              <m:t>техн</m:t>
            </m:r>
          </m:sub>
        </m:sSub>
        <m:r>
          <w:rPr>
            <w:rFonts w:ascii="Cambria Math" w:hAnsi="Cambria Math" w:cs="Tahoma"/>
            <w:sz w:val="20"/>
          </w:rPr>
          <m:t>=</m:t>
        </m:r>
        <m:sSub>
          <m:sSubPr>
            <m:ctrlPr>
              <w:rPr>
                <w:rFonts w:ascii="Cambria Math" w:hAnsi="Cambria Math" w:cs="Tahoma"/>
                <w:i/>
                <w:sz w:val="20"/>
                <w:lang w:val="en-US"/>
              </w:rPr>
            </m:ctrlPr>
          </m:sSubPr>
          <m:e>
            <m:r>
              <w:rPr>
                <w:rFonts w:ascii="Cambria Math" w:hAnsi="Cambria Math" w:cs="Tahoma"/>
                <w:sz w:val="20"/>
                <w:lang w:val="en-US"/>
              </w:rPr>
              <m:t>q</m:t>
            </m:r>
          </m:e>
          <m:sub>
            <m:r>
              <w:rPr>
                <w:rFonts w:ascii="Cambria Math" w:hAnsi="Cambria Math" w:cs="Tahoma"/>
                <w:sz w:val="20"/>
              </w:rPr>
              <m:t>техн</m:t>
            </m:r>
          </m:sub>
        </m:sSub>
        <m:r>
          <w:rPr>
            <w:rFonts w:ascii="Cambria Math" w:hAnsi="Cambria Math" w:cs="Tahoma"/>
            <w:sz w:val="20"/>
          </w:rPr>
          <m:t>*</m:t>
        </m:r>
        <m:sSub>
          <m:sSubPr>
            <m:ctrlPr>
              <w:rPr>
                <w:rFonts w:ascii="Cambria Math" w:hAnsi="Cambria Math" w:cs="Tahoma"/>
                <w:i/>
                <w:sz w:val="20"/>
                <w:lang w:val="en-US"/>
              </w:rPr>
            </m:ctrlPr>
          </m:sSubPr>
          <m:e>
            <m:r>
              <w:rPr>
                <w:rFonts w:ascii="Cambria Math" w:hAnsi="Cambria Math" w:cs="Tahoma"/>
                <w:sz w:val="20"/>
              </w:rPr>
              <m:t>Т</m:t>
            </m:r>
          </m:e>
          <m:sub>
            <m:r>
              <w:rPr>
                <w:rFonts w:ascii="Cambria Math" w:hAnsi="Cambria Math" w:cs="Tahoma"/>
                <w:sz w:val="20"/>
              </w:rPr>
              <m:t>техн</m:t>
            </m:r>
          </m:sub>
        </m:sSub>
      </m:oMath>
      <w:r w:rsidR="00B658DB" w:rsidRPr="00B22148">
        <w:rPr>
          <w:rFonts w:ascii="Tahoma" w:hAnsi="Tahoma" w:cs="Tahoma"/>
          <w:sz w:val="20"/>
        </w:rPr>
        <w:t>, где:</w:t>
      </w:r>
    </w:p>
    <w:p w14:paraId="4ED78F26" w14:textId="0FBD2256" w:rsidR="00B658DB" w:rsidRPr="00B22148" w:rsidRDefault="00E9195A" w:rsidP="00BB300D">
      <w:pPr>
        <w:pStyle w:val="SLH2PlainSimplawyer"/>
        <w:numPr>
          <w:ilvl w:val="0"/>
          <w:numId w:val="0"/>
        </w:numPr>
        <w:ind w:left="885"/>
        <w:jc w:val="both"/>
        <w:rPr>
          <w:rFonts w:cs="Tahoma"/>
          <w:lang w:val="ru-RU"/>
        </w:rPr>
      </w:pP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техн</m:t>
            </m:r>
          </m:sub>
        </m:sSub>
      </m:oMath>
      <w:r w:rsidR="00B658DB" w:rsidRPr="00B22148">
        <w:rPr>
          <w:rFonts w:cs="Tahoma"/>
          <w:lang w:val="ru-RU"/>
        </w:rPr>
        <w:t xml:space="preserve"> - максимальная тепловая нагрузка на технологические нужды объектов теплоснабжения Потребителя согласно Приложению №</w:t>
      </w:r>
      <w:r w:rsidR="006935F6" w:rsidRPr="00B22148">
        <w:rPr>
          <w:rFonts w:cs="Tahoma"/>
          <w:lang w:val="ru-RU"/>
        </w:rPr>
        <w:t>4</w:t>
      </w:r>
      <w:r w:rsidR="00B658DB" w:rsidRPr="00B22148">
        <w:rPr>
          <w:rFonts w:cs="Tahoma"/>
          <w:lang w:val="ru-RU"/>
        </w:rPr>
        <w:t xml:space="preserve"> к настоящему Договору, Гкал/ч;</w:t>
      </w:r>
    </w:p>
    <w:p w14:paraId="3E9B77FA" w14:textId="70E40770" w:rsidR="00B658DB" w:rsidRPr="00B22148" w:rsidRDefault="00E9195A" w:rsidP="00BB300D">
      <w:pPr>
        <w:pStyle w:val="SLH2PlainSimplawyer"/>
        <w:numPr>
          <w:ilvl w:val="0"/>
          <w:numId w:val="0"/>
        </w:numPr>
        <w:ind w:left="885"/>
        <w:jc w:val="both"/>
        <w:rPr>
          <w:rFonts w:cs="Tahoma"/>
          <w:lang w:val="ru-RU"/>
        </w:rPr>
      </w:pPr>
      <m:oMath>
        <m:sSub>
          <m:sSubPr>
            <m:ctrlPr>
              <w:rPr>
                <w:rFonts w:ascii="Cambria Math" w:hAnsi="Cambria Math" w:cs="Tahoma"/>
              </w:rPr>
            </m:ctrlPr>
          </m:sSubPr>
          <m:e>
            <m:r>
              <m:rPr>
                <m:sty m:val="p"/>
              </m:rPr>
              <w:rPr>
                <w:rFonts w:ascii="Cambria Math" w:hAnsi="Cambria Math" w:cs="Tahoma"/>
                <w:lang w:val="ru-RU"/>
              </w:rPr>
              <m:t>Т</m:t>
            </m:r>
          </m:e>
          <m:sub>
            <m:r>
              <m:rPr>
                <m:sty m:val="p"/>
              </m:rPr>
              <w:rPr>
                <w:rFonts w:ascii="Cambria Math" w:hAnsi="Cambria Math" w:cs="Tahoma"/>
                <w:lang w:val="ru-RU"/>
              </w:rPr>
              <m:t>техн</m:t>
            </m:r>
          </m:sub>
        </m:sSub>
      </m:oMath>
      <w:r w:rsidR="00B658DB" w:rsidRPr="00B22148">
        <w:rPr>
          <w:rFonts w:cs="Tahoma"/>
          <w:lang w:val="ru-RU"/>
        </w:rPr>
        <w:t xml:space="preserve"> - при отсутствии прибора учёта или нарушении срока предоставления показаний – количество часов работы системы теплоснабжения в расчётном периоде, при выходе прибора учёта из строя или нештатной ситуации в работе прибора учёта – период выхода прибора учёта из строя</w:t>
      </w:r>
      <w:r w:rsidR="004F6E76" w:rsidRPr="004F6E76">
        <w:rPr>
          <w:rFonts w:cs="Tahoma"/>
          <w:lang w:val="ru-RU"/>
        </w:rPr>
        <w:t xml:space="preserve"> </w:t>
      </w:r>
      <w:r w:rsidR="004F6E76">
        <w:rPr>
          <w:rFonts w:cs="Tahoma"/>
          <w:lang w:val="ru-RU"/>
        </w:rPr>
        <w:t xml:space="preserve">в </w:t>
      </w:r>
      <w:r w:rsidR="004F6E76" w:rsidRPr="004406FF">
        <w:rPr>
          <w:rFonts w:cs="Tahoma"/>
          <w:lang w:val="ru-RU"/>
        </w:rPr>
        <w:t>расчётном периоде</w:t>
      </w:r>
      <w:r w:rsidR="00B658DB" w:rsidRPr="00B22148">
        <w:rPr>
          <w:rFonts w:cs="Tahoma"/>
          <w:lang w:val="ru-RU"/>
        </w:rPr>
        <w:t>, ч.</w:t>
      </w:r>
    </w:p>
    <w:p w14:paraId="6D567D1F" w14:textId="65DAE746" w:rsidR="00B658DB" w:rsidRPr="00B22148" w:rsidRDefault="00B658DB" w:rsidP="00BB300D">
      <w:pPr>
        <w:pStyle w:val="SLH2PlainSimplawyer"/>
        <w:numPr>
          <w:ilvl w:val="0"/>
          <w:numId w:val="0"/>
        </w:numPr>
        <w:ind w:left="885"/>
        <w:jc w:val="both"/>
        <w:rPr>
          <w:rFonts w:cs="Tahoma"/>
          <w:lang w:val="ru-RU"/>
        </w:rPr>
      </w:pPr>
      <w:r w:rsidRPr="00B22148">
        <w:rPr>
          <w:rFonts w:cs="Tahoma"/>
          <w:lang w:val="ru-RU"/>
        </w:rPr>
        <w:t xml:space="preserve">2.2.2.10.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тп</m:t>
            </m:r>
          </m:sub>
        </m:sSub>
      </m:oMath>
      <w:r w:rsidRPr="00B22148">
        <w:rPr>
          <w:rFonts w:cs="Tahoma"/>
          <w:lang w:val="ru-RU"/>
        </w:rPr>
        <w:t xml:space="preserve"> - потери тепловой энергии через изоляцию трубопроводов, а также с нормативной и сверхнормативной утечкой в тепловых сетях и системах теплопотребления Потребителя за расчётный период, Гкал.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тп</m:t>
            </m:r>
          </m:sub>
        </m:sSub>
      </m:oMath>
      <w:r w:rsidRPr="00B22148">
        <w:rPr>
          <w:rFonts w:cs="Tahoma"/>
          <w:lang w:val="ru-RU"/>
        </w:rPr>
        <w:t xml:space="preserve"> определяется только в части, не учитываемой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пу</m:t>
            </m:r>
          </m:sub>
        </m:sSub>
      </m:oMath>
      <w:r w:rsidRPr="00B22148">
        <w:rPr>
          <w:rFonts w:cs="Tahoma"/>
          <w:lang w:val="ru-RU"/>
        </w:rPr>
        <w:t>, по формуле (10):</w:t>
      </w:r>
    </w:p>
    <w:p w14:paraId="2A0AFD28" w14:textId="77777777" w:rsidR="00B658DB" w:rsidRPr="00B22148" w:rsidRDefault="00E9195A" w:rsidP="00B658DB">
      <w:pPr>
        <w:overflowPunct/>
        <w:spacing w:line="259" w:lineRule="auto"/>
        <w:ind w:firstLine="567"/>
        <w:contextualSpacing/>
        <w:jc w:val="center"/>
        <w:textAlignment w:val="auto"/>
        <w:rPr>
          <w:rFonts w:ascii="Tahoma" w:hAnsi="Tahoma" w:cs="Tahoma"/>
          <w:i/>
          <w:sz w:val="20"/>
        </w:rPr>
      </w:pPr>
      <m:oMath>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тп</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норм. потери</m:t>
            </m:r>
          </m:sub>
        </m:sSub>
        <m:r>
          <w:rPr>
            <w:rFonts w:ascii="Cambria Math" w:hAnsi="Cambria Math" w:cs="Tahoma"/>
            <w:sz w:val="20"/>
          </w:rPr>
          <m:t>+</m:t>
        </m:r>
        <m:sSub>
          <m:sSubPr>
            <m:ctrlPr>
              <w:rPr>
                <w:rFonts w:ascii="Cambria Math" w:hAnsi="Cambria Math" w:cs="Tahoma"/>
                <w:i/>
                <w:sz w:val="20"/>
                <w:lang w:val="en-US"/>
              </w:rPr>
            </m:ctrlPr>
          </m:sSubPr>
          <m:e>
            <m:r>
              <w:rPr>
                <w:rFonts w:ascii="Cambria Math" w:hAnsi="Cambria Math" w:cs="Tahoma"/>
                <w:sz w:val="20"/>
                <w:lang w:val="en-US"/>
              </w:rPr>
              <m:t>Q</m:t>
            </m:r>
          </m:e>
          <m:sub>
            <m:r>
              <w:rPr>
                <w:rFonts w:ascii="Cambria Math" w:hAnsi="Cambria Math" w:cs="Tahoma"/>
                <w:sz w:val="20"/>
              </w:rPr>
              <m:t>ут</m:t>
            </m:r>
          </m:sub>
        </m:sSub>
      </m:oMath>
      <w:r w:rsidR="00B658DB" w:rsidRPr="002E2274">
        <w:rPr>
          <w:rFonts w:ascii="Tahoma" w:hAnsi="Tahoma"/>
          <w:sz w:val="20"/>
        </w:rPr>
        <w:t>, где:</w:t>
      </w:r>
    </w:p>
    <w:p w14:paraId="029EBAC8" w14:textId="37C44C38" w:rsidR="00B658DB" w:rsidRPr="00B22148" w:rsidRDefault="00E9195A" w:rsidP="00BB300D">
      <w:pPr>
        <w:pStyle w:val="SLH2PlainSimplawyer"/>
        <w:numPr>
          <w:ilvl w:val="0"/>
          <w:numId w:val="0"/>
        </w:numPr>
        <w:ind w:left="885"/>
        <w:jc w:val="both"/>
        <w:rPr>
          <w:rFonts w:cs="Tahoma"/>
          <w:lang w:val="ru-RU"/>
        </w:rPr>
      </w:pP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норм. потери</m:t>
            </m:r>
          </m:sub>
        </m:sSub>
      </m:oMath>
      <w:r w:rsidR="00B658DB" w:rsidRPr="00B22148">
        <w:rPr>
          <w:rFonts w:cs="Tahoma"/>
          <w:lang w:val="ru-RU"/>
        </w:rPr>
        <w:t xml:space="preserve"> </w:t>
      </w:r>
      <w:r w:rsidR="00A45A0A">
        <w:rPr>
          <w:rFonts w:cs="Tahoma"/>
          <w:lang w:val="ru-RU"/>
        </w:rPr>
        <w:t>-</w:t>
      </w:r>
      <w:r w:rsidR="00B658DB" w:rsidRPr="00B22148">
        <w:rPr>
          <w:rFonts w:cs="Tahoma"/>
          <w:lang w:val="ru-RU"/>
        </w:rPr>
        <w:t xml:space="preserve"> сумма потерь тепловой энергии через изоляцию трубопроводов и с нормативной утечкой в тепловых сетях Потребителя с учетом продолжительности подачи тепловой энергии в расчетном периоде, Гкал.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норм. потери</m:t>
            </m:r>
          </m:sub>
        </m:sSub>
      </m:oMath>
      <w:r w:rsidR="006935F6" w:rsidRPr="00B22148">
        <w:rPr>
          <w:rFonts w:cs="Tahoma"/>
          <w:lang w:val="ru-RU"/>
        </w:rPr>
        <w:t xml:space="preserve"> </w:t>
      </w:r>
      <w:ins w:id="2" w:author="Семенова Оксана Сергеевна" w:date="2020-11-23T16:17:00Z">
        <w:r w:rsidR="00A50C12" w:rsidRPr="00A50C12">
          <w:rPr>
            <w:rFonts w:cstheme="minorHAnsi"/>
            <w:lang w:val="ru-RU"/>
            <w:rPrChange w:id="3" w:author="Семенова Оксана Сергеевна" w:date="2020-11-23T16:17:00Z">
              <w:rPr>
                <w:rFonts w:cstheme="minorHAnsi"/>
              </w:rPr>
            </w:rPrChange>
          </w:rPr>
          <w:t xml:space="preserve">рассчитывается в соответствии с Порядком определения нормативов технологических потерь при передаче </w:t>
        </w:r>
        <w:r w:rsidR="004034AC" w:rsidRPr="004034AC">
          <w:rPr>
            <w:rFonts w:cstheme="minorHAnsi"/>
            <w:lang w:val="ru-RU"/>
          </w:rPr>
          <w:t>тепловой энергии, теплоносителя</w:t>
        </w:r>
        <w:r w:rsidR="00A50C12" w:rsidRPr="00A50C12">
          <w:rPr>
            <w:rFonts w:cstheme="minorHAnsi"/>
            <w:lang w:val="ru-RU"/>
            <w:rPrChange w:id="4" w:author="Семенова Оксана Сергеевна" w:date="2020-11-23T16:17:00Z">
              <w:rPr>
                <w:rFonts w:cstheme="minorHAnsi"/>
              </w:rPr>
            </w:rPrChange>
          </w:rPr>
          <w:t xml:space="preserve"> и</w:t>
        </w:r>
      </w:ins>
      <w:del w:id="5" w:author="Семенова Оксана Сергеевна" w:date="2020-11-23T16:17:00Z">
        <w:r w:rsidR="00B658DB" w:rsidRPr="00B22148" w:rsidDel="00A50C12">
          <w:rPr>
            <w:rFonts w:cs="Tahoma"/>
            <w:lang w:val="ru-RU"/>
          </w:rPr>
          <w:delText>определяются в соответствии с</w:delText>
        </w:r>
      </w:del>
      <w:r w:rsidR="00B658DB" w:rsidRPr="00B22148">
        <w:rPr>
          <w:rFonts w:cs="Tahoma"/>
          <w:lang w:val="ru-RU"/>
        </w:rPr>
        <w:t xml:space="preserve"> Приложением №</w:t>
      </w:r>
      <w:r w:rsidR="006935F6" w:rsidRPr="00B22148">
        <w:rPr>
          <w:rFonts w:cs="Tahoma"/>
          <w:lang w:val="ru-RU"/>
        </w:rPr>
        <w:t>6</w:t>
      </w:r>
      <w:r w:rsidR="00B658DB" w:rsidRPr="00B22148">
        <w:rPr>
          <w:rFonts w:cs="Tahoma"/>
          <w:lang w:val="ru-RU"/>
        </w:rPr>
        <w:t xml:space="preserve"> к настоящему Договору. </w:t>
      </w:r>
    </w:p>
    <w:p w14:paraId="2B65E88C" w14:textId="5D13471E" w:rsidR="00BB300D" w:rsidRPr="00B22148" w:rsidRDefault="00E9195A" w:rsidP="00BB300D">
      <w:pPr>
        <w:pStyle w:val="SLH2PlainSimplawyer"/>
        <w:numPr>
          <w:ilvl w:val="0"/>
          <w:numId w:val="0"/>
        </w:numPr>
        <w:ind w:left="885"/>
        <w:jc w:val="both"/>
        <w:rPr>
          <w:rFonts w:cs="Tahoma"/>
          <w:lang w:val="ru-RU"/>
        </w:rPr>
      </w:pP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ут</m:t>
            </m:r>
          </m:sub>
        </m:sSub>
      </m:oMath>
      <w:r w:rsidR="00B658DB" w:rsidRPr="00B22148">
        <w:rPr>
          <w:rFonts w:cs="Tahoma"/>
          <w:lang w:val="ru-RU"/>
        </w:rPr>
        <w:t xml:space="preserve"> </w:t>
      </w:r>
      <w:r w:rsidR="00A45A0A">
        <w:rPr>
          <w:rFonts w:cs="Tahoma"/>
          <w:lang w:val="ru-RU"/>
        </w:rPr>
        <w:t>-</w:t>
      </w:r>
      <w:r w:rsidR="00B658DB" w:rsidRPr="00B22148">
        <w:rPr>
          <w:rFonts w:cs="Tahoma"/>
          <w:lang w:val="ru-RU"/>
        </w:rPr>
        <w:t xml:space="preserve"> сумма потерь тепловой энергии в тепловых сетях Потребителя с утечкой теплоносителя, Гкал. </w:t>
      </w:r>
    </w:p>
    <w:p w14:paraId="51EA1D16" w14:textId="0179740E" w:rsidR="00B658DB" w:rsidRPr="00B22148" w:rsidRDefault="00B658DB" w:rsidP="00BB300D">
      <w:pPr>
        <w:pStyle w:val="SLH2PlainSimplawyer"/>
        <w:numPr>
          <w:ilvl w:val="0"/>
          <w:numId w:val="0"/>
        </w:numPr>
        <w:ind w:left="885"/>
        <w:jc w:val="both"/>
        <w:rPr>
          <w:rFonts w:cs="Tahoma"/>
          <w:lang w:val="ru-RU"/>
        </w:rPr>
      </w:pPr>
      <w:r w:rsidRPr="00B22148">
        <w:rPr>
          <w:rFonts w:cs="Tahoma"/>
          <w:i/>
          <w:lang w:val="ru-RU"/>
        </w:rPr>
        <w:t>Формула включается при наличии согласия потребителя:</w:t>
      </w:r>
    </w:p>
    <w:p w14:paraId="1D6ABF9E" w14:textId="77777777" w:rsidR="00B658DB" w:rsidRPr="00B22148" w:rsidRDefault="00B658DB" w:rsidP="00BB300D">
      <w:pPr>
        <w:pStyle w:val="SLH2PlainSimplawyer"/>
        <w:numPr>
          <w:ilvl w:val="0"/>
          <w:numId w:val="0"/>
        </w:numPr>
        <w:ind w:left="885"/>
        <w:jc w:val="both"/>
        <w:rPr>
          <w:rFonts w:cs="Tahoma"/>
          <w:lang w:val="ru-RU"/>
        </w:rPr>
      </w:pPr>
      <w:r w:rsidRPr="00B22148">
        <w:rPr>
          <w:rFonts w:cs="Tahoma"/>
          <w:lang w:val="en-US"/>
        </w:rPr>
        <w:t>Q</w:t>
      </w:r>
      <w:r w:rsidRPr="00B22148">
        <w:rPr>
          <w:rFonts w:cs="Tahoma"/>
          <w:vertAlign w:val="subscript"/>
          <w:lang w:val="ru-RU"/>
        </w:rPr>
        <w:t xml:space="preserve">ут. </w:t>
      </w:r>
      <w:r w:rsidRPr="00B22148">
        <w:rPr>
          <w:rFonts w:cs="Tahoma"/>
          <w:lang w:val="ru-RU"/>
        </w:rPr>
        <w:t>определяется Теплоснабжающей организацией по формуле (11):</w:t>
      </w:r>
    </w:p>
    <w:p w14:paraId="2345D615" w14:textId="77777777" w:rsidR="00B658DB" w:rsidRPr="00B22148" w:rsidRDefault="00B658DB" w:rsidP="00B658DB">
      <w:pPr>
        <w:widowControl/>
        <w:overflowPunct/>
        <w:autoSpaceDE/>
        <w:autoSpaceDN/>
        <w:adjustRightInd/>
        <w:spacing w:line="259" w:lineRule="auto"/>
        <w:ind w:firstLine="567"/>
        <w:contextualSpacing/>
        <w:jc w:val="center"/>
        <w:textAlignment w:val="auto"/>
        <w:rPr>
          <w:rFonts w:ascii="Tahoma" w:hAnsi="Tahoma" w:cs="Tahoma"/>
          <w:sz w:val="20"/>
        </w:rPr>
      </w:pPr>
      <w:r w:rsidRPr="00B22148">
        <w:rPr>
          <w:rFonts w:ascii="Tahoma" w:hAnsi="Tahoma" w:cs="Tahoma"/>
          <w:sz w:val="20"/>
        </w:rPr>
        <w:t xml:space="preserve"> </w:t>
      </w:r>
      <m:oMath>
        <m:sSub>
          <m:sSubPr>
            <m:ctrlPr>
              <w:rPr>
                <w:rFonts w:ascii="Cambria Math" w:hAnsi="Cambria Math" w:cs="Tahoma"/>
                <w:i/>
                <w:sz w:val="20"/>
                <w:lang w:val="en-US"/>
              </w:rPr>
            </m:ctrlPr>
          </m:sSubPr>
          <m:e>
            <m:r>
              <w:rPr>
                <w:rFonts w:ascii="Cambria Math" w:hAnsi="Cambria Math" w:cs="Tahoma"/>
                <w:sz w:val="20"/>
                <w:szCs w:val="24"/>
                <w:lang w:val="en-US"/>
              </w:rPr>
              <m:t>Q</m:t>
            </m:r>
          </m:e>
          <m:sub>
            <m:r>
              <w:rPr>
                <w:rFonts w:ascii="Cambria Math" w:hAnsi="Cambria Math" w:cs="Tahoma"/>
                <w:sz w:val="20"/>
                <w:szCs w:val="24"/>
              </w:rPr>
              <m:t>ут</m:t>
            </m:r>
          </m:sub>
        </m:sSub>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rPr>
              <m:t>(М</m:t>
            </m:r>
          </m:e>
          <m:sub>
            <m:r>
              <w:rPr>
                <w:rFonts w:ascii="Cambria Math" w:hAnsi="Cambria Math" w:cs="Tahoma"/>
                <w:sz w:val="20"/>
              </w:rPr>
              <m:t>у</m:t>
            </m:r>
          </m:sub>
          <m:sup>
            <m:r>
              <w:rPr>
                <w:rFonts w:ascii="Cambria Math" w:hAnsi="Cambria Math" w:cs="Tahoma"/>
                <w:sz w:val="20"/>
              </w:rPr>
              <m:t>акт.</m:t>
            </m:r>
          </m:sup>
        </m:sSubSup>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rPr>
              <m:t>М</m:t>
            </m:r>
          </m:e>
          <m:sub>
            <m:r>
              <w:rPr>
                <w:rFonts w:ascii="Cambria Math" w:hAnsi="Cambria Math" w:cs="Tahoma"/>
                <w:sz w:val="20"/>
              </w:rPr>
              <m:t>у</m:t>
            </m:r>
          </m:sub>
          <m:sup>
            <m:r>
              <w:rPr>
                <w:rFonts w:ascii="Cambria Math" w:hAnsi="Cambria Math" w:cs="Tahoma"/>
                <w:sz w:val="20"/>
              </w:rPr>
              <m:t>пуск.</m:t>
            </m:r>
          </m:sup>
        </m:sSubSup>
        <m:r>
          <w:rPr>
            <w:rFonts w:ascii="Cambria Math" w:hAnsi="Cambria Math" w:cs="Tahoma"/>
            <w:sz w:val="20"/>
          </w:rPr>
          <m:t>)</m:t>
        </m:r>
        <m:r>
          <w:rPr>
            <w:rFonts w:ascii="Cambria Math" w:hAnsi="Cambria Math" w:cs="Tahoma"/>
            <w:sz w:val="20"/>
            <w:szCs w:val="24"/>
          </w:rPr>
          <m:t>*</m:t>
        </m:r>
        <m:sSub>
          <m:sSubPr>
            <m:ctrlPr>
              <w:rPr>
                <w:rFonts w:ascii="Cambria Math" w:hAnsi="Cambria Math" w:cs="Tahoma"/>
                <w:i/>
                <w:sz w:val="20"/>
                <w:szCs w:val="24"/>
              </w:rPr>
            </m:ctrlPr>
          </m:sSubPr>
          <m:e>
            <m:r>
              <w:rPr>
                <w:rFonts w:ascii="Cambria Math" w:hAnsi="Cambria Math" w:cs="Tahoma"/>
                <w:sz w:val="20"/>
                <w:szCs w:val="24"/>
                <w:lang w:val="en-US"/>
              </w:rPr>
              <m:t>c</m:t>
            </m:r>
          </m:e>
          <m:sub>
            <m:r>
              <w:rPr>
                <w:rFonts w:ascii="Cambria Math" w:hAnsi="Cambria Math" w:cs="Tahoma"/>
                <w:sz w:val="20"/>
                <w:szCs w:val="24"/>
              </w:rPr>
              <m:t>p</m:t>
            </m:r>
          </m:sub>
        </m:sSub>
        <m:r>
          <w:rPr>
            <w:rFonts w:ascii="Cambria Math" w:hAnsi="Cambria Math" w:cs="Tahoma"/>
            <w:sz w:val="20"/>
            <w:szCs w:val="24"/>
          </w:rPr>
          <m:t>*</m:t>
        </m:r>
        <m:r>
          <m:rPr>
            <m:sty m:val="p"/>
          </m:rPr>
          <w:rPr>
            <w:rFonts w:ascii="Cambria Math" w:hAnsi="Cambria Math" w:cs="Tahoma"/>
            <w:sz w:val="20"/>
            <w:szCs w:val="24"/>
          </w:rPr>
          <w:sym w:font="Symbol" w:char="F072"/>
        </m:r>
        <m:r>
          <m:rPr>
            <m:sty m:val="p"/>
          </m:rPr>
          <w:rPr>
            <w:rFonts w:ascii="Cambria Math" w:hAnsi="Cambria Math" w:cs="Cambria Math"/>
            <w:sz w:val="20"/>
            <w:szCs w:val="24"/>
          </w:rPr>
          <m:t>*</m:t>
        </m:r>
        <m:d>
          <m:dPr>
            <m:ctrlPr>
              <w:rPr>
                <w:rFonts w:ascii="Cambria Math" w:hAnsi="Cambria Math" w:cs="Cambria Math"/>
                <w:sz w:val="20"/>
                <w:szCs w:val="24"/>
              </w:rPr>
            </m:ctrlPr>
          </m:dPr>
          <m:e>
            <m:sSub>
              <m:sSubPr>
                <m:ctrlPr>
                  <w:rPr>
                    <w:rFonts w:ascii="Cambria Math" w:hAnsi="Cambria Math" w:cs="Cambria Math"/>
                    <w:sz w:val="20"/>
                    <w:szCs w:val="24"/>
                  </w:rPr>
                </m:ctrlPr>
              </m:sSubPr>
              <m:e>
                <m:r>
                  <w:rPr>
                    <w:rFonts w:ascii="Cambria Math" w:hAnsi="Cambria Math" w:cs="Cambria Math"/>
                    <w:sz w:val="20"/>
                    <w:szCs w:val="24"/>
                    <w:lang w:val="en-US"/>
                  </w:rPr>
                  <m:t>t</m:t>
                </m:r>
              </m:e>
              <m:sub>
                <m:r>
                  <w:rPr>
                    <w:rFonts w:ascii="Cambria Math" w:hAnsi="Cambria Math" w:cs="Cambria Math"/>
                    <w:sz w:val="20"/>
                    <w:szCs w:val="24"/>
                  </w:rPr>
                  <m:t>сбрас</m:t>
                </m:r>
              </m:sub>
            </m:sSub>
            <m:r>
              <w:rPr>
                <w:rFonts w:ascii="Cambria Math" w:hAnsi="Cambria Math" w:cs="Cambria Math"/>
                <w:sz w:val="20"/>
                <w:szCs w:val="24"/>
              </w:rPr>
              <m:t>-</m:t>
            </m:r>
            <m:sSub>
              <m:sSubPr>
                <m:ctrlPr>
                  <w:rPr>
                    <w:rFonts w:ascii="Cambria Math" w:hAnsi="Cambria Math" w:cs="Cambria Math"/>
                    <w:i/>
                    <w:sz w:val="20"/>
                    <w:szCs w:val="24"/>
                    <w:lang w:val="en-US"/>
                  </w:rPr>
                </m:ctrlPr>
              </m:sSubPr>
              <m:e>
                <m:r>
                  <w:rPr>
                    <w:rFonts w:ascii="Cambria Math" w:hAnsi="Cambria Math" w:cs="Cambria Math"/>
                    <w:sz w:val="20"/>
                    <w:szCs w:val="24"/>
                    <w:lang w:val="en-US"/>
                  </w:rPr>
                  <m:t>t</m:t>
                </m:r>
              </m:e>
              <m:sub>
                <m:r>
                  <w:rPr>
                    <w:rFonts w:ascii="Cambria Math" w:hAnsi="Cambria Math" w:cs="Cambria Math"/>
                    <w:sz w:val="20"/>
                    <w:szCs w:val="24"/>
                  </w:rPr>
                  <m:t>хв</m:t>
                </m:r>
              </m:sub>
            </m:sSub>
            <m:ctrlPr>
              <w:rPr>
                <w:rFonts w:ascii="Cambria Math" w:hAnsi="Cambria Math" w:cs="Cambria Math"/>
                <w:i/>
                <w:sz w:val="20"/>
                <w:szCs w:val="24"/>
                <w:lang w:val="en-US"/>
              </w:rPr>
            </m:ctrlPr>
          </m:e>
        </m:d>
        <m:r>
          <w:rPr>
            <w:rFonts w:ascii="Cambria Math" w:hAnsi="Cambria Math" w:cs="Cambria Math"/>
            <w:sz w:val="20"/>
            <w:szCs w:val="24"/>
          </w:rPr>
          <m:t>*</m:t>
        </m:r>
        <m:sSup>
          <m:sSupPr>
            <m:ctrlPr>
              <w:rPr>
                <w:rFonts w:ascii="Cambria Math" w:hAnsi="Cambria Math" w:cs="Cambria Math"/>
                <w:i/>
                <w:sz w:val="20"/>
                <w:szCs w:val="24"/>
                <w:lang w:val="en-US"/>
              </w:rPr>
            </m:ctrlPr>
          </m:sSupPr>
          <m:e>
            <m:r>
              <w:rPr>
                <w:rFonts w:ascii="Cambria Math" w:hAnsi="Cambria Math" w:cs="Cambria Math"/>
                <w:sz w:val="20"/>
                <w:szCs w:val="24"/>
              </w:rPr>
              <m:t>10</m:t>
            </m:r>
          </m:e>
          <m:sup>
            <m:r>
              <w:rPr>
                <w:rFonts w:ascii="Cambria Math" w:hAnsi="Cambria Math" w:cs="Cambria Math"/>
                <w:sz w:val="20"/>
                <w:szCs w:val="24"/>
              </w:rPr>
              <m:t>-3</m:t>
            </m:r>
          </m:sup>
        </m:sSup>
        <m:r>
          <w:rPr>
            <w:rFonts w:ascii="Cambria Math" w:hAnsi="Cambria Math" w:cs="Cambria Math"/>
            <w:sz w:val="20"/>
            <w:szCs w:val="24"/>
          </w:rPr>
          <m:t>,</m:t>
        </m:r>
      </m:oMath>
      <w:r w:rsidRPr="00B22148">
        <w:rPr>
          <w:rFonts w:ascii="Tahoma" w:hAnsi="Tahoma" w:cs="Tahoma"/>
          <w:sz w:val="20"/>
        </w:rPr>
        <w:t xml:space="preserve"> где:</w:t>
      </w:r>
    </w:p>
    <w:p w14:paraId="1B838346" w14:textId="4EC2DC6C" w:rsidR="00B658DB" w:rsidRDefault="00E9195A" w:rsidP="00BB300D">
      <w:pPr>
        <w:pStyle w:val="SLH2PlainSimplawyer"/>
        <w:numPr>
          <w:ilvl w:val="0"/>
          <w:numId w:val="0"/>
        </w:numPr>
        <w:ind w:left="885"/>
        <w:jc w:val="both"/>
        <w:rPr>
          <w:rFonts w:cs="Tahoma"/>
          <w:lang w:val="ru-RU"/>
        </w:rPr>
      </w:pPr>
      <m:oMath>
        <m:sSubSup>
          <m:sSubSupPr>
            <m:ctrlPr>
              <w:rPr>
                <w:rFonts w:ascii="Cambria Math" w:hAnsi="Cambria Math" w:cs="Tahoma"/>
              </w:rPr>
            </m:ctrlPr>
          </m:sSubSupPr>
          <m:e>
            <m:r>
              <m:rPr>
                <m:sty m:val="p"/>
              </m:rPr>
              <w:rPr>
                <w:rFonts w:ascii="Cambria Math" w:hAnsi="Cambria Math" w:cs="Tahoma"/>
                <w:lang w:val="ru-RU"/>
              </w:rPr>
              <m:t>М</m:t>
            </m:r>
          </m:e>
          <m:sub>
            <m:r>
              <m:rPr>
                <m:sty m:val="p"/>
              </m:rPr>
              <w:rPr>
                <w:rFonts w:ascii="Cambria Math" w:hAnsi="Cambria Math" w:cs="Tahoma"/>
                <w:lang w:val="ru-RU"/>
              </w:rPr>
              <m:t>у</m:t>
            </m:r>
          </m:sub>
          <m:sup>
            <m:r>
              <m:rPr>
                <m:sty m:val="p"/>
              </m:rPr>
              <w:rPr>
                <w:rFonts w:ascii="Cambria Math" w:hAnsi="Cambria Math" w:cs="Tahoma"/>
                <w:lang w:val="ru-RU"/>
              </w:rPr>
              <m:t>акт.</m:t>
            </m:r>
          </m:sup>
        </m:sSubSup>
        <m:r>
          <m:rPr>
            <m:sty m:val="p"/>
          </m:rPr>
          <w:rPr>
            <w:rFonts w:ascii="Cambria Math" w:hAnsi="Cambria Math" w:cs="Tahoma"/>
            <w:lang w:val="ru-RU"/>
          </w:rPr>
          <m:t xml:space="preserve">, </m:t>
        </m:r>
        <m:sSubSup>
          <m:sSubSupPr>
            <m:ctrlPr>
              <w:rPr>
                <w:rFonts w:ascii="Cambria Math" w:hAnsi="Cambria Math" w:cs="Tahoma"/>
              </w:rPr>
            </m:ctrlPr>
          </m:sSubSupPr>
          <m:e>
            <m:r>
              <m:rPr>
                <m:sty m:val="p"/>
              </m:rPr>
              <w:rPr>
                <w:rFonts w:ascii="Cambria Math" w:hAnsi="Cambria Math" w:cs="Tahoma"/>
                <w:lang w:val="ru-RU"/>
              </w:rPr>
              <m:t>М</m:t>
            </m:r>
          </m:e>
          <m:sub>
            <m:r>
              <m:rPr>
                <m:sty m:val="p"/>
              </m:rPr>
              <w:rPr>
                <w:rFonts w:ascii="Cambria Math" w:hAnsi="Cambria Math" w:cs="Tahoma"/>
                <w:lang w:val="ru-RU"/>
              </w:rPr>
              <m:t>у</m:t>
            </m:r>
          </m:sub>
          <m:sup>
            <m:r>
              <m:rPr>
                <m:sty m:val="p"/>
              </m:rPr>
              <w:rPr>
                <w:rFonts w:ascii="Cambria Math" w:hAnsi="Cambria Math" w:cs="Tahoma"/>
                <w:lang w:val="ru-RU"/>
              </w:rPr>
              <m:t>пуск.</m:t>
            </m:r>
          </m:sup>
        </m:sSubSup>
      </m:oMath>
      <w:r w:rsidR="00B658DB" w:rsidRPr="00B22148">
        <w:rPr>
          <w:rFonts w:cs="Tahoma"/>
          <w:lang w:val="ru-RU"/>
        </w:rPr>
        <w:t xml:space="preserve"> </w:t>
      </w:r>
      <w:r w:rsidR="00A45A0A">
        <w:rPr>
          <w:rFonts w:cs="Tahoma"/>
          <w:lang w:val="ru-RU"/>
        </w:rPr>
        <w:t>-</w:t>
      </w:r>
      <w:r w:rsidR="00B658DB" w:rsidRPr="00B22148">
        <w:rPr>
          <w:rFonts w:cs="Tahoma"/>
          <w:lang w:val="ru-RU"/>
        </w:rPr>
        <w:t xml:space="preserve"> количество потреблённого потребителем теплоносителя в связи, соответственно, с утечкой теплоносителя в тепловых сетях и системах теплопотребления Потребителя и с целью заполнения тепловых сетей и систем теплопотребления Потребителя в начале отопительного периода, м</w:t>
      </w:r>
      <w:r w:rsidR="00B658DB" w:rsidRPr="001929B8">
        <w:rPr>
          <w:rFonts w:cs="Tahoma"/>
          <w:vertAlign w:val="superscript"/>
          <w:lang w:val="ru-RU"/>
        </w:rPr>
        <w:t>3</w:t>
      </w:r>
      <w:r w:rsidR="00B658DB" w:rsidRPr="00B22148">
        <w:rPr>
          <w:rFonts w:cs="Tahoma"/>
          <w:lang w:val="ru-RU"/>
        </w:rPr>
        <w:t xml:space="preserve">. </w:t>
      </w:r>
      <m:oMath>
        <m:sSubSup>
          <m:sSubSupPr>
            <m:ctrlPr>
              <w:rPr>
                <w:rFonts w:ascii="Cambria Math" w:hAnsi="Cambria Math" w:cs="Tahoma"/>
              </w:rPr>
            </m:ctrlPr>
          </m:sSubSupPr>
          <m:e>
            <m:r>
              <m:rPr>
                <m:sty m:val="p"/>
              </m:rPr>
              <w:rPr>
                <w:rFonts w:ascii="Cambria Math" w:hAnsi="Cambria Math" w:cs="Tahoma"/>
                <w:lang w:val="ru-RU"/>
              </w:rPr>
              <m:t>М</m:t>
            </m:r>
          </m:e>
          <m:sub>
            <m:r>
              <m:rPr>
                <m:sty m:val="p"/>
              </m:rPr>
              <w:rPr>
                <w:rFonts w:ascii="Cambria Math" w:hAnsi="Cambria Math" w:cs="Tahoma"/>
                <w:lang w:val="ru-RU"/>
              </w:rPr>
              <m:t>у</m:t>
            </m:r>
          </m:sub>
          <m:sup>
            <m:r>
              <m:rPr>
                <m:sty m:val="p"/>
              </m:rPr>
              <w:rPr>
                <w:rFonts w:ascii="Cambria Math" w:hAnsi="Cambria Math" w:cs="Tahoma"/>
                <w:lang w:val="ru-RU"/>
              </w:rPr>
              <m:t>акт.</m:t>
            </m:r>
          </m:sup>
        </m:sSubSup>
        <m:r>
          <m:rPr>
            <m:sty m:val="p"/>
          </m:rPr>
          <w:rPr>
            <w:rFonts w:ascii="Cambria Math" w:hAnsi="Cambria Math" w:cs="Tahoma"/>
            <w:lang w:val="ru-RU"/>
          </w:rPr>
          <m:t xml:space="preserve">, </m:t>
        </m:r>
        <m:sSubSup>
          <m:sSubSupPr>
            <m:ctrlPr>
              <w:rPr>
                <w:rFonts w:ascii="Cambria Math" w:hAnsi="Cambria Math" w:cs="Tahoma"/>
              </w:rPr>
            </m:ctrlPr>
          </m:sSubSupPr>
          <m:e>
            <m:r>
              <m:rPr>
                <m:sty m:val="p"/>
              </m:rPr>
              <w:rPr>
                <w:rFonts w:ascii="Cambria Math" w:hAnsi="Cambria Math" w:cs="Tahoma"/>
                <w:lang w:val="ru-RU"/>
              </w:rPr>
              <m:t>М</m:t>
            </m:r>
          </m:e>
          <m:sub>
            <m:r>
              <m:rPr>
                <m:sty m:val="p"/>
              </m:rPr>
              <w:rPr>
                <w:rFonts w:ascii="Cambria Math" w:hAnsi="Cambria Math" w:cs="Tahoma"/>
                <w:lang w:val="ru-RU"/>
              </w:rPr>
              <m:t>у</m:t>
            </m:r>
          </m:sub>
          <m:sup>
            <m:r>
              <m:rPr>
                <m:sty m:val="p"/>
              </m:rPr>
              <w:rPr>
                <w:rFonts w:ascii="Cambria Math" w:hAnsi="Cambria Math" w:cs="Tahoma"/>
                <w:lang w:val="ru-RU"/>
              </w:rPr>
              <m:t>пуск.</m:t>
            </m:r>
          </m:sup>
        </m:sSubSup>
      </m:oMath>
      <w:r w:rsidR="00B658DB" w:rsidRPr="00B22148">
        <w:rPr>
          <w:rFonts w:cs="Tahoma"/>
          <w:lang w:val="ru-RU"/>
        </w:rPr>
        <w:t xml:space="preserve"> определяются в соответствии с </w:t>
      </w:r>
      <w:r w:rsidR="003268AB">
        <w:rPr>
          <w:rFonts w:cs="Tahoma"/>
          <w:lang w:val="ru-RU"/>
        </w:rPr>
        <w:t>п.2.3 настоящих Условий</w:t>
      </w:r>
      <w:r w:rsidR="00B658DB" w:rsidRPr="00B22148">
        <w:rPr>
          <w:rFonts w:cs="Tahoma"/>
          <w:lang w:val="ru-RU"/>
        </w:rPr>
        <w:t>;</w:t>
      </w:r>
    </w:p>
    <w:p w14:paraId="1F4FDAA4" w14:textId="77777777" w:rsidR="005C01A9" w:rsidRPr="00B22148" w:rsidRDefault="00E9195A" w:rsidP="005C01A9">
      <w:pPr>
        <w:pStyle w:val="SLH2PlainSimplawyer"/>
        <w:numPr>
          <w:ilvl w:val="0"/>
          <w:numId w:val="0"/>
        </w:numPr>
        <w:ind w:left="885"/>
        <w:jc w:val="both"/>
        <w:rPr>
          <w:rFonts w:cs="Tahoma"/>
          <w:lang w:val="ru-RU"/>
        </w:rPr>
      </w:pPr>
      <m:oMath>
        <m:sSub>
          <m:sSubPr>
            <m:ctrlPr>
              <w:rPr>
                <w:rFonts w:ascii="Cambria Math" w:hAnsi="Cambria Math" w:cs="Tahoma"/>
              </w:rPr>
            </m:ctrlPr>
          </m:sSubPr>
          <m:e>
            <m:r>
              <w:rPr>
                <w:rFonts w:ascii="Cambria Math" w:hAnsi="Cambria Math" w:cs="Tahoma"/>
              </w:rPr>
              <m:t>c</m:t>
            </m:r>
          </m:e>
          <m:sub>
            <m:r>
              <w:rPr>
                <w:rFonts w:ascii="Cambria Math" w:hAnsi="Cambria Math" w:cs="Tahoma"/>
              </w:rPr>
              <m:t>p</m:t>
            </m:r>
          </m:sub>
        </m:sSub>
      </m:oMath>
      <w:r w:rsidR="005C01A9">
        <w:rPr>
          <w:rFonts w:cs="Tahoma"/>
          <w:lang w:val="ru-RU"/>
        </w:rPr>
        <w:t xml:space="preserve"> -</w:t>
      </w:r>
      <w:r w:rsidR="005C01A9" w:rsidRPr="00B22148">
        <w:rPr>
          <w:rFonts w:cs="Tahoma"/>
          <w:lang w:val="ru-RU"/>
        </w:rPr>
        <w:t xml:space="preserve"> удельная теплоемкость воды, ккал/(кг</w:t>
      </w:r>
      <w:r w:rsidR="005C01A9" w:rsidRPr="00B22148">
        <w:rPr>
          <w:rFonts w:cs="Tahoma"/>
        </w:rPr>
        <w:sym w:font="Symbol" w:char="F0D7"/>
      </w:r>
      <w:r w:rsidR="005C01A9" w:rsidRPr="001929B8">
        <w:rPr>
          <w:rFonts w:cs="Tahoma"/>
          <w:vertAlign w:val="superscript"/>
          <w:lang w:val="ru-RU"/>
        </w:rPr>
        <w:t>0</w:t>
      </w:r>
      <w:r w:rsidR="005C01A9" w:rsidRPr="00B22148">
        <w:rPr>
          <w:rFonts w:cs="Tahoma"/>
          <w:lang w:val="ru-RU"/>
        </w:rPr>
        <w:t xml:space="preserve">С). Величина </w:t>
      </w:r>
      <m:oMath>
        <m:sSub>
          <m:sSubPr>
            <m:ctrlPr>
              <w:rPr>
                <w:rFonts w:ascii="Cambria Math" w:hAnsi="Cambria Math" w:cs="Tahoma"/>
              </w:rPr>
            </m:ctrlPr>
          </m:sSubPr>
          <m:e>
            <m:r>
              <w:rPr>
                <w:rFonts w:ascii="Cambria Math" w:hAnsi="Cambria Math" w:cs="Tahoma"/>
              </w:rPr>
              <m:t>c</m:t>
            </m:r>
          </m:e>
          <m:sub>
            <m:r>
              <w:rPr>
                <w:rFonts w:ascii="Cambria Math" w:hAnsi="Cambria Math" w:cs="Tahoma"/>
              </w:rPr>
              <m:t>p</m:t>
            </m:r>
          </m:sub>
        </m:sSub>
      </m:oMath>
      <w:r w:rsidR="005C01A9" w:rsidRPr="00B22148">
        <w:rPr>
          <w:rFonts w:cs="Tahoma"/>
          <w:lang w:val="ru-RU"/>
        </w:rPr>
        <w:t xml:space="preserve"> принимается равной 1 ккал/(кг</w:t>
      </w:r>
      <w:r w:rsidR="005C01A9" w:rsidRPr="00B22148">
        <w:rPr>
          <w:rFonts w:cs="Tahoma"/>
        </w:rPr>
        <w:sym w:font="Symbol" w:char="F0D7"/>
      </w:r>
      <w:r w:rsidR="005C01A9" w:rsidRPr="001929B8">
        <w:rPr>
          <w:rFonts w:cs="Tahoma"/>
          <w:vertAlign w:val="superscript"/>
          <w:lang w:val="ru-RU"/>
        </w:rPr>
        <w:t>0</w:t>
      </w:r>
      <w:r w:rsidR="005C01A9" w:rsidRPr="00B22148">
        <w:rPr>
          <w:rFonts w:cs="Tahoma"/>
          <w:lang w:val="ru-RU"/>
        </w:rPr>
        <w:t>С);</w:t>
      </w:r>
    </w:p>
    <w:p w14:paraId="4932BA9F" w14:textId="5583809F" w:rsidR="00B658DB" w:rsidRPr="00B22148" w:rsidRDefault="005C01A9" w:rsidP="00BB300D">
      <w:pPr>
        <w:pStyle w:val="SLH2PlainSimplawyer"/>
        <w:numPr>
          <w:ilvl w:val="0"/>
          <w:numId w:val="0"/>
        </w:numPr>
        <w:ind w:left="885"/>
        <w:jc w:val="both"/>
        <w:rPr>
          <w:rFonts w:cs="Tahoma"/>
          <w:lang w:val="ru-RU"/>
        </w:rPr>
      </w:pPr>
      <m:oMath>
        <m:r>
          <m:rPr>
            <m:sty m:val="p"/>
          </m:rPr>
          <w:rPr>
            <w:rFonts w:ascii="Cambria Math" w:hAnsi="Cambria Math" w:cs="Tahoma"/>
          </w:rPr>
          <w:sym w:font="Symbol" w:char="F072"/>
        </m:r>
      </m:oMath>
      <w:r>
        <w:rPr>
          <w:rFonts w:cs="Tahoma"/>
          <w:lang w:val="ru-RU"/>
        </w:rPr>
        <w:t xml:space="preserve"> -</w:t>
      </w:r>
      <w:r w:rsidRPr="00B22148">
        <w:rPr>
          <w:rFonts w:cs="Tahoma"/>
          <w:lang w:val="ru-RU"/>
        </w:rPr>
        <w:t xml:space="preserve"> плотность воды, т/м</w:t>
      </w:r>
      <w:r w:rsidRPr="001929B8">
        <w:rPr>
          <w:rFonts w:cs="Tahoma"/>
          <w:vertAlign w:val="superscript"/>
          <w:lang w:val="ru-RU"/>
        </w:rPr>
        <w:t>3</w:t>
      </w:r>
      <w:r w:rsidRPr="00B22148">
        <w:rPr>
          <w:rFonts w:cs="Tahoma"/>
          <w:lang w:val="ru-RU"/>
        </w:rPr>
        <w:t xml:space="preserve">. Величина </w:t>
      </w:r>
      <m:oMath>
        <m:r>
          <m:rPr>
            <m:sty m:val="p"/>
          </m:rPr>
          <w:rPr>
            <w:rFonts w:ascii="Cambria Math" w:hAnsi="Cambria Math" w:cs="Tahoma"/>
          </w:rPr>
          <w:sym w:font="Symbol" w:char="F072"/>
        </m:r>
      </m:oMath>
      <w:r w:rsidRPr="00B22148">
        <w:rPr>
          <w:rFonts w:cs="Tahoma"/>
          <w:lang w:val="ru-RU"/>
        </w:rPr>
        <w:t xml:space="preserve"> принимается равной 1 т/м</w:t>
      </w:r>
      <w:r w:rsidRPr="001929B8">
        <w:rPr>
          <w:rFonts w:cs="Tahoma"/>
          <w:vertAlign w:val="superscript"/>
          <w:lang w:val="ru-RU"/>
        </w:rPr>
        <w:t>3</w:t>
      </w:r>
      <w:r w:rsidR="00B658DB" w:rsidRPr="00B22148">
        <w:rPr>
          <w:rFonts w:cs="Tahoma"/>
          <w:lang w:val="ru-RU"/>
        </w:rPr>
        <w:t>;</w:t>
      </w:r>
    </w:p>
    <w:p w14:paraId="3A2E3B2E" w14:textId="0B5C07E2" w:rsidR="00B658DB" w:rsidRPr="00B22148" w:rsidRDefault="00E9195A" w:rsidP="00BB300D">
      <w:pPr>
        <w:pStyle w:val="SLH2PlainSimplawyer"/>
        <w:numPr>
          <w:ilvl w:val="0"/>
          <w:numId w:val="0"/>
        </w:numPr>
        <w:ind w:left="885"/>
        <w:jc w:val="both"/>
        <w:rPr>
          <w:rFonts w:cs="Tahoma"/>
          <w:lang w:val="ru-RU"/>
        </w:rPr>
      </w:pPr>
      <m:oMath>
        <m:sSub>
          <m:sSubPr>
            <m:ctrlPr>
              <w:rPr>
                <w:rFonts w:ascii="Cambria Math" w:hAnsi="Cambria Math" w:cs="Cambria Math"/>
              </w:rPr>
            </m:ctrlPr>
          </m:sSubPr>
          <m:e>
            <m:r>
              <w:rPr>
                <w:rFonts w:ascii="Cambria Math" w:hAnsi="Cambria Math" w:cs="Cambria Math"/>
              </w:rPr>
              <m:t>t</m:t>
            </m:r>
          </m:e>
          <m:sub>
            <m:r>
              <m:rPr>
                <m:sty m:val="p"/>
              </m:rPr>
              <w:rPr>
                <w:rFonts w:ascii="Cambria Math" w:hAnsi="Cambria Math" w:cs="Cambria Math"/>
                <w:lang w:val="ru-RU"/>
              </w:rPr>
              <m:t>сбрас</m:t>
            </m:r>
          </m:sub>
        </m:sSub>
      </m:oMath>
      <w:r w:rsidR="00B658DB" w:rsidRPr="00B22148">
        <w:rPr>
          <w:rFonts w:cs="Tahoma"/>
          <w:lang w:val="ru-RU"/>
        </w:rPr>
        <w:t xml:space="preserve"> - температура сбрасываемой воды, </w:t>
      </w:r>
      <w:r w:rsidR="006935F6" w:rsidRPr="00B22148">
        <w:rPr>
          <w:rFonts w:cs="Tahoma"/>
          <w:lang w:val="ru-RU"/>
        </w:rPr>
        <w:t>°</w:t>
      </w:r>
      <w:r w:rsidR="006935F6" w:rsidRPr="00B22148">
        <w:rPr>
          <w:rFonts w:cs="Tahoma"/>
        </w:rPr>
        <w:t>C</w:t>
      </w:r>
      <w:r w:rsidR="00B658DB" w:rsidRPr="00B22148">
        <w:rPr>
          <w:rFonts w:cs="Tahoma"/>
          <w:lang w:val="ru-RU"/>
        </w:rPr>
        <w:t>. Принимается по данным актов обнаружения и устранения утечек</w:t>
      </w:r>
      <w:r w:rsidR="005C01A9">
        <w:rPr>
          <w:rFonts w:cs="Tahoma"/>
          <w:lang w:val="ru-RU"/>
        </w:rPr>
        <w:t>;</w:t>
      </w:r>
    </w:p>
    <w:p w14:paraId="1AA13040" w14:textId="3821F02F" w:rsidR="00B658DB" w:rsidRPr="00B22148" w:rsidRDefault="00E9195A" w:rsidP="00BB300D">
      <w:pPr>
        <w:pStyle w:val="SLH2PlainSimplawyer"/>
        <w:numPr>
          <w:ilvl w:val="0"/>
          <w:numId w:val="0"/>
        </w:numPr>
        <w:ind w:left="885"/>
        <w:jc w:val="both"/>
        <w:rPr>
          <w:rFonts w:cs="Tahoma"/>
          <w:lang w:val="ru-RU"/>
        </w:rPr>
      </w:pPr>
      <m:oMath>
        <m:sSub>
          <m:sSubPr>
            <m:ctrlPr>
              <w:rPr>
                <w:rFonts w:ascii="Cambria Math" w:hAnsi="Cambria Math" w:cs="Cambria Math"/>
              </w:rPr>
            </m:ctrlPr>
          </m:sSubPr>
          <m:e>
            <m:r>
              <w:rPr>
                <w:rFonts w:ascii="Cambria Math" w:hAnsi="Cambria Math" w:cs="Cambria Math"/>
              </w:rPr>
              <m:t>t</m:t>
            </m:r>
          </m:e>
          <m:sub>
            <m:r>
              <m:rPr>
                <m:sty m:val="p"/>
              </m:rPr>
              <w:rPr>
                <w:rFonts w:ascii="Cambria Math" w:hAnsi="Cambria Math" w:cs="Cambria Math"/>
                <w:lang w:val="ru-RU"/>
              </w:rPr>
              <m:t>хв</m:t>
            </m:r>
          </m:sub>
        </m:sSub>
      </m:oMath>
      <w:r w:rsidR="00B658DB" w:rsidRPr="00B22148">
        <w:rPr>
          <w:rFonts w:cs="Tahoma"/>
          <w:lang w:val="ru-RU"/>
        </w:rPr>
        <w:t xml:space="preserve"> - температура холодной воды в отопительный и межотопительный периоды, соответственно принимается </w:t>
      </w:r>
      <w:r w:rsidR="00B658DB" w:rsidRPr="00B22148">
        <w:rPr>
          <w:rFonts w:cs="Tahoma"/>
        </w:rPr>
        <w:t>t</w:t>
      </w:r>
      <w:r w:rsidR="00B658DB" w:rsidRPr="00B22148">
        <w:rPr>
          <w:rFonts w:cs="Tahoma"/>
          <w:lang w:val="ru-RU"/>
        </w:rPr>
        <w:t xml:space="preserve">х.з.=5 </w:t>
      </w:r>
      <w:r w:rsidR="006935F6" w:rsidRPr="00B22148">
        <w:rPr>
          <w:rFonts w:cs="Tahoma"/>
          <w:lang w:val="ru-RU"/>
        </w:rPr>
        <w:t>°</w:t>
      </w:r>
      <w:r w:rsidR="006935F6" w:rsidRPr="00B22148">
        <w:rPr>
          <w:rFonts w:cs="Tahoma"/>
        </w:rPr>
        <w:t>C</w:t>
      </w:r>
      <w:r w:rsidR="00B658DB" w:rsidRPr="00B22148">
        <w:rPr>
          <w:rFonts w:cs="Tahoma"/>
          <w:lang w:val="ru-RU"/>
        </w:rPr>
        <w:t xml:space="preserve">, </w:t>
      </w:r>
      <w:r w:rsidR="00B658DB" w:rsidRPr="00B22148">
        <w:rPr>
          <w:rFonts w:cs="Tahoma"/>
        </w:rPr>
        <w:t>t</w:t>
      </w:r>
      <w:r w:rsidR="00B658DB" w:rsidRPr="00B22148">
        <w:rPr>
          <w:rFonts w:cs="Tahoma"/>
          <w:lang w:val="ru-RU"/>
        </w:rPr>
        <w:t xml:space="preserve">х.л.=15 </w:t>
      </w:r>
      <w:r w:rsidR="006935F6" w:rsidRPr="00B22148">
        <w:rPr>
          <w:rFonts w:cs="Tahoma"/>
          <w:lang w:val="ru-RU"/>
        </w:rPr>
        <w:t>°</w:t>
      </w:r>
      <w:r w:rsidR="006935F6" w:rsidRPr="00B22148">
        <w:rPr>
          <w:rFonts w:cs="Tahoma"/>
        </w:rPr>
        <w:t>C</w:t>
      </w:r>
      <w:r w:rsidR="00B658DB" w:rsidRPr="00B22148">
        <w:rPr>
          <w:rFonts w:cs="Tahoma"/>
          <w:lang w:val="ru-RU"/>
        </w:rPr>
        <w:t xml:space="preserve">. </w:t>
      </w:r>
    </w:p>
    <w:p w14:paraId="1256E955" w14:textId="06F3BE9D" w:rsidR="00B658DB" w:rsidRDefault="00B658DB" w:rsidP="00BB300D">
      <w:pPr>
        <w:pStyle w:val="SLH2PlainSimplawyer"/>
        <w:numPr>
          <w:ilvl w:val="0"/>
          <w:numId w:val="0"/>
        </w:numPr>
        <w:ind w:left="885"/>
        <w:jc w:val="both"/>
        <w:rPr>
          <w:rFonts w:cs="Tahoma"/>
          <w:lang w:val="ru-RU"/>
        </w:rPr>
      </w:pPr>
      <w:r w:rsidRPr="00B22148">
        <w:rPr>
          <w:rFonts w:cs="Tahoma"/>
          <w:lang w:val="ru-RU"/>
        </w:rPr>
        <w:t>2.</w:t>
      </w:r>
      <w:r w:rsidR="004F678B">
        <w:rPr>
          <w:rFonts w:cs="Tahoma"/>
          <w:lang w:val="ru-RU"/>
        </w:rPr>
        <w:t>2.3.</w:t>
      </w:r>
      <w:r w:rsidRPr="00B22148">
        <w:rPr>
          <w:rFonts w:cs="Tahoma"/>
          <w:lang w:val="ru-RU"/>
        </w:rPr>
        <w:t xml:space="preserve"> При отсутствии у Потребителя в точках учета приборов учета, а также в случае неисправности приборов учета, либо при нарушении установленных договором сроков предоставления показаний приборов учета</w:t>
      </w:r>
      <w:ins w:id="6" w:author="Семенова Оксана Сергеевна" w:date="2020-11-27T09:37:00Z">
        <w:r w:rsidR="00E9195A">
          <w:rPr>
            <w:rFonts w:cs="Tahoma"/>
            <w:lang w:val="ru-RU"/>
          </w:rPr>
          <w:t xml:space="preserve"> тепловой энергии</w:t>
        </w:r>
      </w:ins>
      <w:bookmarkStart w:id="7" w:name="_GoBack"/>
      <w:bookmarkEnd w:id="7"/>
      <w:r w:rsidRPr="00B22148">
        <w:rPr>
          <w:rFonts w:cs="Tahoma"/>
          <w:lang w:val="ru-RU"/>
        </w:rPr>
        <w:t xml:space="preserve">, являющихся собственностью Потребителя, объем </w:t>
      </w:r>
      <w:r w:rsidR="006B33F1">
        <w:rPr>
          <w:rFonts w:cs="Tahoma"/>
          <w:lang w:val="ru-RU"/>
        </w:rPr>
        <w:t>энергетических ресурсов</w:t>
      </w:r>
      <w:r w:rsidRPr="00B22148">
        <w:rPr>
          <w:rFonts w:cs="Tahoma"/>
          <w:lang w:val="ru-RU"/>
        </w:rPr>
        <w:t>, поставленный Потребителю в отношении нежилого помещения, расположенного в многоквартирном доме, определяется Теплоснабжающей организацией</w:t>
      </w:r>
      <w:r w:rsidR="006B33F1" w:rsidRPr="006B33F1">
        <w:rPr>
          <w:rFonts w:cs="Tahoma"/>
          <w:lang w:val="ru-RU"/>
        </w:rPr>
        <w:t xml:space="preserve"> </w:t>
      </w:r>
      <w:r w:rsidR="006B33F1">
        <w:rPr>
          <w:rFonts w:cs="Tahoma"/>
          <w:lang w:val="ru-RU"/>
        </w:rPr>
        <w:t>расчетным (приборно-расчетным) методом</w:t>
      </w:r>
      <w:r w:rsidRPr="00B22148">
        <w:rPr>
          <w:rFonts w:cs="Tahoma"/>
          <w:lang w:val="ru-RU"/>
        </w:rPr>
        <w:t xml:space="preserve"> в соответствии с </w:t>
      </w:r>
      <w:del w:id="8" w:author="Семенова Оксана Сергеевна" w:date="2020-11-26T19:11:00Z">
        <w:r w:rsidRPr="00B22148" w:rsidDel="00BA4A8D">
          <w:rPr>
            <w:rFonts w:cs="Tahoma"/>
            <w:lang w:val="ru-RU"/>
          </w:rPr>
          <w:delText>Правилами предоставления коммунальных услуг</w:delText>
        </w:r>
      </w:del>
      <w:ins w:id="9" w:author="Семенова Оксана Сергеевна" w:date="2020-11-26T19:11:00Z">
        <w:r w:rsidR="00BA4A8D">
          <w:rPr>
            <w:rFonts w:cs="Tahoma"/>
            <w:lang w:val="ru-RU"/>
          </w:rPr>
          <w:t>действующим законодательством РФ</w:t>
        </w:r>
      </w:ins>
      <w:r w:rsidRPr="00B22148">
        <w:rPr>
          <w:rFonts w:cs="Tahoma"/>
          <w:lang w:val="ru-RU"/>
        </w:rPr>
        <w:t>.</w:t>
      </w:r>
    </w:p>
    <w:p w14:paraId="4790A51C" w14:textId="77777777" w:rsidR="00BA4A8D" w:rsidRPr="00BA4A8D" w:rsidRDefault="00BA4A8D" w:rsidP="00BA4A8D">
      <w:pPr>
        <w:pStyle w:val="SLH2PlainSimplawyer"/>
        <w:numPr>
          <w:ilvl w:val="0"/>
          <w:numId w:val="0"/>
        </w:numPr>
        <w:ind w:left="885"/>
        <w:jc w:val="both"/>
        <w:rPr>
          <w:ins w:id="10" w:author="Семенова Оксана Сергеевна" w:date="2020-11-26T19:11:00Z"/>
          <w:rFonts w:cs="Tahoma"/>
          <w:lang w:val="ru-RU"/>
        </w:rPr>
      </w:pPr>
      <w:ins w:id="11" w:author="Семенова Оксана Сергеевна" w:date="2020-11-26T19:11:00Z">
        <w:r w:rsidRPr="00BA4A8D">
          <w:rPr>
            <w:rFonts w:cs="Tahoma"/>
            <w:lang w:val="ru-RU"/>
          </w:rPr>
          <w:t>В случае наличия отдельного введенного в коммерческую эксплуатацию и работоспособного прибора учёта горячей воды при нарушении установленных договором сроков предоставления показаний такого прибора учета, являющегося собственностью Потребителя, объем поданной (полученной) горячей воды, поставленный Потребителю в отношении нежилого помещения, расположенного в многоквартирном доме, с 1-го по 6-ой расчетные периоды, за которые не предоставлены показания приборов учета, определяется исходя из:</w:t>
        </w:r>
      </w:ins>
    </w:p>
    <w:p w14:paraId="131AED21" w14:textId="77777777" w:rsidR="00BA4A8D" w:rsidRPr="00BA4A8D" w:rsidRDefault="00BA4A8D" w:rsidP="00BA4A8D">
      <w:pPr>
        <w:pStyle w:val="SLH2PlainSimplawyer"/>
        <w:numPr>
          <w:ilvl w:val="0"/>
          <w:numId w:val="0"/>
        </w:numPr>
        <w:ind w:left="885"/>
        <w:jc w:val="both"/>
        <w:rPr>
          <w:ins w:id="12" w:author="Семенова Оксана Сергеевна" w:date="2020-11-26T19:11:00Z"/>
          <w:rFonts w:cs="Tahoma"/>
          <w:lang w:val="ru-RU"/>
        </w:rPr>
      </w:pPr>
      <w:ins w:id="13" w:author="Семенова Оксана Сергеевна" w:date="2020-11-26T19:11:00Z">
        <w:r w:rsidRPr="00BA4A8D">
          <w:rPr>
            <w:rFonts w:cs="Tahoma"/>
            <w:lang w:val="ru-RU"/>
          </w:rPr>
          <w:t>• среднечасового количества поданной горячей воды на основании показаний приборов учета за последний год или за фактически отработанное время (в случае, когда период работы прибора учёта составляет менее года), если фактический период работы прибора учета составляет 60 и более дней;</w:t>
        </w:r>
      </w:ins>
    </w:p>
    <w:p w14:paraId="0B07C92F" w14:textId="77777777" w:rsidR="00BA4A8D" w:rsidRPr="00BA4A8D" w:rsidRDefault="00BA4A8D" w:rsidP="00BA4A8D">
      <w:pPr>
        <w:pStyle w:val="SLH2PlainSimplawyer"/>
        <w:numPr>
          <w:ilvl w:val="0"/>
          <w:numId w:val="0"/>
        </w:numPr>
        <w:ind w:left="885"/>
        <w:jc w:val="both"/>
        <w:rPr>
          <w:ins w:id="14" w:author="Семенова Оксана Сергеевна" w:date="2020-11-26T19:11:00Z"/>
          <w:rFonts w:cs="Tahoma"/>
          <w:lang w:val="ru-RU"/>
        </w:rPr>
      </w:pPr>
      <w:ins w:id="15" w:author="Семенова Оксана Сергеевна" w:date="2020-11-26T19:11:00Z">
        <w:r w:rsidRPr="00BA4A8D">
          <w:rPr>
            <w:rFonts w:cs="Tahoma"/>
            <w:lang w:val="ru-RU"/>
          </w:rPr>
          <w:t>• гарантированного (договорного) объема подачи горячей воды, если фактический период работы прибора учета составляет менее 60 дней.</w:t>
        </w:r>
      </w:ins>
    </w:p>
    <w:p w14:paraId="558392F6" w14:textId="3435DED4" w:rsidR="00BA4A8D" w:rsidRPr="00B22148" w:rsidRDefault="00BA4A8D" w:rsidP="00BA4A8D">
      <w:pPr>
        <w:pStyle w:val="SLH2PlainSimplawyer"/>
        <w:numPr>
          <w:ilvl w:val="0"/>
          <w:numId w:val="0"/>
        </w:numPr>
        <w:ind w:left="885"/>
        <w:jc w:val="both"/>
        <w:rPr>
          <w:ins w:id="16" w:author="Семенова Оксана Сергеевна" w:date="2020-11-26T19:11:00Z"/>
          <w:rFonts w:cs="Tahoma"/>
          <w:lang w:val="ru-RU"/>
        </w:rPr>
      </w:pPr>
      <w:ins w:id="17" w:author="Семенова Оксана Сергеевна" w:date="2020-11-26T19:11:00Z">
        <w:r w:rsidRPr="00BA4A8D">
          <w:rPr>
            <w:rFonts w:cs="Tahoma"/>
            <w:lang w:val="ru-RU"/>
          </w:rPr>
          <w:t>При отсутствии показаний введенных в коммерческую эксплуатацию и работоспособных приборов учета объем поданной (полученной) горячей воды для 7-го и последующих расчетных периодов подряд, за которые не предоставлены показания приборов учета, определяется исходя из норм действующего законодательства РФ.</w:t>
        </w:r>
      </w:ins>
    </w:p>
    <w:p w14:paraId="30962D3C" w14:textId="48215DFA" w:rsidR="00E46C25" w:rsidRPr="00B22148" w:rsidRDefault="00E46C25" w:rsidP="00BB300D">
      <w:pPr>
        <w:pStyle w:val="SLH2PlainSimplawyer"/>
        <w:numPr>
          <w:ilvl w:val="0"/>
          <w:numId w:val="0"/>
        </w:numPr>
        <w:ind w:left="885"/>
        <w:jc w:val="both"/>
        <w:rPr>
          <w:rFonts w:cs="Tahoma"/>
          <w:lang w:val="ru-RU"/>
        </w:rPr>
      </w:pPr>
      <w:r w:rsidRPr="00B22148">
        <w:rPr>
          <w:rFonts w:cs="Tahoma"/>
          <w:lang w:val="ru-RU"/>
        </w:rPr>
        <w:t>2.</w:t>
      </w:r>
      <w:r w:rsidR="004F678B">
        <w:rPr>
          <w:rFonts w:cs="Tahoma"/>
          <w:lang w:val="ru-RU"/>
        </w:rPr>
        <w:t>2.4.</w:t>
      </w:r>
      <w:r w:rsidRPr="00B22148">
        <w:rPr>
          <w:rFonts w:cs="Tahoma"/>
          <w:lang w:val="ru-RU"/>
        </w:rPr>
        <w:t xml:space="preserve"> При выявлении каких-либо нарушений в функционировании прибора учета или при возникновении сбоя в передаче данных в автоматизированную информационно-измерительную систему Теплоснабжающей организации из-за неработоспособности узла учета Потребитель обязан в течение суток известить об этом обслуживающую прибор учета организацию и Теплоснабжающую организацию и составить акт, подписанный представителями Потребителя и обслуживающей прибор учета организации. Потребитель передает этот акт в Теплоснабжающую организацию вместе с отчетом о теплопотреблении за соответствующий период в сроки, установленные в п. </w:t>
      </w:r>
      <w:r w:rsidR="006935F6" w:rsidRPr="00B22148">
        <w:rPr>
          <w:rFonts w:cs="Tahoma"/>
          <w:lang w:val="ru-RU"/>
        </w:rPr>
        <w:t>2</w:t>
      </w:r>
      <w:r w:rsidRPr="00B22148">
        <w:rPr>
          <w:rFonts w:cs="Tahoma"/>
          <w:lang w:val="ru-RU"/>
        </w:rPr>
        <w:t>.</w:t>
      </w:r>
      <w:r w:rsidR="004F678B">
        <w:rPr>
          <w:rFonts w:cs="Tahoma"/>
          <w:lang w:val="ru-RU"/>
        </w:rPr>
        <w:t>2.5</w:t>
      </w:r>
      <w:r w:rsidRPr="00B22148">
        <w:rPr>
          <w:rFonts w:cs="Tahoma"/>
          <w:lang w:val="ru-RU"/>
        </w:rPr>
        <w:t>.</w:t>
      </w:r>
      <w:r w:rsidR="006935F6" w:rsidRPr="00B22148">
        <w:rPr>
          <w:rFonts w:cs="Tahoma"/>
          <w:lang w:val="ru-RU"/>
        </w:rPr>
        <w:t>1 настоящих</w:t>
      </w:r>
      <w:r w:rsidRPr="00B22148">
        <w:rPr>
          <w:rFonts w:cs="Tahoma"/>
          <w:lang w:val="ru-RU"/>
        </w:rPr>
        <w:t xml:space="preserve"> </w:t>
      </w:r>
      <w:r w:rsidR="006935F6" w:rsidRPr="00B22148">
        <w:rPr>
          <w:rFonts w:cs="Tahoma"/>
          <w:lang w:val="ru-RU"/>
        </w:rPr>
        <w:t>Условий</w:t>
      </w:r>
      <w:r w:rsidRPr="00B22148">
        <w:rPr>
          <w:rFonts w:cs="Tahoma"/>
          <w:lang w:val="ru-RU"/>
        </w:rPr>
        <w:t>.</w:t>
      </w:r>
    </w:p>
    <w:p w14:paraId="0C521B96" w14:textId="14535E37" w:rsidR="00E46C25" w:rsidRPr="00B22148" w:rsidRDefault="00E46C25" w:rsidP="00BB300D">
      <w:pPr>
        <w:pStyle w:val="SLH2PlainSimplawyer"/>
        <w:numPr>
          <w:ilvl w:val="0"/>
          <w:numId w:val="0"/>
        </w:numPr>
        <w:ind w:left="885"/>
        <w:jc w:val="both"/>
        <w:rPr>
          <w:rFonts w:eastAsia="Calibri" w:cs="Tahoma"/>
          <w:lang w:val="ru-RU"/>
        </w:rPr>
      </w:pPr>
      <w:r w:rsidRPr="00B22148">
        <w:rPr>
          <w:rFonts w:cs="Tahoma"/>
          <w:lang w:val="ru-RU"/>
        </w:rPr>
        <w:t>При</w:t>
      </w:r>
      <w:r w:rsidRPr="00B22148">
        <w:rPr>
          <w:rFonts w:eastAsia="Calibri" w:cs="Tahoma"/>
          <w:lang w:val="ru-RU"/>
        </w:rPr>
        <w:t xml:space="preserve"> несвоевременном сообщении потребителем о нарушениях функционирования узла учета расчет расхода </w:t>
      </w:r>
      <w:r w:rsidR="00A33E2B">
        <w:rPr>
          <w:rFonts w:eastAsia="Calibri" w:cs="Tahoma"/>
          <w:lang w:val="ru-RU"/>
        </w:rPr>
        <w:t>энергетических ресурсов</w:t>
      </w:r>
      <w:r w:rsidRPr="00B22148">
        <w:rPr>
          <w:rFonts w:eastAsia="Calibri" w:cs="Tahoma"/>
          <w:lang w:val="ru-RU"/>
        </w:rPr>
        <w:t xml:space="preserve"> за отчетный период производится расчетным путем.</w:t>
      </w:r>
    </w:p>
    <w:p w14:paraId="2E46859E" w14:textId="5C364076" w:rsidR="00BB300D" w:rsidRPr="00B22148" w:rsidRDefault="00E46C25" w:rsidP="00BB300D">
      <w:pPr>
        <w:pStyle w:val="SLH2PlainSimplawyer"/>
        <w:numPr>
          <w:ilvl w:val="0"/>
          <w:numId w:val="0"/>
        </w:numPr>
        <w:ind w:left="851"/>
        <w:jc w:val="both"/>
        <w:rPr>
          <w:rFonts w:eastAsia="Calibri" w:cs="Tahoma"/>
          <w:lang w:val="ru-RU"/>
        </w:rPr>
      </w:pPr>
      <w:r w:rsidRPr="00B22148">
        <w:rPr>
          <w:rFonts w:cs="Tahoma"/>
          <w:lang w:val="ru-RU"/>
        </w:rPr>
        <w:t>2.</w:t>
      </w:r>
      <w:r w:rsidR="004F678B">
        <w:rPr>
          <w:rFonts w:cs="Tahoma"/>
          <w:lang w:val="ru-RU"/>
        </w:rPr>
        <w:t>2.5</w:t>
      </w:r>
      <w:r w:rsidRPr="00B22148">
        <w:rPr>
          <w:rFonts w:cs="Tahoma"/>
          <w:lang w:val="ru-RU"/>
        </w:rPr>
        <w:t>. П</w:t>
      </w:r>
      <w:r w:rsidRPr="00B22148">
        <w:rPr>
          <w:rFonts w:eastAsia="Calibri" w:cs="Tahoma"/>
          <w:lang w:val="ru-RU"/>
        </w:rPr>
        <w:t xml:space="preserve">редставление (снятие) показаний приборов учета, подключенных к </w:t>
      </w:r>
      <w:r w:rsidRPr="00B22148">
        <w:rPr>
          <w:rFonts w:cs="Tahoma"/>
          <w:lang w:val="ru-RU"/>
        </w:rPr>
        <w:t>автоматизированной информационно-измерительным системе учета тепловой энергии и теплоносителя,</w:t>
      </w:r>
      <w:r w:rsidRPr="00B22148">
        <w:rPr>
          <w:rFonts w:eastAsia="Calibri" w:cs="Tahoma"/>
          <w:lang w:val="ru-RU"/>
        </w:rPr>
        <w:t xml:space="preserve"> осуществляется дистанционно с использованием такой системы. Отчет показаний приборов с посуточной разбивкой и накопительным итогом по состоянию на отчетную дату месяца, выгруженный из автоматизированной информационно-измерительной системы учета тепловой энергии и теплоносителя, </w:t>
      </w:r>
      <w:r w:rsidR="001A77A7" w:rsidRPr="00D767E0">
        <w:rPr>
          <w:rFonts w:eastAsia="Calibri" w:cs="Tahoma"/>
          <w:lang w:val="ru-RU"/>
        </w:rPr>
        <w:t xml:space="preserve">может быть направлен Теплоснабжающей организацией в адрес Потребителя по его требованию в электронном виде на адрес электронной почты, указанный в настоящем </w:t>
      </w:r>
      <w:r w:rsidR="00B77A36">
        <w:rPr>
          <w:rFonts w:eastAsia="Calibri" w:cs="Tahoma"/>
          <w:lang w:val="ru-RU"/>
        </w:rPr>
        <w:t>Договоре</w:t>
      </w:r>
      <w:r w:rsidR="001A77A7" w:rsidRPr="00D767E0">
        <w:rPr>
          <w:rFonts w:eastAsia="Calibri" w:cs="Tahoma"/>
          <w:lang w:val="ru-RU"/>
        </w:rPr>
        <w:t>.</w:t>
      </w:r>
    </w:p>
    <w:p w14:paraId="1AB53F33" w14:textId="1F548403" w:rsidR="00E46C25" w:rsidRPr="00B22148" w:rsidRDefault="00E46C25" w:rsidP="00BB300D">
      <w:pPr>
        <w:pStyle w:val="SLH2PlainSimplawyer"/>
        <w:numPr>
          <w:ilvl w:val="0"/>
          <w:numId w:val="0"/>
        </w:numPr>
        <w:ind w:left="851"/>
        <w:jc w:val="both"/>
        <w:rPr>
          <w:rFonts w:cs="Tahoma"/>
          <w:lang w:val="ru-RU"/>
        </w:rPr>
      </w:pPr>
      <w:r w:rsidRPr="00B22148">
        <w:rPr>
          <w:rFonts w:cs="Tahoma"/>
          <w:lang w:val="ru-RU"/>
        </w:rPr>
        <w:t xml:space="preserve">При возникновении сбоя в передаче данных в </w:t>
      </w:r>
      <w:r w:rsidR="00C47D30" w:rsidRPr="00B22148">
        <w:rPr>
          <w:rFonts w:cs="Tahoma"/>
          <w:lang w:val="ru-RU"/>
        </w:rPr>
        <w:t>автоматизированн</w:t>
      </w:r>
      <w:r w:rsidR="00C47D30">
        <w:rPr>
          <w:rFonts w:cs="Tahoma"/>
          <w:lang w:val="ru-RU"/>
        </w:rPr>
        <w:t>ую</w:t>
      </w:r>
      <w:r w:rsidR="00C47D30" w:rsidRPr="00B22148">
        <w:rPr>
          <w:rFonts w:cs="Tahoma"/>
          <w:lang w:val="ru-RU"/>
        </w:rPr>
        <w:t xml:space="preserve"> информационно-измерительн</w:t>
      </w:r>
      <w:r w:rsidR="00C47D30">
        <w:rPr>
          <w:rFonts w:cs="Tahoma"/>
          <w:lang w:val="ru-RU"/>
        </w:rPr>
        <w:t>ую систему</w:t>
      </w:r>
      <w:r w:rsidR="00C47D30" w:rsidRPr="00B22148">
        <w:rPr>
          <w:rFonts w:cs="Tahoma"/>
          <w:lang w:val="ru-RU"/>
        </w:rPr>
        <w:t xml:space="preserve"> учета тепловой энергии и теплоносителя</w:t>
      </w:r>
      <w:r w:rsidRPr="00B22148">
        <w:rPr>
          <w:rFonts w:cs="Tahoma"/>
          <w:lang w:val="ru-RU"/>
        </w:rPr>
        <w:t xml:space="preserve"> Теплоснабжающей организации из-за выхода из строя устройства сбора и передачи данных каналообразующего оборудования и или повреждений линий (каналов) связи в течение более 15 (пятнадцати) календарных дней подряд в расчётном месяце, для целей определения показаний </w:t>
      </w:r>
      <w:r w:rsidR="00C47D30">
        <w:rPr>
          <w:rFonts w:cs="Tahoma"/>
          <w:lang w:val="ru-RU"/>
        </w:rPr>
        <w:t>узлов учета</w:t>
      </w:r>
      <w:r w:rsidRPr="00B22148">
        <w:rPr>
          <w:rFonts w:cs="Tahoma"/>
          <w:lang w:val="ru-RU"/>
        </w:rPr>
        <w:t xml:space="preserve"> Потребитель предоставляет в Теплоснабжающую организацию в предусмотренный п. </w:t>
      </w:r>
      <w:r w:rsidR="00895CC0" w:rsidRPr="00B22148">
        <w:rPr>
          <w:rFonts w:cs="Tahoma"/>
          <w:lang w:val="ru-RU"/>
        </w:rPr>
        <w:t>2</w:t>
      </w:r>
      <w:r w:rsidRPr="00B22148">
        <w:rPr>
          <w:rFonts w:cs="Tahoma"/>
          <w:lang w:val="ru-RU"/>
        </w:rPr>
        <w:t>.</w:t>
      </w:r>
      <w:r w:rsidR="004F678B">
        <w:rPr>
          <w:rFonts w:cs="Tahoma"/>
          <w:lang w:val="ru-RU"/>
        </w:rPr>
        <w:t>2.5</w:t>
      </w:r>
      <w:r w:rsidRPr="00B22148">
        <w:rPr>
          <w:rFonts w:cs="Tahoma"/>
          <w:lang w:val="ru-RU"/>
        </w:rPr>
        <w:t>.1 настоящ</w:t>
      </w:r>
      <w:r w:rsidR="006935F6" w:rsidRPr="00B22148">
        <w:rPr>
          <w:rFonts w:cs="Tahoma"/>
          <w:lang w:val="ru-RU"/>
        </w:rPr>
        <w:t>их</w:t>
      </w:r>
      <w:r w:rsidRPr="00B22148">
        <w:rPr>
          <w:rFonts w:cs="Tahoma"/>
          <w:lang w:val="ru-RU"/>
        </w:rPr>
        <w:t xml:space="preserve"> </w:t>
      </w:r>
      <w:r w:rsidR="006935F6" w:rsidRPr="00B22148">
        <w:rPr>
          <w:rFonts w:cs="Tahoma"/>
          <w:lang w:val="ru-RU"/>
        </w:rPr>
        <w:t>Условий</w:t>
      </w:r>
      <w:r w:rsidRPr="00B22148">
        <w:rPr>
          <w:rFonts w:cs="Tahoma"/>
          <w:lang w:val="ru-RU"/>
        </w:rPr>
        <w:t xml:space="preserve"> срок актуальные показания коммерческих приборов учета.</w:t>
      </w:r>
    </w:p>
    <w:p w14:paraId="36464CC3" w14:textId="0E644455" w:rsidR="00E46C25" w:rsidRPr="00B22148" w:rsidRDefault="00E46C25" w:rsidP="00BB300D">
      <w:pPr>
        <w:pStyle w:val="SLH2PlainSimplawyer"/>
        <w:numPr>
          <w:ilvl w:val="0"/>
          <w:numId w:val="0"/>
        </w:numPr>
        <w:ind w:left="885"/>
        <w:jc w:val="both"/>
        <w:rPr>
          <w:rFonts w:cs="Tahoma"/>
          <w:lang w:val="ru-RU"/>
        </w:rPr>
      </w:pPr>
      <w:r w:rsidRPr="00B22148">
        <w:rPr>
          <w:rFonts w:cs="Tahoma"/>
          <w:lang w:val="ru-RU"/>
        </w:rPr>
        <w:lastRenderedPageBreak/>
        <w:t>2.</w:t>
      </w:r>
      <w:r w:rsidR="004F678B">
        <w:rPr>
          <w:rFonts w:cs="Tahoma"/>
          <w:lang w:val="ru-RU"/>
        </w:rPr>
        <w:t>2.5.</w:t>
      </w:r>
      <w:r w:rsidRPr="00B22148">
        <w:rPr>
          <w:rFonts w:cs="Tahoma"/>
          <w:lang w:val="ru-RU"/>
        </w:rPr>
        <w:t xml:space="preserve">1. Потребитель, имеющий приборы учета, не подключенные </w:t>
      </w:r>
      <w:r w:rsidRPr="00B22148">
        <w:rPr>
          <w:rFonts w:eastAsia="Calibri" w:cs="Tahoma"/>
          <w:lang w:val="ru-RU"/>
        </w:rPr>
        <w:t xml:space="preserve">к </w:t>
      </w:r>
      <w:r w:rsidRPr="00B22148">
        <w:rPr>
          <w:rFonts w:cs="Tahoma"/>
          <w:lang w:val="ru-RU"/>
        </w:rPr>
        <w:t>автоматизированной информационно-измерительным системе учета тепловой энергии и теплоносителя, представляет в Теплоснабжающую организацию ежемесячно:</w:t>
      </w:r>
    </w:p>
    <w:p w14:paraId="41FBA863" w14:textId="77777777" w:rsidR="00E46C25" w:rsidRPr="00B22148" w:rsidRDefault="00E46C25" w:rsidP="00BB300D">
      <w:pPr>
        <w:pStyle w:val="SLH2PlainSimplawyer"/>
        <w:numPr>
          <w:ilvl w:val="0"/>
          <w:numId w:val="0"/>
        </w:numPr>
        <w:ind w:left="885"/>
        <w:jc w:val="both"/>
        <w:rPr>
          <w:rFonts w:cs="Tahoma"/>
          <w:lang w:val="ru-RU"/>
        </w:rPr>
      </w:pPr>
      <w:r w:rsidRPr="00B22148">
        <w:rPr>
          <w:rFonts w:cs="Tahoma"/>
          <w:lang w:val="ru-RU"/>
        </w:rPr>
        <w:t>- сведения о показаниях приборов учета, установленные в объекте, не являющемся нежилым помещением в многоквартирном доме, снятых по состоянию на 1-е число месяца, следующего за расчетным, до окончания 2-ого дня месяца, следующего за расчетным месяцем, а также сведения о текущих показаниях приборов учета в течение 2 (двух) рабочих дней после получения запроса о предоставлении таких сведений от Теплоснабжающей организации.</w:t>
      </w:r>
    </w:p>
    <w:p w14:paraId="6E77A5BE" w14:textId="77777777" w:rsidR="00E46C25" w:rsidRPr="00B22148" w:rsidRDefault="00E46C25" w:rsidP="00BB300D">
      <w:pPr>
        <w:pStyle w:val="SLH2PlainSimplawyer"/>
        <w:numPr>
          <w:ilvl w:val="0"/>
          <w:numId w:val="0"/>
        </w:numPr>
        <w:ind w:left="885"/>
        <w:jc w:val="both"/>
        <w:rPr>
          <w:rFonts w:cs="Tahoma"/>
          <w:lang w:val="ru-RU"/>
        </w:rPr>
      </w:pPr>
      <w:r w:rsidRPr="00B22148">
        <w:rPr>
          <w:rFonts w:cs="Tahoma"/>
          <w:lang w:val="ru-RU"/>
        </w:rPr>
        <w:t>- сведения о показаниях приборов учета, установленные в нежилом помещении, расположенном в многоквартирном дома, снятых по состоянию на 23 - 25 число текущего месяца, до окончания 25 числа расчетного месяца, а также сведения о текущих показаниях приборов учета в течение 2 (двух) рабочих дней после получения запроса о предоставлении таких сведений от Теплоснабжающей организации.</w:t>
      </w:r>
    </w:p>
    <w:p w14:paraId="7F1E6AAC" w14:textId="64A72258" w:rsidR="00E46C25" w:rsidRPr="00B22148" w:rsidRDefault="00E46C25" w:rsidP="00BB300D">
      <w:pPr>
        <w:pStyle w:val="SLH2PlainSimplawyer"/>
        <w:numPr>
          <w:ilvl w:val="0"/>
          <w:numId w:val="0"/>
        </w:numPr>
        <w:ind w:left="885"/>
        <w:jc w:val="both"/>
        <w:rPr>
          <w:rFonts w:cs="Tahoma"/>
          <w:lang w:val="ru-RU"/>
        </w:rPr>
      </w:pPr>
      <w:r w:rsidRPr="00B22148">
        <w:rPr>
          <w:rFonts w:cs="Tahoma"/>
          <w:lang w:val="ru-RU"/>
        </w:rPr>
        <w:t>Показания приборов с посуточной разбивкой и накопительным итогом по состоянию на отчетную дату месяца предоставляются в виде отчета о теплопотреблении</w:t>
      </w:r>
      <w:r w:rsidR="00DB3B54">
        <w:rPr>
          <w:rFonts w:cs="Tahoma"/>
          <w:lang w:val="ru-RU"/>
        </w:rPr>
        <w:t xml:space="preserve"> (потребления тепловой энергии и массы (объема) теплоносителя, в том числе </w:t>
      </w:r>
      <w:r w:rsidR="00BF7685">
        <w:rPr>
          <w:rFonts w:cs="Tahoma"/>
          <w:lang w:val="ru-RU"/>
        </w:rPr>
        <w:t>теплоносителя</w:t>
      </w:r>
      <w:r w:rsidR="00DB3B54">
        <w:rPr>
          <w:rFonts w:cs="Tahoma"/>
          <w:lang w:val="ru-RU"/>
        </w:rPr>
        <w:t xml:space="preserve"> на нужды горячего водоснабжения)</w:t>
      </w:r>
      <w:r w:rsidRPr="00B22148">
        <w:rPr>
          <w:rFonts w:cs="Tahoma"/>
          <w:lang w:val="ru-RU"/>
        </w:rPr>
        <w:t xml:space="preserve"> любым доступным способом</w:t>
      </w:r>
      <w:r w:rsidRPr="00B22148">
        <w:rPr>
          <w:rFonts w:cs="Tahoma"/>
          <w:szCs w:val="24"/>
          <w:vertAlign w:val="superscript"/>
        </w:rPr>
        <w:footnoteReference w:id="3"/>
      </w:r>
      <w:r w:rsidRPr="00B22148">
        <w:rPr>
          <w:rFonts w:cs="Tahoma"/>
          <w:lang w:val="ru-RU"/>
        </w:rPr>
        <w:t>, в том числе: по телекоммуникационным каналам связи с использованием электронной подписи и/или подписанные в бумажном виде и направленные в виде электронной копии с адреса электронной почты Потребителя, указанного в реквизитах Договора, по согласованной Сторонами настоящего Договора форме.</w:t>
      </w:r>
    </w:p>
    <w:p w14:paraId="127E245C" w14:textId="00834A29" w:rsidR="00E46C25" w:rsidRPr="00B22148" w:rsidRDefault="00895CC0" w:rsidP="00BB300D">
      <w:pPr>
        <w:pStyle w:val="SLH2PlainSimplawyer"/>
        <w:numPr>
          <w:ilvl w:val="0"/>
          <w:numId w:val="0"/>
        </w:numPr>
        <w:ind w:left="885"/>
        <w:jc w:val="both"/>
        <w:rPr>
          <w:rFonts w:cs="Tahoma"/>
          <w:lang w:val="ru-RU"/>
        </w:rPr>
      </w:pPr>
      <w:r w:rsidRPr="00B22148">
        <w:rPr>
          <w:rFonts w:cs="Tahoma"/>
          <w:lang w:val="ru-RU"/>
        </w:rPr>
        <w:t>2.</w:t>
      </w:r>
      <w:r w:rsidR="004F678B">
        <w:rPr>
          <w:rFonts w:cs="Tahoma"/>
          <w:lang w:val="ru-RU"/>
        </w:rPr>
        <w:t>2.6</w:t>
      </w:r>
      <w:r w:rsidR="00E46C25" w:rsidRPr="00B22148">
        <w:rPr>
          <w:rFonts w:cs="Tahoma"/>
          <w:lang w:val="ru-RU"/>
        </w:rPr>
        <w:t>. В целях контроля объемов поставленной (полученной) тепловой энергии, теплоносителя Теплоснабжающая организация либо Потребитель или теплосетевая организация вправе использовать контрольные (параллельные) приборы учета при условии уведомления одной из сторон договора другой стороны договора об использовании таких приборов учета.</w:t>
      </w:r>
    </w:p>
    <w:p w14:paraId="0C459DB7" w14:textId="77777777" w:rsidR="00E46C25" w:rsidRPr="00B22148" w:rsidRDefault="00E46C25" w:rsidP="00BB300D">
      <w:pPr>
        <w:pStyle w:val="SLH2PlainSimplawyer"/>
        <w:numPr>
          <w:ilvl w:val="0"/>
          <w:numId w:val="0"/>
        </w:numPr>
        <w:ind w:left="885"/>
        <w:jc w:val="both"/>
        <w:rPr>
          <w:rFonts w:cs="Tahoma"/>
          <w:lang w:val="ru-RU"/>
        </w:rPr>
      </w:pPr>
      <w:r w:rsidRPr="00B22148">
        <w:rPr>
          <w:rFonts w:cs="Tahoma"/>
          <w:lang w:val="ru-RU"/>
        </w:rPr>
        <w:t>В случае различия показаний контрольных (параллельных) приборов учета и основных приборов учета более чем на погрешность измерения таких приборов учета за период, составляющий не менее одного расчетного месяца, лицо, установившее контрольный (параллельный) прибор учета, может потребовать у другой стороны проведения учета внеочередной поверки эксплуатируемого этой стороной прибора учета.</w:t>
      </w:r>
    </w:p>
    <w:p w14:paraId="65C0231C" w14:textId="29615664" w:rsidR="00E46C25" w:rsidRPr="00B22148" w:rsidRDefault="00E46C25" w:rsidP="00BB300D">
      <w:pPr>
        <w:pStyle w:val="SLH2PlainSimplawyer"/>
        <w:numPr>
          <w:ilvl w:val="0"/>
          <w:numId w:val="0"/>
        </w:numPr>
        <w:ind w:left="885"/>
        <w:jc w:val="both"/>
        <w:rPr>
          <w:rFonts w:cs="Tahoma"/>
          <w:lang w:val="ru-RU"/>
        </w:rPr>
      </w:pPr>
      <w:r w:rsidRPr="00B22148">
        <w:rPr>
          <w:rFonts w:cs="Tahoma"/>
          <w:lang w:val="ru-RU"/>
        </w:rPr>
        <w:t>Показания контрольного (параллельного) прибора учета используются в целях коммерческого учета тепловой энергии, теплоносителя на период неисправности, поверки основного прибора учета, а также в случае нарушения сроков представления показаний приборов учета.</w:t>
      </w:r>
    </w:p>
    <w:p w14:paraId="406B83EF" w14:textId="47C0A76A" w:rsidR="00895CC0" w:rsidRPr="00B22148" w:rsidRDefault="00895CC0" w:rsidP="00E96F6A">
      <w:pPr>
        <w:pStyle w:val="SLH2PlainSimplawyer"/>
        <w:numPr>
          <w:ilvl w:val="0"/>
          <w:numId w:val="0"/>
        </w:numPr>
        <w:ind w:left="885"/>
        <w:jc w:val="both"/>
        <w:rPr>
          <w:rFonts w:cs="Tahoma"/>
          <w:lang w:val="ru-RU"/>
        </w:rPr>
      </w:pPr>
      <w:r w:rsidRPr="00B22148">
        <w:rPr>
          <w:rFonts w:cs="Tahoma"/>
          <w:lang w:val="ru-RU"/>
        </w:rPr>
        <w:t>2.</w:t>
      </w:r>
      <w:r w:rsidR="004F678B">
        <w:rPr>
          <w:rFonts w:cs="Tahoma"/>
          <w:lang w:val="ru-RU"/>
        </w:rPr>
        <w:t>2.7</w:t>
      </w:r>
      <w:r w:rsidRPr="00B22148">
        <w:rPr>
          <w:rFonts w:cs="Tahoma"/>
          <w:lang w:val="ru-RU"/>
        </w:rPr>
        <w:t xml:space="preserve">. Потребитель обеспечивает беспрепятственный доступ представителей Теплоснабжающей организации или по указанию Теплоснабжающей организации представителей иной организации к узлам учета и приборам учета Потребителя для </w:t>
      </w:r>
      <w:r w:rsidR="005B337C" w:rsidRPr="00B22148">
        <w:rPr>
          <w:rFonts w:cs="Tahoma"/>
          <w:lang w:val="ru-RU"/>
        </w:rPr>
        <w:t xml:space="preserve">проверки </w:t>
      </w:r>
      <w:r w:rsidRPr="00B22148">
        <w:rPr>
          <w:rFonts w:cs="Tahoma"/>
          <w:lang w:val="ru-RU"/>
        </w:rPr>
        <w:t>показаний приборов учета</w:t>
      </w:r>
      <w:r w:rsidR="005B337C" w:rsidRPr="00B22148">
        <w:rPr>
          <w:rFonts w:cs="Tahoma"/>
          <w:lang w:val="ru-RU"/>
        </w:rPr>
        <w:t>, снятия архивов данных приборов учета</w:t>
      </w:r>
      <w:r w:rsidRPr="00B22148">
        <w:rPr>
          <w:rFonts w:cs="Tahoma"/>
          <w:lang w:val="ru-RU"/>
        </w:rPr>
        <w:t xml:space="preserve"> и проверки соблюдения условий эксплуатации приборов узла учета.</w:t>
      </w:r>
    </w:p>
    <w:p w14:paraId="77B1372C" w14:textId="0F46077B" w:rsidR="00895CC0" w:rsidRPr="00B22148" w:rsidRDefault="00895CC0" w:rsidP="00E96F6A">
      <w:pPr>
        <w:pStyle w:val="SLH2PlainSimplawyer"/>
        <w:numPr>
          <w:ilvl w:val="0"/>
          <w:numId w:val="0"/>
        </w:numPr>
        <w:ind w:left="885"/>
        <w:jc w:val="both"/>
        <w:rPr>
          <w:rFonts w:cs="Tahoma"/>
          <w:lang w:val="ru-RU"/>
        </w:rPr>
      </w:pPr>
      <w:r w:rsidRPr="00B22148">
        <w:rPr>
          <w:rFonts w:cs="Tahoma"/>
          <w:lang w:val="ru-RU"/>
        </w:rPr>
        <w:t xml:space="preserve">При выявлении расхождений </w:t>
      </w:r>
      <w:r w:rsidR="008059C0" w:rsidRPr="00B22148">
        <w:rPr>
          <w:rFonts w:cs="Tahoma"/>
          <w:lang w:val="ru-RU"/>
        </w:rPr>
        <w:t>фактических</w:t>
      </w:r>
      <w:r w:rsidR="00095819" w:rsidRPr="00B22148">
        <w:rPr>
          <w:rFonts w:cs="Tahoma"/>
          <w:lang w:val="ru-RU"/>
        </w:rPr>
        <w:t xml:space="preserve"> </w:t>
      </w:r>
      <w:r w:rsidR="008059C0" w:rsidRPr="00B22148">
        <w:rPr>
          <w:rFonts w:cs="Tahoma"/>
          <w:lang w:val="ru-RU"/>
        </w:rPr>
        <w:t>данных</w:t>
      </w:r>
      <w:r w:rsidRPr="00B22148">
        <w:rPr>
          <w:rFonts w:cs="Tahoma"/>
          <w:lang w:val="ru-RU"/>
        </w:rPr>
        <w:t xml:space="preserve"> </w:t>
      </w:r>
      <w:r w:rsidR="008059C0" w:rsidRPr="00B22148">
        <w:rPr>
          <w:rFonts w:cs="Tahoma"/>
          <w:lang w:val="ru-RU"/>
        </w:rPr>
        <w:t xml:space="preserve">архивов </w:t>
      </w:r>
      <w:r w:rsidRPr="00B22148">
        <w:rPr>
          <w:rFonts w:cs="Tahoma"/>
          <w:lang w:val="ru-RU"/>
        </w:rPr>
        <w:t xml:space="preserve">приборов учета Потребителя </w:t>
      </w:r>
      <w:r w:rsidR="008059C0" w:rsidRPr="00B22148">
        <w:rPr>
          <w:rFonts w:cs="Tahoma"/>
          <w:lang w:val="ru-RU"/>
        </w:rPr>
        <w:t>с данными</w:t>
      </w:r>
      <w:r w:rsidRPr="00B22148">
        <w:rPr>
          <w:rFonts w:cs="Tahoma"/>
          <w:lang w:val="ru-RU"/>
        </w:rPr>
        <w:t>, представленными</w:t>
      </w:r>
      <w:r w:rsidR="008059C0" w:rsidRPr="00B22148">
        <w:rPr>
          <w:rFonts w:cs="Tahoma"/>
          <w:lang w:val="ru-RU"/>
        </w:rPr>
        <w:t xml:space="preserve"> ранее</w:t>
      </w:r>
      <w:r w:rsidRPr="00B22148">
        <w:rPr>
          <w:rFonts w:cs="Tahoma"/>
          <w:lang w:val="ru-RU"/>
        </w:rPr>
        <w:t xml:space="preserve"> Потребителем</w:t>
      </w:r>
      <w:r w:rsidR="008059C0" w:rsidRPr="00B22148">
        <w:rPr>
          <w:rFonts w:cs="Tahoma"/>
          <w:lang w:val="ru-RU"/>
        </w:rPr>
        <w:t xml:space="preserve"> в виде отчета о теплопотреблении</w:t>
      </w:r>
      <w:r w:rsidRPr="00B22148">
        <w:rPr>
          <w:rFonts w:cs="Tahoma"/>
          <w:lang w:val="ru-RU"/>
        </w:rPr>
        <w:t>, Теплоснабжающая организация составляет Акт</w:t>
      </w:r>
      <w:r w:rsidR="00596611" w:rsidRPr="00B22148">
        <w:rPr>
          <w:rFonts w:cs="Tahoma"/>
          <w:lang w:val="ru-RU"/>
        </w:rPr>
        <w:t xml:space="preserve"> с указанием выявленного факта расхождений</w:t>
      </w:r>
      <w:r w:rsidRPr="00B22148">
        <w:rPr>
          <w:rFonts w:cs="Tahoma"/>
          <w:lang w:val="ru-RU"/>
        </w:rPr>
        <w:t xml:space="preserve">. </w:t>
      </w:r>
      <w:r w:rsidR="00596611" w:rsidRPr="00B22148">
        <w:rPr>
          <w:rFonts w:cs="Tahoma"/>
          <w:lang w:val="ru-RU"/>
        </w:rPr>
        <w:t xml:space="preserve">Такой акт </w:t>
      </w:r>
      <w:r w:rsidRPr="00B22148">
        <w:rPr>
          <w:rFonts w:cs="Tahoma"/>
          <w:lang w:val="ru-RU"/>
        </w:rPr>
        <w:t>является основанием для осуществления перерасчета объема полученной тепловой энергии, теплоносителя.</w:t>
      </w:r>
    </w:p>
    <w:p w14:paraId="7D621DFC" w14:textId="13AD983B" w:rsidR="00E46C25" w:rsidRPr="00B22148" w:rsidRDefault="00895CC0" w:rsidP="00E96F6A">
      <w:pPr>
        <w:pStyle w:val="SLH2PlainSimplawyer"/>
        <w:numPr>
          <w:ilvl w:val="0"/>
          <w:numId w:val="0"/>
        </w:numPr>
        <w:ind w:left="885"/>
        <w:jc w:val="both"/>
        <w:rPr>
          <w:rFonts w:cs="Tahoma"/>
          <w:lang w:val="ru-RU"/>
        </w:rPr>
      </w:pPr>
      <w:r w:rsidRPr="00B22148">
        <w:rPr>
          <w:rFonts w:cs="Tahoma"/>
          <w:lang w:val="ru-RU"/>
        </w:rPr>
        <w:t>2.</w:t>
      </w:r>
      <w:r w:rsidR="004F678B">
        <w:rPr>
          <w:rFonts w:cs="Tahoma"/>
          <w:lang w:val="ru-RU"/>
        </w:rPr>
        <w:t>2.8</w:t>
      </w:r>
      <w:r w:rsidR="00E46C25" w:rsidRPr="00B22148">
        <w:rPr>
          <w:rFonts w:cs="Tahoma"/>
          <w:lang w:val="ru-RU"/>
        </w:rPr>
        <w:t>. Для расчета использования мощности Потребителем тепловой энергии применяется установленный максимум тепловых нагрузок (мощность) теплопотребляющих установок, определяемый как сумма величин максимальных тепловых нагрузок по видам теплового потребления</w:t>
      </w:r>
      <w:r w:rsidR="00DB3B54">
        <w:rPr>
          <w:rFonts w:cs="Tahoma"/>
          <w:lang w:val="ru-RU"/>
        </w:rPr>
        <w:t>,</w:t>
      </w:r>
      <w:r w:rsidR="00E46C25" w:rsidRPr="00B22148">
        <w:rPr>
          <w:rFonts w:cs="Tahoma"/>
          <w:lang w:val="ru-RU"/>
        </w:rPr>
        <w:t xml:space="preserve"> указанных в Приложении №</w:t>
      </w:r>
      <w:r w:rsidRPr="00B22148">
        <w:rPr>
          <w:rFonts w:cs="Tahoma"/>
          <w:lang w:val="ru-RU"/>
        </w:rPr>
        <w:t>4</w:t>
      </w:r>
      <w:r w:rsidR="00E46C25" w:rsidRPr="00B22148">
        <w:rPr>
          <w:rFonts w:cs="Tahoma"/>
          <w:lang w:val="ru-RU"/>
        </w:rPr>
        <w:t xml:space="preserve"> к настоящему Договору, независимо от факта и продолжительности потребления тепловой энергии теплопотребляющими установками Потребителя по видам теплового потребления в расчетном периоде.</w:t>
      </w:r>
    </w:p>
    <w:p w14:paraId="07F349C8" w14:textId="1E24A05F" w:rsidR="004A24BB" w:rsidRPr="00B22148" w:rsidRDefault="00645E22" w:rsidP="004A24BB">
      <w:pPr>
        <w:pStyle w:val="SLH2PlainSimplawyer"/>
        <w:numPr>
          <w:ilvl w:val="0"/>
          <w:numId w:val="0"/>
        </w:numPr>
        <w:ind w:left="885"/>
        <w:jc w:val="both"/>
        <w:rPr>
          <w:rFonts w:cs="Tahoma"/>
          <w:lang w:val="ru-RU"/>
        </w:rPr>
      </w:pPr>
      <w:r w:rsidRPr="00B22148">
        <w:rPr>
          <w:rFonts w:cs="Tahoma"/>
          <w:szCs w:val="24"/>
          <w:lang w:val="ru-RU"/>
        </w:rPr>
        <w:lastRenderedPageBreak/>
        <w:t>2.</w:t>
      </w:r>
      <w:r w:rsidR="004F678B">
        <w:rPr>
          <w:rFonts w:cs="Tahoma"/>
          <w:szCs w:val="24"/>
          <w:lang w:val="ru-RU"/>
        </w:rPr>
        <w:t>2.9</w:t>
      </w:r>
      <w:r w:rsidRPr="00B22148">
        <w:rPr>
          <w:rFonts w:cs="Tahoma"/>
          <w:szCs w:val="24"/>
          <w:lang w:val="ru-RU"/>
        </w:rPr>
        <w:t>.</w:t>
      </w:r>
      <w:r w:rsidR="004A24BB" w:rsidRPr="00B22148">
        <w:rPr>
          <w:rFonts w:cs="Tahoma"/>
          <w:vertAlign w:val="superscript"/>
        </w:rPr>
        <w:footnoteReference w:id="4"/>
      </w:r>
      <w:r w:rsidR="004A24BB" w:rsidRPr="00B22148">
        <w:rPr>
          <w:rFonts w:cs="Tahoma"/>
          <w:szCs w:val="24"/>
          <w:lang w:val="ru-RU"/>
        </w:rPr>
        <w:t xml:space="preserve"> С целью</w:t>
      </w:r>
      <w:r w:rsidRPr="00B22148">
        <w:rPr>
          <w:rFonts w:cs="Tahoma"/>
          <w:szCs w:val="24"/>
          <w:lang w:val="ru-RU"/>
        </w:rPr>
        <w:t xml:space="preserve"> </w:t>
      </w:r>
      <w:r w:rsidRPr="00B22148">
        <w:rPr>
          <w:rFonts w:cs="Tahoma"/>
          <w:lang w:val="ru-RU"/>
        </w:rPr>
        <w:t>организации дистанционного доступа к данным прибора учета</w:t>
      </w:r>
      <w:r w:rsidR="004A24BB" w:rsidRPr="00B22148">
        <w:rPr>
          <w:rFonts w:cs="Tahoma"/>
          <w:lang w:val="ru-RU"/>
        </w:rPr>
        <w:t xml:space="preserve"> Теплоснабжающая организация вправе обеспечить монтаж устройств сбора и передачи данных на приборах учета тепловой энергии.</w:t>
      </w:r>
    </w:p>
    <w:p w14:paraId="0D37268A" w14:textId="7E29202B" w:rsidR="004A24BB" w:rsidRPr="00B22148" w:rsidRDefault="004A24BB" w:rsidP="004A24BB">
      <w:pPr>
        <w:pStyle w:val="SLH2PlainSimplawyer"/>
        <w:numPr>
          <w:ilvl w:val="0"/>
          <w:numId w:val="0"/>
        </w:numPr>
        <w:ind w:left="885"/>
        <w:jc w:val="both"/>
        <w:rPr>
          <w:rFonts w:cs="Tahoma"/>
          <w:lang w:val="ru-RU"/>
        </w:rPr>
      </w:pPr>
      <w:r w:rsidRPr="00B22148">
        <w:rPr>
          <w:rFonts w:eastAsia="Calibri" w:cs="Tahoma"/>
          <w:lang w:val="ru-RU"/>
        </w:rPr>
        <w:t>Потребитель п</w:t>
      </w:r>
      <w:r w:rsidRPr="00B22148">
        <w:rPr>
          <w:rFonts w:cs="Tahoma"/>
          <w:lang w:val="ru-RU"/>
        </w:rPr>
        <w:t>редоставляет Теплоснабжающей организации возможность монтажа устройств сбора и передачи данных на приборах учета тепловой энергии</w:t>
      </w:r>
      <w:r w:rsidR="0065569E">
        <w:rPr>
          <w:rFonts w:cs="Tahoma"/>
          <w:lang w:val="ru-RU"/>
        </w:rPr>
        <w:t>,</w:t>
      </w:r>
      <w:r w:rsidRPr="00B22148">
        <w:rPr>
          <w:rFonts w:cs="Tahoma"/>
          <w:lang w:val="ru-RU"/>
        </w:rPr>
        <w:t xml:space="preserve"> предоставляет дистанционный доступ для подключения прибора учета тепловой энергии (теплоносителя) Потребителя к автоматизированным информационно-измерительным системам учета тепловой энергии и теплоносителя Теплоснабжающей организации</w:t>
      </w:r>
      <w:r w:rsidR="0065569E">
        <w:rPr>
          <w:rFonts w:cs="Tahoma"/>
          <w:lang w:val="ru-RU"/>
        </w:rPr>
        <w:t xml:space="preserve"> и </w:t>
      </w:r>
      <w:r w:rsidR="0065569E" w:rsidRPr="003325CD">
        <w:rPr>
          <w:lang w:val="ru-RU"/>
        </w:rPr>
        <w:t xml:space="preserve">решает вопросы </w:t>
      </w:r>
      <w:r w:rsidR="0065569E" w:rsidRPr="0065569E">
        <w:rPr>
          <w:lang w:val="ru-RU"/>
        </w:rPr>
        <w:t>подключения,</w:t>
      </w:r>
      <w:r w:rsidR="0065569E" w:rsidRPr="003325CD">
        <w:rPr>
          <w:lang w:val="ru-RU"/>
        </w:rPr>
        <w:t xml:space="preserve"> указанного УСПД </w:t>
      </w:r>
      <w:r w:rsidR="0065569E">
        <w:rPr>
          <w:lang w:val="ru-RU"/>
        </w:rPr>
        <w:t>к</w:t>
      </w:r>
      <w:r w:rsidR="0065569E" w:rsidRPr="003325CD">
        <w:rPr>
          <w:lang w:val="ru-RU"/>
        </w:rPr>
        <w:t xml:space="preserve"> системе электроснабжения</w:t>
      </w:r>
      <w:r w:rsidRPr="00B22148">
        <w:rPr>
          <w:rFonts w:cs="Tahoma"/>
          <w:lang w:val="ru-RU"/>
        </w:rPr>
        <w:t>.</w:t>
      </w:r>
    </w:p>
    <w:p w14:paraId="4375697C" w14:textId="386AAF12" w:rsidR="004A24BB" w:rsidRPr="00B22148" w:rsidRDefault="004A24BB" w:rsidP="004A24BB">
      <w:pPr>
        <w:pStyle w:val="SLH2PlainSimplawyer"/>
        <w:numPr>
          <w:ilvl w:val="0"/>
          <w:numId w:val="0"/>
        </w:numPr>
        <w:ind w:left="885"/>
        <w:jc w:val="both"/>
        <w:rPr>
          <w:rFonts w:cs="Tahoma"/>
          <w:lang w:val="ru-RU"/>
        </w:rPr>
      </w:pPr>
      <w:r w:rsidRPr="00B22148">
        <w:rPr>
          <w:rFonts w:cs="Tahoma"/>
          <w:lang w:val="ru-RU"/>
        </w:rPr>
        <w:t xml:space="preserve">Теплоснабжающая организация предоставляет доступ Потребителю к автоматизированной информационно-измерительной системе для </w:t>
      </w:r>
      <w:r w:rsidR="00F30385" w:rsidRPr="003325CD">
        <w:rPr>
          <w:lang w:val="ru-RU"/>
        </w:rPr>
        <w:t>мониторинга работы прибора учета и (или) УСПД</w:t>
      </w:r>
      <w:r w:rsidR="0065569E">
        <w:rPr>
          <w:lang w:val="ru-RU"/>
        </w:rPr>
        <w:t>,</w:t>
      </w:r>
      <w:r w:rsidR="00F30385" w:rsidRPr="00B22148">
        <w:rPr>
          <w:rFonts w:cs="Tahoma"/>
          <w:lang w:val="ru-RU"/>
        </w:rPr>
        <w:t xml:space="preserve"> </w:t>
      </w:r>
      <w:r w:rsidRPr="00B22148">
        <w:rPr>
          <w:rFonts w:cs="Tahoma"/>
          <w:lang w:val="ru-RU"/>
        </w:rPr>
        <w:t>просмотра среднесуточных показаний и формирования отчетов теплопотребления в отношении его приборов учета тепловой энергии, теплоносителя.</w:t>
      </w:r>
    </w:p>
    <w:p w14:paraId="303040AC" w14:textId="1D2B76C1" w:rsidR="003B3CE4" w:rsidRPr="00B22148" w:rsidRDefault="003B3CE4" w:rsidP="003B3CE4">
      <w:pPr>
        <w:spacing w:before="120" w:after="120"/>
        <w:ind w:firstLine="709"/>
        <w:jc w:val="both"/>
        <w:rPr>
          <w:rFonts w:ascii="Tahoma" w:hAnsi="Tahoma" w:cs="Tahoma"/>
          <w:b/>
          <w:sz w:val="20"/>
        </w:rPr>
      </w:pPr>
      <w:r w:rsidRPr="00B22148">
        <w:rPr>
          <w:rFonts w:ascii="Tahoma" w:hAnsi="Tahoma" w:cs="Tahoma"/>
          <w:b/>
          <w:sz w:val="20"/>
        </w:rPr>
        <w:t xml:space="preserve">2.3. Порядок определения </w:t>
      </w:r>
      <w:r w:rsidR="00060778">
        <w:rPr>
          <w:rFonts w:ascii="Tahoma" w:hAnsi="Tahoma" w:cs="Tahoma"/>
          <w:b/>
          <w:sz w:val="20"/>
        </w:rPr>
        <w:t>объема потребления теплоносителя, в том</w:t>
      </w:r>
      <w:r w:rsidR="00630A35">
        <w:rPr>
          <w:rFonts w:ascii="Tahoma" w:hAnsi="Tahoma" w:cs="Tahoma"/>
          <w:b/>
          <w:sz w:val="20"/>
        </w:rPr>
        <w:t xml:space="preserve"> числе как горячую воду на нужды горячего водоснабжения,</w:t>
      </w:r>
      <w:r w:rsidR="00060778">
        <w:rPr>
          <w:rFonts w:ascii="Tahoma" w:hAnsi="Tahoma" w:cs="Tahoma"/>
          <w:b/>
          <w:sz w:val="20"/>
        </w:rPr>
        <w:t xml:space="preserve"> с </w:t>
      </w:r>
      <w:r w:rsidRPr="00B22148">
        <w:rPr>
          <w:rFonts w:ascii="Tahoma" w:hAnsi="Tahoma" w:cs="Tahoma"/>
          <w:b/>
          <w:sz w:val="20"/>
        </w:rPr>
        <w:t>утечк</w:t>
      </w:r>
      <w:r w:rsidR="00060778">
        <w:rPr>
          <w:rFonts w:ascii="Tahoma" w:hAnsi="Tahoma" w:cs="Tahoma"/>
          <w:b/>
          <w:sz w:val="20"/>
        </w:rPr>
        <w:t>ой</w:t>
      </w:r>
      <w:r w:rsidRPr="00B22148">
        <w:rPr>
          <w:rFonts w:ascii="Tahoma" w:hAnsi="Tahoma" w:cs="Tahoma"/>
          <w:b/>
          <w:sz w:val="20"/>
        </w:rPr>
        <w:t xml:space="preserve"> в тепловых сетях и теплопотребляющих установках </w:t>
      </w:r>
      <w:r w:rsidR="00630A35">
        <w:rPr>
          <w:rFonts w:ascii="Tahoma" w:hAnsi="Tahoma" w:cs="Tahoma"/>
          <w:b/>
          <w:sz w:val="20"/>
        </w:rPr>
        <w:t>П</w:t>
      </w:r>
      <w:r w:rsidRPr="00B22148">
        <w:rPr>
          <w:rFonts w:ascii="Tahoma" w:hAnsi="Tahoma" w:cs="Tahoma"/>
          <w:b/>
          <w:sz w:val="20"/>
        </w:rPr>
        <w:t xml:space="preserve">отребителя </w:t>
      </w:r>
    </w:p>
    <w:p w14:paraId="172A9587" w14:textId="27779831" w:rsidR="00636FC0" w:rsidRPr="004B452D" w:rsidRDefault="00636FC0" w:rsidP="004B452D">
      <w:pPr>
        <w:pStyle w:val="SLH2PlainSimplawyer"/>
        <w:numPr>
          <w:ilvl w:val="0"/>
          <w:numId w:val="0"/>
        </w:numPr>
        <w:ind w:left="885"/>
        <w:jc w:val="both"/>
        <w:rPr>
          <w:rFonts w:cs="Tahoma"/>
          <w:lang w:val="ru-RU"/>
        </w:rPr>
      </w:pPr>
      <w:r>
        <w:rPr>
          <w:rFonts w:cs="Tahoma"/>
          <w:lang w:val="ru-RU"/>
        </w:rPr>
        <w:t>К</w:t>
      </w:r>
      <w:r w:rsidRPr="004B452D">
        <w:rPr>
          <w:rFonts w:cs="Tahoma"/>
          <w:lang w:val="ru-RU"/>
        </w:rPr>
        <w:t>оличество потребленного теплоносителя,</w:t>
      </w:r>
      <w:r w:rsidR="00630A35">
        <w:rPr>
          <w:rFonts w:cs="Tahoma"/>
          <w:lang w:val="ru-RU"/>
        </w:rPr>
        <w:t xml:space="preserve"> в том числе как горячую воду на нужды горячего водоснабжения, с</w:t>
      </w:r>
      <w:r w:rsidRPr="004B452D">
        <w:rPr>
          <w:rFonts w:cs="Tahoma"/>
          <w:lang w:val="ru-RU"/>
        </w:rPr>
        <w:t xml:space="preserve"> утечк</w:t>
      </w:r>
      <w:r w:rsidR="00630A35">
        <w:rPr>
          <w:rFonts w:cs="Tahoma"/>
          <w:lang w:val="ru-RU"/>
        </w:rPr>
        <w:t>ой</w:t>
      </w:r>
      <w:r w:rsidRPr="004B452D">
        <w:rPr>
          <w:rFonts w:cs="Tahoma"/>
          <w:lang w:val="ru-RU"/>
        </w:rPr>
        <w:t xml:space="preserve"> теплоносителя в тепловых сетях и теплопотребляющих установках Потребителя за расчётный период определяется в соответствии с требованиями Правил коммерческого учета тепловой энергии, теплоносителя и Методики осуществления коммерческого учета тепловой энергии, теплоносителя по формуле:</w:t>
      </w:r>
    </w:p>
    <w:p w14:paraId="57B70986" w14:textId="1C177F00" w:rsidR="00636FC0" w:rsidRPr="004B452D" w:rsidRDefault="00060778" w:rsidP="004B452D">
      <w:pPr>
        <w:pStyle w:val="SLH2PlainSimplawyer"/>
        <w:numPr>
          <w:ilvl w:val="0"/>
          <w:numId w:val="0"/>
        </w:numPr>
        <w:ind w:left="885"/>
        <w:jc w:val="center"/>
        <w:rPr>
          <w:rFonts w:cs="Tahoma"/>
          <w:lang w:val="ru-RU"/>
        </w:rPr>
      </w:pPr>
      <m:oMath>
        <m:r>
          <w:rPr>
            <w:rFonts w:ascii="Cambria Math" w:hAnsi="Cambria Math" w:cs="Tahoma"/>
            <w:lang w:val="ru-RU"/>
          </w:rPr>
          <m:t>М=</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m:t>
            </m:r>
          </m:sup>
        </m:sSubSup>
        <m:r>
          <w:rPr>
            <w:rFonts w:ascii="Cambria Math" w:hAnsi="Cambria Math" w:cs="Tahoma"/>
            <w:lang w:val="ru-RU"/>
          </w:rPr>
          <m:t>+</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ГВС</m:t>
            </m:r>
          </m:sub>
          <m:sup>
            <m:r>
              <w:rPr>
                <w:rFonts w:ascii="Cambria Math" w:hAnsi="Cambria Math" w:cs="Tahoma"/>
                <w:lang w:val="ru-RU"/>
              </w:rPr>
              <m:t>безПУ.</m:t>
            </m:r>
          </m:sup>
        </m:sSubSup>
        <m:r>
          <w:rPr>
            <w:rFonts w:ascii="Cambria Math" w:hAnsi="Cambria Math" w:cs="Tahoma"/>
            <w:lang w:val="ru-RU"/>
          </w:rPr>
          <m:t>±</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норм._до_ПУ</m:t>
            </m:r>
          </m:sup>
        </m:sSubSup>
        <m:r>
          <w:rPr>
            <w:rFonts w:ascii="Cambria Math" w:hAnsi="Cambria Math" w:cs="Tahoma"/>
            <w:lang w:val="ru-RU"/>
          </w:rPr>
          <m:t>+</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норм.</m:t>
            </m:r>
          </m:sup>
        </m:sSubSup>
        <m:r>
          <w:rPr>
            <w:rFonts w:ascii="Cambria Math" w:hAnsi="Cambria Math" w:cs="Tahoma"/>
            <w:lang w:val="ru-RU"/>
          </w:rPr>
          <m:t>+</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акт.</m:t>
            </m:r>
          </m:sup>
        </m:sSubSup>
        <m:r>
          <w:rPr>
            <w:rFonts w:ascii="Cambria Math" w:hAnsi="Cambria Math" w:cs="Tahoma"/>
            <w:lang w:val="ru-RU"/>
          </w:rPr>
          <m:t>+</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пуск.</m:t>
            </m:r>
          </m:sup>
        </m:sSubSup>
      </m:oMath>
      <w:r w:rsidR="00636FC0" w:rsidRPr="004B452D">
        <w:rPr>
          <w:rFonts w:cs="Tahoma"/>
          <w:lang w:val="ru-RU"/>
        </w:rPr>
        <w:t>, где:</w:t>
      </w:r>
    </w:p>
    <w:p w14:paraId="23F53D56" w14:textId="695129DB" w:rsidR="00636FC0" w:rsidRPr="00023018" w:rsidRDefault="00E9195A" w:rsidP="004B452D">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m:t>
            </m:r>
          </m:sup>
        </m:sSubSup>
      </m:oMath>
      <w:r w:rsidR="00636FC0" w:rsidRPr="00023018">
        <w:rPr>
          <w:rFonts w:cs="Tahoma"/>
          <w:lang w:val="ru-RU"/>
        </w:rPr>
        <w:t xml:space="preserve"> </w:t>
      </w:r>
      <w:r w:rsidR="005C01A9">
        <w:rPr>
          <w:rFonts w:cs="Tahoma"/>
          <w:lang w:val="ru-RU"/>
        </w:rPr>
        <w:t>-</w:t>
      </w:r>
      <w:r w:rsidR="00636FC0" w:rsidRPr="00023018">
        <w:rPr>
          <w:rFonts w:cs="Tahoma"/>
          <w:lang w:val="ru-RU"/>
        </w:rPr>
        <w:t xml:space="preserve"> объём потреблённого Потребителем за расчётный период теплоносителя, определённый на основании показаний прибора учёта, указанного в Приложении №5 к настоящему Договору, м</w:t>
      </w:r>
      <w:r w:rsidR="00F91295" w:rsidRPr="002E6031">
        <w:rPr>
          <w:rFonts w:cs="Tahoma"/>
          <w:vertAlign w:val="superscript"/>
          <w:lang w:val="ru-RU"/>
        </w:rPr>
        <w:t>3</w:t>
      </w:r>
      <w:r w:rsidR="00636FC0" w:rsidRPr="00023018">
        <w:rPr>
          <w:rFonts w:cs="Tahoma"/>
          <w:lang w:val="ru-RU"/>
        </w:rPr>
        <w:t xml:space="preserve">.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m:t>
            </m:r>
          </m:sup>
        </m:sSubSup>
      </m:oMath>
      <w:r w:rsidR="00636FC0" w:rsidRPr="00023018">
        <w:rPr>
          <w:rFonts w:cs="Tahoma"/>
          <w:lang w:val="ru-RU"/>
        </w:rPr>
        <w:t xml:space="preserve"> </w:t>
      </w:r>
      <w:r w:rsidR="00023018">
        <w:rPr>
          <w:rFonts w:cs="Tahoma"/>
          <w:lang w:val="ru-RU"/>
        </w:rPr>
        <w:t>определяется</w:t>
      </w:r>
      <w:r w:rsidR="00636FC0" w:rsidRPr="00023018">
        <w:rPr>
          <w:rFonts w:cs="Tahoma"/>
          <w:lang w:val="ru-RU"/>
        </w:rPr>
        <w:t xml:space="preserve"> в </w:t>
      </w:r>
      <w:r w:rsidR="00023018">
        <w:rPr>
          <w:rFonts w:cs="Tahoma"/>
          <w:lang w:val="ru-RU"/>
        </w:rPr>
        <w:t>соответствии</w:t>
      </w:r>
      <w:r w:rsidR="00636FC0" w:rsidRPr="00023018">
        <w:rPr>
          <w:rFonts w:cs="Tahoma"/>
          <w:lang w:val="ru-RU"/>
        </w:rPr>
        <w:t xml:space="preserve"> с п.</w:t>
      </w:r>
      <w:r w:rsidR="00023018" w:rsidRPr="00023018">
        <w:rPr>
          <w:rFonts w:cs="Tahoma"/>
          <w:lang w:val="ru-RU"/>
        </w:rPr>
        <w:t xml:space="preserve"> </w:t>
      </w:r>
      <w:r w:rsidR="00023018" w:rsidRPr="00B22148">
        <w:rPr>
          <w:rFonts w:cs="Tahoma"/>
          <w:lang w:val="ru-RU"/>
        </w:rPr>
        <w:t>2.3.</w:t>
      </w:r>
      <w:r w:rsidR="00636FC0" w:rsidRPr="00023018">
        <w:rPr>
          <w:rFonts w:cs="Tahoma"/>
          <w:lang w:val="ru-RU"/>
        </w:rPr>
        <w:t xml:space="preserve">1 </w:t>
      </w:r>
      <w:r w:rsidR="00023018">
        <w:rPr>
          <w:rFonts w:cs="Tahoma"/>
          <w:lang w:val="ru-RU"/>
        </w:rPr>
        <w:t>настоящих Условий</w:t>
      </w:r>
      <w:r w:rsidR="00636FC0" w:rsidRPr="00023018">
        <w:rPr>
          <w:rFonts w:cs="Tahoma"/>
          <w:lang w:val="ru-RU"/>
        </w:rPr>
        <w:t>.</w:t>
      </w:r>
    </w:p>
    <w:p w14:paraId="123ED60D" w14:textId="15B8623A" w:rsidR="00636FC0" w:rsidRPr="00306AF7" w:rsidRDefault="00E9195A" w:rsidP="00023018">
      <w:pPr>
        <w:pStyle w:val="SLH2PlainSimplawyer"/>
        <w:numPr>
          <w:ilvl w:val="0"/>
          <w:numId w:val="0"/>
        </w:numPr>
        <w:ind w:left="885"/>
        <w:jc w:val="both"/>
        <w:rPr>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ГВС</m:t>
            </m:r>
          </m:sub>
          <m:sup>
            <m:r>
              <w:rPr>
                <w:rFonts w:ascii="Cambria Math" w:hAnsi="Cambria Math" w:cs="Tahoma"/>
                <w:lang w:val="ru-RU"/>
              </w:rPr>
              <m:t>безПУ.</m:t>
            </m:r>
          </m:sup>
        </m:sSubSup>
      </m:oMath>
      <w:r w:rsidR="00636FC0" w:rsidRPr="00023018">
        <w:rPr>
          <w:rFonts w:cs="Tahoma"/>
          <w:lang w:val="ru-RU"/>
        </w:rPr>
        <w:t xml:space="preserve"> - объём потреблённого Потребителем за расчётный период на нужды горячего водоснабжения теплоносителя, определённый при отсутствии у Потребителя прибора учёта, </w:t>
      </w:r>
      <w:r w:rsidR="00DA0179">
        <w:rPr>
          <w:rFonts w:cs="Tahoma"/>
          <w:lang w:val="ru-RU"/>
        </w:rPr>
        <w:t xml:space="preserve">при </w:t>
      </w:r>
      <w:r w:rsidR="00636FC0" w:rsidRPr="00023018">
        <w:rPr>
          <w:rFonts w:cs="Tahoma"/>
          <w:lang w:val="ru-RU"/>
        </w:rPr>
        <w:t xml:space="preserve">выходе прибора учёта из строя, </w:t>
      </w:r>
      <w:r w:rsidR="00DA0179" w:rsidRPr="00DA0179">
        <w:rPr>
          <w:rFonts w:cs="Tahoma"/>
          <w:lang w:val="ru-RU"/>
        </w:rPr>
        <w:t>если в расчетном периоде была превышена непрерывная продолжительность неисправности в 30 суток, или при нештатных ситуациях в работе прибора учёта продолжительностью бо</w:t>
      </w:r>
      <w:r w:rsidR="00DA0179">
        <w:rPr>
          <w:rFonts w:cs="Tahoma"/>
          <w:lang w:val="ru-RU"/>
        </w:rPr>
        <w:t>лее 30 суток расчётного периода</w:t>
      </w:r>
      <w:r w:rsidR="00636FC0" w:rsidRPr="00023018">
        <w:rPr>
          <w:rFonts w:cs="Tahoma"/>
          <w:lang w:val="ru-RU"/>
        </w:rPr>
        <w:t xml:space="preserve">, </w:t>
      </w:r>
      <w:r w:rsidR="00DA0179">
        <w:rPr>
          <w:rFonts w:cs="Tahoma"/>
          <w:lang w:val="ru-RU"/>
        </w:rPr>
        <w:t xml:space="preserve">при </w:t>
      </w:r>
      <w:r w:rsidR="00636FC0" w:rsidRPr="00023018">
        <w:rPr>
          <w:rFonts w:cs="Tahoma"/>
          <w:lang w:val="ru-RU"/>
        </w:rPr>
        <w:t xml:space="preserve">нарушении сроков предоставления показаний прибора учёта </w:t>
      </w:r>
      <w:r w:rsidR="00DA0179">
        <w:rPr>
          <w:rFonts w:cs="Tahoma"/>
          <w:lang w:val="ru-RU"/>
        </w:rPr>
        <w:t>за второй и последующие расчетные</w:t>
      </w:r>
      <w:r w:rsidR="00636FC0" w:rsidRPr="00023018">
        <w:rPr>
          <w:rFonts w:cs="Tahoma"/>
          <w:lang w:val="ru-RU"/>
        </w:rPr>
        <w:t xml:space="preserve"> период</w:t>
      </w:r>
      <w:r w:rsidR="00DA0179">
        <w:rPr>
          <w:rFonts w:cs="Tahoma"/>
          <w:lang w:val="ru-RU"/>
        </w:rPr>
        <w:t>ы</w:t>
      </w:r>
      <w:r w:rsidR="00636FC0" w:rsidRPr="00023018">
        <w:rPr>
          <w:rFonts w:cs="Tahoma"/>
          <w:lang w:val="ru-RU"/>
        </w:rPr>
        <w:t xml:space="preserve"> подряд, м</w:t>
      </w:r>
      <w:r w:rsidR="0019760B" w:rsidRPr="002E6031">
        <w:rPr>
          <w:rFonts w:cs="Tahoma"/>
          <w:vertAlign w:val="superscript"/>
          <w:lang w:val="ru-RU"/>
        </w:rPr>
        <w:t>3</w:t>
      </w:r>
      <w:r w:rsidR="00636FC0" w:rsidRPr="00023018">
        <w:rPr>
          <w:rFonts w:cs="Tahoma"/>
          <w:lang w:val="ru-RU"/>
        </w:rPr>
        <w:t xml:space="preserve">.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ГВС</m:t>
            </m:r>
          </m:sub>
          <m:sup>
            <m:r>
              <w:rPr>
                <w:rFonts w:ascii="Cambria Math" w:hAnsi="Cambria Math" w:cs="Tahoma"/>
                <w:lang w:val="ru-RU"/>
              </w:rPr>
              <m:t>безПУ.</m:t>
            </m:r>
          </m:sup>
        </m:sSubSup>
      </m:oMath>
      <w:r w:rsidR="00636FC0" w:rsidRPr="00023018">
        <w:rPr>
          <w:rFonts w:cs="Tahoma"/>
          <w:lang w:val="ru-RU"/>
        </w:rPr>
        <w:t xml:space="preserve"> </w:t>
      </w:r>
      <w:r w:rsidR="00023018">
        <w:rPr>
          <w:rFonts w:cs="Tahoma"/>
          <w:lang w:val="ru-RU"/>
        </w:rPr>
        <w:t>определяется</w:t>
      </w:r>
      <w:r w:rsidR="00023018" w:rsidRPr="00306AF7">
        <w:rPr>
          <w:lang w:val="ru-RU"/>
        </w:rPr>
        <w:t xml:space="preserve"> в </w:t>
      </w:r>
      <w:r w:rsidR="00023018">
        <w:rPr>
          <w:rFonts w:cs="Tahoma"/>
          <w:lang w:val="ru-RU"/>
        </w:rPr>
        <w:t>соответствии</w:t>
      </w:r>
      <w:r w:rsidR="00023018" w:rsidRPr="00306AF7">
        <w:rPr>
          <w:lang w:val="ru-RU"/>
        </w:rPr>
        <w:t xml:space="preserve"> </w:t>
      </w:r>
      <w:r w:rsidR="00636FC0" w:rsidRPr="00306AF7">
        <w:rPr>
          <w:lang w:val="ru-RU"/>
        </w:rPr>
        <w:t>с п.</w:t>
      </w:r>
      <w:r w:rsidR="00023018">
        <w:rPr>
          <w:rFonts w:cs="Tahoma"/>
          <w:lang w:val="ru-RU"/>
        </w:rPr>
        <w:t>2.3.</w:t>
      </w:r>
      <w:r w:rsidR="00636FC0" w:rsidRPr="00306AF7">
        <w:rPr>
          <w:lang w:val="ru-RU"/>
        </w:rPr>
        <w:t xml:space="preserve">2 </w:t>
      </w:r>
      <w:r w:rsidR="00023018">
        <w:rPr>
          <w:rFonts w:cs="Tahoma"/>
          <w:lang w:val="ru-RU"/>
        </w:rPr>
        <w:t>настоящих Условий</w:t>
      </w:r>
      <w:r w:rsidR="00636FC0" w:rsidRPr="00306AF7">
        <w:rPr>
          <w:lang w:val="ru-RU"/>
        </w:rPr>
        <w:t>.</w:t>
      </w:r>
    </w:p>
    <w:p w14:paraId="0FA660FB" w14:textId="32164D9E" w:rsidR="00636FC0" w:rsidRPr="00023018" w:rsidRDefault="00E9195A" w:rsidP="00023018">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норм._до_ПУ</m:t>
            </m:r>
          </m:sup>
        </m:sSubSup>
      </m:oMath>
      <w:r w:rsidR="00636FC0" w:rsidRPr="00023018">
        <w:rPr>
          <w:rFonts w:cs="Tahoma"/>
          <w:lang w:val="ru-RU"/>
        </w:rPr>
        <w:t xml:space="preserve"> - величина нормативной утечки теплоносителя за расчётный период в тепловых сетях Потребителя от места установки прибора учёта до границы балансовой принадлежности, указанной в Приложении №</w:t>
      </w:r>
      <w:r w:rsidR="00023018">
        <w:rPr>
          <w:rFonts w:cs="Tahoma"/>
          <w:lang w:val="ru-RU"/>
        </w:rPr>
        <w:t>3</w:t>
      </w:r>
      <w:r w:rsidR="00023018" w:rsidRPr="00023018">
        <w:rPr>
          <w:rFonts w:cs="Tahoma"/>
          <w:lang w:val="ru-RU"/>
        </w:rPr>
        <w:t xml:space="preserve"> </w:t>
      </w:r>
      <w:r w:rsidR="00636FC0" w:rsidRPr="00023018">
        <w:rPr>
          <w:rFonts w:cs="Tahoma"/>
          <w:lang w:val="ru-RU"/>
        </w:rPr>
        <w:t>к настоящему Договору, м</w:t>
      </w:r>
      <w:r w:rsidR="0019760B" w:rsidRPr="002E6031">
        <w:rPr>
          <w:rFonts w:cs="Tahoma"/>
          <w:vertAlign w:val="superscript"/>
          <w:lang w:val="ru-RU"/>
        </w:rPr>
        <w:t>3</w:t>
      </w:r>
      <w:r w:rsidR="00636FC0" w:rsidRPr="00023018">
        <w:rPr>
          <w:rFonts w:cs="Tahoma"/>
          <w:lang w:val="ru-RU"/>
        </w:rPr>
        <w:t xml:space="preserve">.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норм._до_ПУ</m:t>
            </m:r>
          </m:sup>
        </m:sSubSup>
      </m:oMath>
      <w:r w:rsidR="00636FC0" w:rsidRPr="00023018">
        <w:rPr>
          <w:rFonts w:cs="Tahoma"/>
          <w:lang w:val="ru-RU"/>
        </w:rPr>
        <w:t xml:space="preserve"> учитывается при установке прибора учета не на границе балансовой принадлежности тепловых сетей: со знаком «+» при установке прибора учета на тепловых сетях Потребителя после границы балансовой принадлежности тепловых сетей, со знаком «-» при установке прибора учета на тепловых сетях Теплоснабжающей организации до границы балансовой принадлежности тепловых сетей.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норм._до_ПУ</m:t>
            </m:r>
          </m:sup>
        </m:sSubSup>
      </m:oMath>
      <w:r w:rsidR="00636FC0" w:rsidRPr="00023018">
        <w:rPr>
          <w:rFonts w:cs="Tahoma"/>
          <w:lang w:val="ru-RU"/>
        </w:rPr>
        <w:t xml:space="preserve"> принимается равн</w:t>
      </w:r>
      <w:r w:rsidR="00E251CA">
        <w:rPr>
          <w:rFonts w:cs="Tahoma"/>
          <w:lang w:val="ru-RU"/>
        </w:rPr>
        <w:t>ой</w:t>
      </w:r>
      <w:r w:rsidR="00636FC0" w:rsidRPr="00023018">
        <w:rPr>
          <w:rFonts w:cs="Tahoma"/>
          <w:lang w:val="ru-RU"/>
        </w:rPr>
        <w:t xml:space="preserve"> </w:t>
      </w:r>
      <w:r w:rsidR="00E251CA">
        <w:rPr>
          <w:rFonts w:cs="Tahoma"/>
          <w:lang w:val="ru-RU"/>
        </w:rPr>
        <w:t>величине</w:t>
      </w:r>
      <w:r w:rsidR="00636FC0" w:rsidRPr="00023018">
        <w:rPr>
          <w:rFonts w:cs="Tahoma"/>
          <w:lang w:val="ru-RU"/>
        </w:rPr>
        <w:t>, согласованно</w:t>
      </w:r>
      <w:r w:rsidR="00E251CA">
        <w:rPr>
          <w:rFonts w:cs="Tahoma"/>
          <w:lang w:val="ru-RU"/>
        </w:rPr>
        <w:t>й</w:t>
      </w:r>
      <w:r w:rsidR="00636FC0" w:rsidRPr="00023018">
        <w:rPr>
          <w:rFonts w:cs="Tahoma"/>
          <w:lang w:val="ru-RU"/>
        </w:rPr>
        <w:t xml:space="preserve"> в Приложении №</w:t>
      </w:r>
      <w:r w:rsidR="00023018">
        <w:rPr>
          <w:rFonts w:cs="Tahoma"/>
          <w:lang w:val="ru-RU"/>
        </w:rPr>
        <w:t>4</w:t>
      </w:r>
      <w:r w:rsidR="00023018" w:rsidRPr="00023018">
        <w:rPr>
          <w:rFonts w:cs="Tahoma"/>
          <w:lang w:val="ru-RU"/>
        </w:rPr>
        <w:t xml:space="preserve"> </w:t>
      </w:r>
      <w:r w:rsidR="00636FC0" w:rsidRPr="00023018">
        <w:rPr>
          <w:rFonts w:cs="Tahoma"/>
          <w:lang w:val="ru-RU"/>
        </w:rPr>
        <w:t>к настоящему Договору, м</w:t>
      </w:r>
      <w:r w:rsidR="00636FC0" w:rsidRPr="00023018">
        <w:rPr>
          <w:rFonts w:cs="Tahoma"/>
          <w:vertAlign w:val="superscript"/>
          <w:lang w:val="ru-RU"/>
        </w:rPr>
        <w:t>3</w:t>
      </w:r>
      <w:r w:rsidR="00636FC0" w:rsidRPr="00023018">
        <w:rPr>
          <w:rFonts w:cs="Tahoma"/>
          <w:lang w:val="ru-RU"/>
        </w:rPr>
        <w:t>.</w:t>
      </w:r>
    </w:p>
    <w:p w14:paraId="7CE32FC2" w14:textId="1FE8DF89" w:rsidR="00636FC0" w:rsidRPr="002E6031" w:rsidRDefault="00E9195A" w:rsidP="00023018">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норм.</m:t>
            </m:r>
          </m:sup>
        </m:sSubSup>
      </m:oMath>
      <w:r w:rsidR="00636FC0" w:rsidRPr="00023018">
        <w:rPr>
          <w:rFonts w:cs="Tahoma"/>
          <w:lang w:val="ru-RU"/>
        </w:rPr>
        <w:t xml:space="preserve"> - величина нормативной утечки теплоносителя за расчётный период в тепловых сетях Потребителя, расположенных после границы балансовой принадлежности, указанной в Приложении №</w:t>
      </w:r>
      <w:r w:rsidR="00023018">
        <w:rPr>
          <w:rFonts w:cs="Tahoma"/>
          <w:lang w:val="ru-RU"/>
        </w:rPr>
        <w:t>3</w:t>
      </w:r>
      <w:r w:rsidR="00023018" w:rsidRPr="00023018">
        <w:rPr>
          <w:rFonts w:cs="Tahoma"/>
          <w:lang w:val="ru-RU"/>
        </w:rPr>
        <w:t xml:space="preserve"> </w:t>
      </w:r>
      <w:r w:rsidR="00636FC0" w:rsidRPr="00023018">
        <w:rPr>
          <w:rFonts w:cs="Tahoma"/>
          <w:lang w:val="ru-RU"/>
        </w:rPr>
        <w:t xml:space="preserve">к настоящему Договору, и в теплопотребляющих установках Потребителя при отсутствии у Потребителя прибора учёта, </w:t>
      </w:r>
      <w:r w:rsidR="00275495">
        <w:rPr>
          <w:rFonts w:cs="Tahoma"/>
          <w:lang w:val="ru-RU"/>
        </w:rPr>
        <w:t>при</w:t>
      </w:r>
      <w:r w:rsidR="00275495" w:rsidRPr="00023018">
        <w:rPr>
          <w:rFonts w:cs="Tahoma"/>
          <w:lang w:val="ru-RU"/>
        </w:rPr>
        <w:t xml:space="preserve"> </w:t>
      </w:r>
      <w:r w:rsidR="00636FC0" w:rsidRPr="00023018">
        <w:rPr>
          <w:rFonts w:cs="Tahoma"/>
          <w:lang w:val="ru-RU"/>
        </w:rPr>
        <w:t>выходе прибора учёта из строя</w:t>
      </w:r>
      <w:r w:rsidR="00275495" w:rsidRPr="00DA0179">
        <w:rPr>
          <w:rFonts w:cs="Tahoma"/>
          <w:lang w:val="ru-RU"/>
        </w:rPr>
        <w:t>, если в расчетном периоде была превышена непрерывная продолжительность неисправности в 30 суток, или при нештатных ситуациях в работе прибора учёта продолжительностью бо</w:t>
      </w:r>
      <w:r w:rsidR="00275495">
        <w:rPr>
          <w:rFonts w:cs="Tahoma"/>
          <w:lang w:val="ru-RU"/>
        </w:rPr>
        <w:t>лее 30 суток расчётного периода</w:t>
      </w:r>
      <w:r w:rsidR="00636FC0" w:rsidRPr="00023018">
        <w:rPr>
          <w:rFonts w:cs="Tahoma"/>
          <w:lang w:val="ru-RU"/>
        </w:rPr>
        <w:t xml:space="preserve">, </w:t>
      </w:r>
      <w:r w:rsidR="00275495">
        <w:rPr>
          <w:rFonts w:cs="Tahoma"/>
          <w:lang w:val="ru-RU"/>
        </w:rPr>
        <w:t xml:space="preserve">при </w:t>
      </w:r>
      <w:r w:rsidR="00636FC0" w:rsidRPr="00023018">
        <w:rPr>
          <w:rFonts w:cs="Tahoma"/>
          <w:lang w:val="ru-RU"/>
        </w:rPr>
        <w:t xml:space="preserve">нарушении сроков предоставления показаний прибора учёта </w:t>
      </w:r>
      <w:r w:rsidR="00275495">
        <w:rPr>
          <w:rFonts w:cs="Tahoma"/>
          <w:lang w:val="ru-RU"/>
        </w:rPr>
        <w:t>за второй и последующие расчетные</w:t>
      </w:r>
      <w:r w:rsidR="00636FC0" w:rsidRPr="00023018">
        <w:rPr>
          <w:rFonts w:cs="Tahoma"/>
          <w:lang w:val="ru-RU"/>
        </w:rPr>
        <w:t xml:space="preserve"> период</w:t>
      </w:r>
      <w:r w:rsidR="00275495">
        <w:rPr>
          <w:rFonts w:cs="Tahoma"/>
          <w:lang w:val="ru-RU"/>
        </w:rPr>
        <w:t>ы</w:t>
      </w:r>
      <w:r w:rsidR="00636FC0" w:rsidRPr="00023018">
        <w:rPr>
          <w:rFonts w:cs="Tahoma"/>
          <w:lang w:val="ru-RU"/>
        </w:rPr>
        <w:t xml:space="preserve"> подряд, м</w:t>
      </w:r>
      <w:r w:rsidR="00F91295" w:rsidRPr="00023018">
        <w:rPr>
          <w:rFonts w:cs="Tahoma"/>
          <w:vertAlign w:val="superscript"/>
          <w:lang w:val="ru-RU"/>
        </w:rPr>
        <w:t>3</w:t>
      </w:r>
      <w:r w:rsidR="00636FC0" w:rsidRPr="00023018">
        <w:rPr>
          <w:rFonts w:cs="Tahoma"/>
          <w:lang w:val="ru-RU"/>
        </w:rPr>
        <w:t xml:space="preserve">.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норм.</m:t>
            </m:r>
          </m:sup>
        </m:sSubSup>
      </m:oMath>
      <w:r w:rsidR="00636FC0" w:rsidRPr="002E6031">
        <w:rPr>
          <w:rFonts w:cs="Tahoma"/>
          <w:lang w:val="ru-RU"/>
        </w:rPr>
        <w:t xml:space="preserve"> принимается равным размеру, согласованному в Приложении №</w:t>
      </w:r>
      <w:r w:rsidR="00023018">
        <w:rPr>
          <w:rFonts w:cs="Tahoma"/>
          <w:lang w:val="ru-RU"/>
        </w:rPr>
        <w:t>4</w:t>
      </w:r>
      <w:r w:rsidR="00636FC0" w:rsidRPr="002E6031">
        <w:rPr>
          <w:rFonts w:cs="Tahoma"/>
          <w:lang w:val="ru-RU"/>
        </w:rPr>
        <w:t xml:space="preserve"> к настоящему Договору, м</w:t>
      </w:r>
      <w:r w:rsidR="00636FC0" w:rsidRPr="002E6031">
        <w:rPr>
          <w:rFonts w:cs="Tahoma"/>
          <w:vertAlign w:val="superscript"/>
          <w:lang w:val="ru-RU"/>
        </w:rPr>
        <w:t>3</w:t>
      </w:r>
      <w:r w:rsidR="00636FC0" w:rsidRPr="002E6031">
        <w:rPr>
          <w:rFonts w:cs="Tahoma"/>
          <w:lang w:val="ru-RU"/>
        </w:rPr>
        <w:t>.</w:t>
      </w:r>
    </w:p>
    <w:p w14:paraId="32AC169F" w14:textId="43D43FF8" w:rsidR="00636FC0" w:rsidRPr="006F484D" w:rsidRDefault="00E9195A" w:rsidP="00023018">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акт.</m:t>
            </m:r>
          </m:sup>
        </m:sSubSup>
      </m:oMath>
      <w:r w:rsidR="00636FC0" w:rsidRPr="002E6031">
        <w:rPr>
          <w:rFonts w:cs="Tahoma"/>
          <w:lang w:val="ru-RU"/>
        </w:rPr>
        <w:t xml:space="preserve"> - утечка теплоносителя в тепловых сетях и теплопотребляющих установках Потребителя, не учтённая показаниями прибора учёта Потребителя, выявленная и оформленная за расчётный период совместными двухсторонними актами Сторон, м</w:t>
      </w:r>
      <w:r w:rsidR="00F91295" w:rsidRPr="00023018">
        <w:rPr>
          <w:rFonts w:cs="Tahoma"/>
          <w:vertAlign w:val="superscript"/>
          <w:lang w:val="ru-RU"/>
        </w:rPr>
        <w:t>3</w:t>
      </w:r>
      <w:r w:rsidR="00636FC0" w:rsidRPr="002E6031">
        <w:rPr>
          <w:rFonts w:cs="Tahoma"/>
          <w:lang w:val="ru-RU"/>
        </w:rPr>
        <w:t xml:space="preserve">.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акт.</m:t>
            </m:r>
          </m:sup>
        </m:sSubSup>
      </m:oMath>
      <w:r w:rsidR="00636FC0" w:rsidRPr="006F484D">
        <w:rPr>
          <w:rFonts w:cs="Tahoma"/>
          <w:lang w:val="ru-RU"/>
        </w:rPr>
        <w:t xml:space="preserve"> определяется в соответствии с п.</w:t>
      </w:r>
      <w:r w:rsidR="004A3E7C">
        <w:rPr>
          <w:rFonts w:cs="Tahoma"/>
          <w:lang w:val="ru-RU"/>
        </w:rPr>
        <w:t>2.3.3</w:t>
      </w:r>
      <w:r w:rsidR="00636FC0" w:rsidRPr="006F484D">
        <w:rPr>
          <w:rFonts w:cs="Tahoma"/>
          <w:lang w:val="ru-RU"/>
        </w:rPr>
        <w:t xml:space="preserve"> </w:t>
      </w:r>
      <w:r w:rsidR="004A3E7C">
        <w:rPr>
          <w:rFonts w:cs="Tahoma"/>
          <w:lang w:val="ru-RU"/>
        </w:rPr>
        <w:t>настоящих Условий</w:t>
      </w:r>
      <w:r w:rsidR="00636FC0" w:rsidRPr="006F484D">
        <w:rPr>
          <w:rFonts w:cs="Tahoma"/>
          <w:lang w:val="ru-RU"/>
        </w:rPr>
        <w:t>.</w:t>
      </w:r>
    </w:p>
    <w:p w14:paraId="0EEC9008" w14:textId="07BBDF7F" w:rsidR="00636FC0" w:rsidRPr="006F484D" w:rsidRDefault="00E9195A" w:rsidP="00023018">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пуск.</m:t>
            </m:r>
          </m:sup>
        </m:sSubSup>
      </m:oMath>
      <w:r w:rsidR="00636FC0" w:rsidRPr="006F484D">
        <w:rPr>
          <w:rFonts w:cs="Tahoma"/>
          <w:lang w:val="ru-RU"/>
        </w:rPr>
        <w:t xml:space="preserve"> - количество теплоносителя, расходуемого на пусковое заполнение тепловых сетей и теплопотребляющих установок Потребителя в первый месяц каждого отопительного периода, м</w:t>
      </w:r>
      <w:r w:rsidR="0019760B" w:rsidRPr="002E6031">
        <w:rPr>
          <w:rFonts w:cs="Tahoma"/>
          <w:vertAlign w:val="superscript"/>
          <w:lang w:val="ru-RU"/>
        </w:rPr>
        <w:t>3</w:t>
      </w:r>
      <w:r w:rsidR="00636FC0" w:rsidRPr="006F484D">
        <w:rPr>
          <w:rFonts w:cs="Tahoma"/>
          <w:lang w:val="ru-RU"/>
        </w:rPr>
        <w:t xml:space="preserve">.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пуск.</m:t>
            </m:r>
          </m:sup>
        </m:sSubSup>
      </m:oMath>
      <w:r w:rsidR="00636FC0" w:rsidRPr="006F484D">
        <w:rPr>
          <w:rFonts w:cs="Tahoma"/>
          <w:lang w:val="ru-RU"/>
        </w:rPr>
        <w:t xml:space="preserve"> определяется в соответствии с п.</w:t>
      </w:r>
      <w:r w:rsidR="004A3E7C">
        <w:rPr>
          <w:rFonts w:cs="Tahoma"/>
          <w:lang w:val="ru-RU"/>
        </w:rPr>
        <w:t>2.3.4</w:t>
      </w:r>
      <w:r w:rsidR="00636FC0" w:rsidRPr="006F484D">
        <w:rPr>
          <w:rFonts w:cs="Tahoma"/>
          <w:lang w:val="ru-RU"/>
        </w:rPr>
        <w:t xml:space="preserve"> настоящ</w:t>
      </w:r>
      <w:r w:rsidR="004A3E7C">
        <w:rPr>
          <w:rFonts w:cs="Tahoma"/>
          <w:lang w:val="ru-RU"/>
        </w:rPr>
        <w:t>их Услови</w:t>
      </w:r>
      <w:r w:rsidR="00060778">
        <w:rPr>
          <w:rFonts w:cs="Tahoma"/>
          <w:lang w:val="ru-RU"/>
        </w:rPr>
        <w:t>й</w:t>
      </w:r>
      <w:r w:rsidR="004A3E7C">
        <w:rPr>
          <w:rFonts w:cs="Tahoma"/>
          <w:lang w:val="ru-RU"/>
        </w:rPr>
        <w:t xml:space="preserve"> </w:t>
      </w:r>
      <w:r w:rsidR="00636FC0" w:rsidRPr="006F484D">
        <w:rPr>
          <w:rFonts w:cs="Tahoma"/>
          <w:lang w:val="ru-RU"/>
        </w:rPr>
        <w:t xml:space="preserve">в случае, если данная величина не входит в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m:t>
            </m:r>
          </m:sup>
        </m:sSubSup>
      </m:oMath>
      <w:r w:rsidR="00636FC0" w:rsidRPr="006F484D">
        <w:rPr>
          <w:rFonts w:cs="Tahoma"/>
          <w:lang w:val="ru-RU"/>
        </w:rPr>
        <w:t>.</w:t>
      </w:r>
    </w:p>
    <w:p w14:paraId="245E3436" w14:textId="5F437D7E" w:rsidR="00636FC0" w:rsidRPr="006F484D" w:rsidRDefault="00023018" w:rsidP="00023018">
      <w:pPr>
        <w:pStyle w:val="SLH2PlainSimplawyer"/>
        <w:numPr>
          <w:ilvl w:val="0"/>
          <w:numId w:val="0"/>
        </w:numPr>
        <w:ind w:left="885"/>
        <w:jc w:val="both"/>
        <w:rPr>
          <w:rFonts w:cs="Tahoma"/>
          <w:lang w:val="ru-RU"/>
        </w:rPr>
      </w:pPr>
      <w:r w:rsidRPr="00B22148">
        <w:rPr>
          <w:rFonts w:cs="Tahoma"/>
          <w:lang w:val="ru-RU"/>
        </w:rPr>
        <w:t>2.3.1</w:t>
      </w:r>
      <w:r>
        <w:rPr>
          <w:rFonts w:cs="Tahoma"/>
          <w:lang w:val="ru-RU"/>
        </w:rPr>
        <w:t>.</w:t>
      </w:r>
      <w:r w:rsidR="00636FC0" w:rsidRPr="006F484D">
        <w:rPr>
          <w:rFonts w:cs="Tahoma"/>
          <w:lang w:val="ru-RU"/>
        </w:rPr>
        <w:t xml:space="preserve"> Объём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m:t>
            </m:r>
          </m:sup>
        </m:sSubSup>
      </m:oMath>
      <w:r w:rsidR="00636FC0" w:rsidRPr="006F484D">
        <w:rPr>
          <w:rFonts w:cs="Tahoma"/>
          <w:lang w:val="ru-RU"/>
        </w:rPr>
        <w:t xml:space="preserve"> определяется Теплоснабжающей организацией на основании показаний прибора учёта Потребителя. При этом:</w:t>
      </w:r>
    </w:p>
    <w:p w14:paraId="4D05C306" w14:textId="666B2E5E" w:rsidR="00636FC0" w:rsidRPr="006F484D" w:rsidRDefault="002E6031" w:rsidP="002E6031">
      <w:pPr>
        <w:pStyle w:val="SLH2PlainSimplawyer"/>
        <w:numPr>
          <w:ilvl w:val="0"/>
          <w:numId w:val="0"/>
        </w:numPr>
        <w:ind w:left="885"/>
        <w:jc w:val="both"/>
        <w:rPr>
          <w:rFonts w:cs="Tahoma"/>
          <w:lang w:val="ru-RU"/>
        </w:rPr>
      </w:pPr>
      <w:r>
        <w:rPr>
          <w:rFonts w:cs="Tahoma"/>
          <w:lang w:val="ru-RU"/>
        </w:rPr>
        <w:t>2.3.1</w:t>
      </w:r>
      <w:r w:rsidR="00636FC0" w:rsidRPr="002E6031">
        <w:rPr>
          <w:rFonts w:cs="Tahoma"/>
          <w:lang w:val="ru-RU"/>
        </w:rPr>
        <w:t>.1. В случае нештатн</w:t>
      </w:r>
      <w:r w:rsidR="00784AA1">
        <w:rPr>
          <w:rFonts w:cs="Tahoma"/>
          <w:lang w:val="ru-RU"/>
        </w:rPr>
        <w:t>ых</w:t>
      </w:r>
      <w:r w:rsidR="00636FC0" w:rsidRPr="002E6031">
        <w:rPr>
          <w:rFonts w:cs="Tahoma"/>
          <w:lang w:val="ru-RU"/>
        </w:rPr>
        <w:t xml:space="preserve"> ситуаци</w:t>
      </w:r>
      <w:r w:rsidR="00784AA1">
        <w:rPr>
          <w:rFonts w:cs="Tahoma"/>
          <w:lang w:val="ru-RU"/>
        </w:rPr>
        <w:t>й</w:t>
      </w:r>
      <w:r w:rsidR="00636FC0" w:rsidRPr="002E6031">
        <w:rPr>
          <w:rFonts w:cs="Tahoma"/>
          <w:lang w:val="ru-RU"/>
        </w:rPr>
        <w:t xml:space="preserve"> в работе прибора учёта</w:t>
      </w:r>
      <w:r w:rsidR="00784AA1">
        <w:rPr>
          <w:rFonts w:cs="Tahoma"/>
          <w:lang w:val="ru-RU"/>
        </w:rPr>
        <w:t>,</w:t>
      </w:r>
      <w:r w:rsidR="00784AA1" w:rsidRPr="00B22148">
        <w:rPr>
          <w:rFonts w:cs="Tahoma"/>
          <w:lang w:val="ru-RU"/>
        </w:rPr>
        <w:t xml:space="preserve"> </w:t>
      </w:r>
      <w:r w:rsidR="00784AA1">
        <w:rPr>
          <w:rFonts w:cs="Tahoma"/>
          <w:lang w:val="ru-RU"/>
        </w:rPr>
        <w:t xml:space="preserve">если их </w:t>
      </w:r>
      <w:r w:rsidR="00784AA1" w:rsidRPr="00B22148">
        <w:rPr>
          <w:rFonts w:cs="Tahoma"/>
          <w:lang w:val="ru-RU"/>
        </w:rPr>
        <w:t>продолжительность</w:t>
      </w:r>
      <w:r w:rsidR="00784AA1">
        <w:rPr>
          <w:rFonts w:cs="Tahoma"/>
          <w:lang w:val="ru-RU"/>
        </w:rPr>
        <w:t xml:space="preserve"> составила</w:t>
      </w:r>
      <w:r w:rsidR="00784AA1" w:rsidRPr="00B22148">
        <w:rPr>
          <w:rFonts w:cs="Tahoma"/>
          <w:lang w:val="ru-RU"/>
        </w:rPr>
        <w:t xml:space="preserve"> до 30 суток в расчётном периоде</w:t>
      </w:r>
      <w:r w:rsidR="00784AA1">
        <w:rPr>
          <w:rFonts w:cs="Tahoma"/>
          <w:lang w:val="ru-RU"/>
        </w:rPr>
        <w:t>,</w:t>
      </w:r>
      <w:r w:rsidR="00636FC0" w:rsidRPr="002E6031">
        <w:rPr>
          <w:rFonts w:cs="Tahoma"/>
          <w:lang w:val="ru-RU"/>
        </w:rPr>
        <w:t xml:space="preserve"> или </w:t>
      </w:r>
      <w:r w:rsidR="00784AA1">
        <w:rPr>
          <w:rFonts w:cs="Tahoma"/>
          <w:lang w:val="ru-RU"/>
        </w:rPr>
        <w:t xml:space="preserve">при </w:t>
      </w:r>
      <w:r w:rsidR="00636FC0" w:rsidRPr="002E6031">
        <w:rPr>
          <w:rFonts w:cs="Tahoma"/>
          <w:lang w:val="ru-RU"/>
        </w:rPr>
        <w:t>выходе прибора учёта из строя</w:t>
      </w:r>
      <w:r w:rsidR="00784AA1">
        <w:rPr>
          <w:rFonts w:cs="Tahoma"/>
          <w:lang w:val="ru-RU"/>
        </w:rPr>
        <w:t>,</w:t>
      </w:r>
      <w:r w:rsidR="00784AA1" w:rsidRPr="00784AA1">
        <w:rPr>
          <w:rFonts w:cs="Tahoma"/>
          <w:lang w:val="ru-RU"/>
        </w:rPr>
        <w:t xml:space="preserve"> </w:t>
      </w:r>
      <w:r w:rsidR="00784AA1">
        <w:rPr>
          <w:rFonts w:cs="Tahoma"/>
          <w:lang w:val="ru-RU"/>
        </w:rPr>
        <w:t>если</w:t>
      </w:r>
      <w:r w:rsidR="00784AA1" w:rsidRPr="00B22148">
        <w:rPr>
          <w:rFonts w:cs="Tahoma"/>
          <w:lang w:val="ru-RU"/>
        </w:rPr>
        <w:t xml:space="preserve"> </w:t>
      </w:r>
      <w:r w:rsidR="00784AA1">
        <w:rPr>
          <w:rFonts w:cs="Tahoma"/>
          <w:lang w:val="ru-RU"/>
        </w:rPr>
        <w:t xml:space="preserve">непрерывная продолжительность неисправности не превысила </w:t>
      </w:r>
      <w:r w:rsidR="00784AA1" w:rsidRPr="00B22148">
        <w:rPr>
          <w:rFonts w:cs="Tahoma"/>
          <w:lang w:val="ru-RU"/>
        </w:rPr>
        <w:t>30 суток</w:t>
      </w:r>
      <w:r w:rsidR="00784AA1">
        <w:rPr>
          <w:rFonts w:cs="Tahoma"/>
          <w:lang w:val="ru-RU"/>
        </w:rPr>
        <w:t>,</w:t>
      </w:r>
      <w:r w:rsidR="00636FC0" w:rsidRPr="002E6031">
        <w:rPr>
          <w:rFonts w:cs="Tahoma"/>
          <w:lang w:val="ru-RU"/>
        </w:rPr>
        <w:t xml:space="preserve"> объём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m:t>
            </m:r>
          </m:sup>
        </m:sSubSup>
      </m:oMath>
      <w:r w:rsidR="00636FC0" w:rsidRPr="006F484D">
        <w:rPr>
          <w:rFonts w:cs="Tahoma"/>
          <w:lang w:val="ru-RU"/>
        </w:rPr>
        <w:t xml:space="preserve"> за период нештатной ситуации или выхода прибора учёта из строя определяется по формуле:</w:t>
      </w:r>
    </w:p>
    <w:p w14:paraId="71179AFD" w14:textId="38DEBD37" w:rsidR="00636FC0" w:rsidRPr="006F484D" w:rsidRDefault="00E9195A" w:rsidP="006F484D">
      <w:pPr>
        <w:pStyle w:val="SLH2PlainSimplawyer"/>
        <w:numPr>
          <w:ilvl w:val="0"/>
          <w:numId w:val="0"/>
        </w:numPr>
        <w:jc w:val="center"/>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m:t>
            </m:r>
          </m:sup>
        </m:sSubSup>
        <m:r>
          <w:rPr>
            <w:rFonts w:ascii="Cambria Math" w:hAnsi="Cambria Math" w:cs="Tahoma"/>
            <w:lang w:val="ru-RU"/>
          </w:rPr>
          <m:t>=</m:t>
        </m:r>
        <m:f>
          <m:fPr>
            <m:ctrlPr>
              <w:rPr>
                <w:rFonts w:ascii="Cambria Math" w:hAnsi="Cambria Math" w:cs="Tahoma"/>
                <w:i/>
              </w:rPr>
            </m:ctrlPr>
          </m:fPr>
          <m:num>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ПУ_штат_пред</m:t>
                </m:r>
              </m:sup>
            </m:sSubSup>
          </m:num>
          <m:den>
            <m:sSubSup>
              <m:sSubSupPr>
                <m:ctrlPr>
                  <w:rPr>
                    <w:rFonts w:ascii="Cambria Math" w:hAnsi="Cambria Math" w:cs="Tahoma"/>
                    <w:i/>
                  </w:rPr>
                </m:ctrlPr>
              </m:sSubSupPr>
              <m:e>
                <m:r>
                  <w:rPr>
                    <w:rFonts w:ascii="Cambria Math" w:hAnsi="Cambria Math" w:cs="Tahoma"/>
                    <w:lang w:val="ru-RU"/>
                  </w:rPr>
                  <m:t>Т</m:t>
                </m:r>
              </m:e>
              <m:sub>
                <m:r>
                  <w:rPr>
                    <w:rFonts w:ascii="Cambria Math" w:hAnsi="Cambria Math" w:cs="Tahoma"/>
                    <w:lang w:val="ru-RU"/>
                  </w:rPr>
                  <m:t>раб</m:t>
                </m:r>
              </m:sub>
              <m:sup>
                <m:r>
                  <w:rPr>
                    <w:rFonts w:ascii="Cambria Math" w:hAnsi="Cambria Math" w:cs="Tahoma"/>
                    <w:lang w:val="ru-RU"/>
                  </w:rPr>
                  <m:t>пред</m:t>
                </m:r>
              </m:sup>
            </m:sSubSup>
          </m:den>
        </m:f>
        <m:r>
          <w:rPr>
            <w:rFonts w:ascii="Cambria Math" w:hAnsi="Cambria Math" w:cs="Tahoma"/>
            <w:lang w:val="ru-RU"/>
          </w:rPr>
          <m:t>*</m:t>
        </m:r>
        <m:sSub>
          <m:sSubPr>
            <m:ctrlPr>
              <w:rPr>
                <w:rFonts w:ascii="Cambria Math" w:hAnsi="Cambria Math" w:cs="Tahoma"/>
                <w:i/>
              </w:rPr>
            </m:ctrlPr>
          </m:sSubPr>
          <m:e>
            <m:r>
              <w:rPr>
                <w:rFonts w:ascii="Cambria Math" w:hAnsi="Cambria Math" w:cs="Tahoma"/>
                <w:lang w:val="ru-RU"/>
              </w:rPr>
              <m:t>Т</m:t>
            </m:r>
          </m:e>
          <m:sub>
            <m:r>
              <w:rPr>
                <w:rFonts w:ascii="Cambria Math" w:hAnsi="Cambria Math" w:cs="Tahoma"/>
                <w:lang w:val="ru-RU"/>
              </w:rPr>
              <m:t>ВиС</m:t>
            </m:r>
          </m:sub>
        </m:sSub>
      </m:oMath>
      <w:r w:rsidR="00636FC0" w:rsidRPr="006F484D">
        <w:rPr>
          <w:rFonts w:cs="Tahoma"/>
          <w:lang w:val="ru-RU"/>
        </w:rPr>
        <w:t>, где:</w:t>
      </w:r>
    </w:p>
    <w:p w14:paraId="31A1C5A3" w14:textId="3B464FE8" w:rsidR="00636FC0" w:rsidRPr="006F484D" w:rsidRDefault="00E9195A" w:rsidP="002E6031">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ПУ_штат_пред</m:t>
            </m:r>
          </m:sup>
        </m:sSubSup>
      </m:oMath>
      <w:r w:rsidR="00636FC0" w:rsidRPr="006F484D">
        <w:rPr>
          <w:rFonts w:cs="Tahoma"/>
          <w:lang w:val="ru-RU"/>
        </w:rPr>
        <w:t xml:space="preserve"> </w:t>
      </w:r>
      <w:r w:rsidR="005C01A9">
        <w:rPr>
          <w:rFonts w:cs="Tahoma"/>
          <w:lang w:val="ru-RU"/>
        </w:rPr>
        <w:t>-</w:t>
      </w:r>
      <w:r w:rsidR="00636FC0" w:rsidRPr="006F484D">
        <w:rPr>
          <w:rFonts w:cs="Tahoma"/>
          <w:lang w:val="ru-RU"/>
        </w:rPr>
        <w:t xml:space="preserve"> объём теплоносителя, потреблённого Потребителем</w:t>
      </w:r>
      <w:r w:rsidR="00784AA1">
        <w:rPr>
          <w:rFonts w:cs="Tahoma"/>
          <w:lang w:val="ru-RU"/>
        </w:rPr>
        <w:t xml:space="preserve"> </w:t>
      </w:r>
      <w:r w:rsidR="00636FC0" w:rsidRPr="006F484D">
        <w:rPr>
          <w:rFonts w:cs="Tahoma"/>
          <w:lang w:val="ru-RU"/>
        </w:rPr>
        <w:t xml:space="preserve">за период штатной работы </w:t>
      </w:r>
      <w:r w:rsidR="00784AA1" w:rsidRPr="00A714C9">
        <w:rPr>
          <w:rFonts w:cs="Tahoma"/>
          <w:lang w:val="ru-RU"/>
        </w:rPr>
        <w:t>прибора учёта</w:t>
      </w:r>
      <w:r w:rsidR="00784AA1" w:rsidRPr="00B22148">
        <w:rPr>
          <w:rFonts w:cs="Tahoma"/>
          <w:lang w:val="ru-RU"/>
        </w:rPr>
        <w:t xml:space="preserve"> в предыдущем </w:t>
      </w:r>
      <w:r w:rsidR="00636FC0" w:rsidRPr="006F484D">
        <w:rPr>
          <w:rFonts w:cs="Tahoma"/>
          <w:lang w:val="ru-RU"/>
        </w:rPr>
        <w:t>расчётном периоде, м</w:t>
      </w:r>
      <w:r w:rsidR="00784AA1" w:rsidRPr="002E6031">
        <w:rPr>
          <w:rFonts w:cs="Tahoma"/>
          <w:vertAlign w:val="superscript"/>
          <w:lang w:val="ru-RU"/>
        </w:rPr>
        <w:t>3</w:t>
      </w:r>
      <w:r w:rsidR="00636FC0" w:rsidRPr="006F484D">
        <w:rPr>
          <w:rFonts w:cs="Tahoma"/>
          <w:lang w:val="ru-RU"/>
        </w:rPr>
        <w:t>;</w:t>
      </w:r>
      <w:r w:rsidR="00784AA1" w:rsidRPr="00A714C9">
        <w:rPr>
          <w:rFonts w:cs="Tahoma"/>
          <w:lang w:val="ru-RU"/>
        </w:rPr>
        <w:t xml:space="preserve"> </w:t>
      </w:r>
    </w:p>
    <w:p w14:paraId="2627BD15" w14:textId="04007DD7" w:rsidR="00636FC0" w:rsidRPr="006F484D" w:rsidRDefault="00E9195A" w:rsidP="002E6031">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Т</m:t>
            </m:r>
          </m:e>
          <m:sub>
            <m:r>
              <w:rPr>
                <w:rFonts w:ascii="Cambria Math" w:hAnsi="Cambria Math" w:cs="Tahoma"/>
                <w:lang w:val="ru-RU"/>
              </w:rPr>
              <m:t>раб</m:t>
            </m:r>
          </m:sub>
          <m:sup>
            <m:r>
              <w:rPr>
                <w:rFonts w:ascii="Cambria Math" w:hAnsi="Cambria Math" w:cs="Tahoma"/>
                <w:lang w:val="ru-RU"/>
              </w:rPr>
              <m:t>пред</m:t>
            </m:r>
          </m:sup>
        </m:sSubSup>
      </m:oMath>
      <w:r w:rsidR="00636FC0" w:rsidRPr="006F484D">
        <w:rPr>
          <w:rFonts w:cs="Tahoma"/>
          <w:lang w:val="ru-RU"/>
        </w:rPr>
        <w:t xml:space="preserve"> - время штатной работы прибора учёта в </w:t>
      </w:r>
      <w:r w:rsidR="00784AA1" w:rsidRPr="00B22148">
        <w:rPr>
          <w:rFonts w:cs="Tahoma"/>
          <w:lang w:val="ru-RU"/>
        </w:rPr>
        <w:t>предыдущем</w:t>
      </w:r>
      <w:r w:rsidR="00636FC0" w:rsidRPr="006F484D">
        <w:rPr>
          <w:rFonts w:cs="Tahoma"/>
          <w:lang w:val="ru-RU"/>
        </w:rPr>
        <w:t xml:space="preserve"> расчётном периоде, ч;</w:t>
      </w:r>
    </w:p>
    <w:p w14:paraId="5D8D9150" w14:textId="6C38728A" w:rsidR="00636FC0" w:rsidRPr="006F484D" w:rsidRDefault="00E9195A" w:rsidP="002E6031">
      <w:pPr>
        <w:pStyle w:val="SLH2PlainSimplawyer"/>
        <w:numPr>
          <w:ilvl w:val="0"/>
          <w:numId w:val="0"/>
        </w:numPr>
        <w:ind w:left="885"/>
        <w:jc w:val="both"/>
        <w:rPr>
          <w:rFonts w:cs="Tahoma"/>
          <w:lang w:val="ru-RU"/>
        </w:rPr>
      </w:pPr>
      <m:oMath>
        <m:sSub>
          <m:sSubPr>
            <m:ctrlPr>
              <w:rPr>
                <w:rFonts w:ascii="Cambria Math" w:hAnsi="Cambria Math" w:cs="Tahoma"/>
                <w:i/>
              </w:rPr>
            </m:ctrlPr>
          </m:sSubPr>
          <m:e>
            <m:r>
              <w:rPr>
                <w:rFonts w:ascii="Cambria Math" w:hAnsi="Cambria Math" w:cs="Tahoma"/>
                <w:lang w:val="ru-RU"/>
              </w:rPr>
              <m:t>Т</m:t>
            </m:r>
          </m:e>
          <m:sub>
            <m:r>
              <w:rPr>
                <w:rFonts w:ascii="Cambria Math" w:hAnsi="Cambria Math" w:cs="Tahoma"/>
                <w:lang w:val="ru-RU"/>
              </w:rPr>
              <m:t>ВиС</m:t>
            </m:r>
          </m:sub>
        </m:sSub>
      </m:oMath>
      <w:r w:rsidR="00636FC0" w:rsidRPr="006F484D">
        <w:rPr>
          <w:rFonts w:cs="Tahoma"/>
          <w:lang w:val="ru-RU"/>
        </w:rPr>
        <w:t xml:space="preserve"> - период нештатной работы или выхода из строя прибора учёта в расчётном периоде, ч.</w:t>
      </w:r>
    </w:p>
    <w:p w14:paraId="1B0C9D3B" w14:textId="39C39A47" w:rsidR="00636FC0" w:rsidRPr="006F484D" w:rsidRDefault="002E6031" w:rsidP="002E2274">
      <w:pPr>
        <w:pStyle w:val="SLH2PlainSimplawyer"/>
        <w:numPr>
          <w:ilvl w:val="0"/>
          <w:numId w:val="0"/>
        </w:numPr>
        <w:ind w:left="885"/>
        <w:rPr>
          <w:rFonts w:cs="Tahoma"/>
          <w:lang w:val="ru-RU"/>
        </w:rPr>
      </w:pPr>
      <w:r>
        <w:rPr>
          <w:rFonts w:cs="Tahoma"/>
          <w:lang w:val="ru-RU"/>
        </w:rPr>
        <w:t>2.3.1.</w:t>
      </w:r>
      <w:r w:rsidR="00636FC0" w:rsidRPr="006F484D">
        <w:rPr>
          <w:rFonts w:cs="Tahoma"/>
          <w:lang w:val="ru-RU"/>
        </w:rPr>
        <w:t xml:space="preserve">2. При нарушении Потребителем сроков предоставления показаний прибора учёта </w:t>
      </w:r>
      <w:r w:rsidR="00435650">
        <w:rPr>
          <w:rFonts w:cs="Tahoma"/>
          <w:lang w:val="ru-RU"/>
        </w:rPr>
        <w:t xml:space="preserve">за первый расчетный период </w:t>
      </w:r>
      <w:r w:rsidR="00636FC0" w:rsidRPr="006F484D">
        <w:rPr>
          <w:rFonts w:cs="Tahoma"/>
          <w:lang w:val="ru-RU"/>
        </w:rPr>
        <w:t xml:space="preserve">объём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m:t>
            </m:r>
          </m:sup>
        </m:sSubSup>
      </m:oMath>
      <w:r w:rsidR="00636FC0" w:rsidRPr="006F484D">
        <w:rPr>
          <w:rFonts w:cs="Tahoma"/>
          <w:lang w:val="ru-RU"/>
        </w:rPr>
        <w:t xml:space="preserve"> за расчётный период определяется по формуле:</w:t>
      </w:r>
    </w:p>
    <w:p w14:paraId="4DF89AE1" w14:textId="15E6B1B1" w:rsidR="00636FC0" w:rsidRPr="006F484D" w:rsidRDefault="00E9195A" w:rsidP="006F484D">
      <w:pPr>
        <w:pStyle w:val="SLH2PlainSimplawyer"/>
        <w:numPr>
          <w:ilvl w:val="0"/>
          <w:numId w:val="0"/>
        </w:numPr>
        <w:ind w:left="885"/>
        <w:jc w:val="center"/>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m:t>
            </m:r>
          </m:sup>
        </m:sSubSup>
        <m:r>
          <w:rPr>
            <w:rFonts w:ascii="Cambria Math" w:hAnsi="Cambria Math" w:cs="Tahoma"/>
            <w:lang w:val="ru-RU"/>
          </w:rPr>
          <m:t>=</m:t>
        </m:r>
        <m:f>
          <m:fPr>
            <m:ctrlPr>
              <w:rPr>
                <w:rFonts w:ascii="Cambria Math" w:hAnsi="Cambria Math" w:cs="Tahoma"/>
                <w:i/>
              </w:rPr>
            </m:ctrlPr>
          </m:fPr>
          <m:num>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ПУ_штат_пред</m:t>
                </m:r>
              </m:sup>
            </m:sSubSup>
          </m:num>
          <m:den>
            <m:sSubSup>
              <m:sSubSupPr>
                <m:ctrlPr>
                  <w:rPr>
                    <w:rFonts w:ascii="Cambria Math" w:hAnsi="Cambria Math" w:cs="Tahoma"/>
                    <w:i/>
                  </w:rPr>
                </m:ctrlPr>
              </m:sSubSupPr>
              <m:e>
                <m:r>
                  <w:rPr>
                    <w:rFonts w:ascii="Cambria Math" w:hAnsi="Cambria Math" w:cs="Tahoma"/>
                    <w:lang w:val="ru-RU"/>
                  </w:rPr>
                  <m:t>Т</m:t>
                </m:r>
              </m:e>
              <m:sub>
                <m:r>
                  <w:rPr>
                    <w:rFonts w:ascii="Cambria Math" w:hAnsi="Cambria Math" w:cs="Tahoma"/>
                    <w:lang w:val="ru-RU"/>
                  </w:rPr>
                  <m:t>раб</m:t>
                </m:r>
              </m:sub>
              <m:sup>
                <m:r>
                  <w:rPr>
                    <w:rFonts w:ascii="Cambria Math" w:hAnsi="Cambria Math" w:cs="Tahoma"/>
                    <w:lang w:val="ru-RU"/>
                  </w:rPr>
                  <m:t>пред</m:t>
                </m:r>
              </m:sup>
            </m:sSubSup>
          </m:den>
        </m:f>
        <m:r>
          <w:rPr>
            <w:rFonts w:ascii="Cambria Math" w:hAnsi="Cambria Math" w:cs="Tahoma"/>
            <w:lang w:val="ru-RU"/>
          </w:rPr>
          <m:t>*Т</m:t>
        </m:r>
      </m:oMath>
      <w:r w:rsidR="00636FC0" w:rsidRPr="006F484D">
        <w:rPr>
          <w:rFonts w:cs="Tahoma"/>
          <w:lang w:val="ru-RU"/>
        </w:rPr>
        <w:t>, где:</w:t>
      </w:r>
    </w:p>
    <w:p w14:paraId="175A4A03" w14:textId="148F2C94" w:rsidR="00636FC0" w:rsidRPr="006F484D" w:rsidRDefault="00636FC0" w:rsidP="006F484D">
      <w:pPr>
        <w:pStyle w:val="SLH2PlainSimplawyer"/>
        <w:numPr>
          <w:ilvl w:val="0"/>
          <w:numId w:val="0"/>
        </w:numPr>
        <w:ind w:left="885"/>
        <w:jc w:val="both"/>
        <w:rPr>
          <w:rFonts w:cs="Tahoma"/>
          <w:lang w:val="ru-RU"/>
        </w:rPr>
      </w:pPr>
      <m:oMath>
        <m:r>
          <w:rPr>
            <w:rFonts w:ascii="Cambria Math" w:hAnsi="Cambria Math" w:cs="Tahoma"/>
            <w:lang w:val="ru-RU"/>
          </w:rPr>
          <m:t>Т</m:t>
        </m:r>
      </m:oMath>
      <w:r w:rsidRPr="006F484D">
        <w:rPr>
          <w:rFonts w:cs="Tahoma"/>
          <w:lang w:val="ru-RU"/>
        </w:rPr>
        <w:t xml:space="preserve"> - количество часов работы системы теплоснабжения в расчётном периоде, ч.</w:t>
      </w:r>
    </w:p>
    <w:p w14:paraId="7DD60C3C" w14:textId="0E4973C9" w:rsidR="00636FC0" w:rsidRPr="006F484D" w:rsidRDefault="002E6031" w:rsidP="006F484D">
      <w:pPr>
        <w:pStyle w:val="SLH2PlainSimplawyer"/>
        <w:numPr>
          <w:ilvl w:val="0"/>
          <w:numId w:val="0"/>
        </w:numPr>
        <w:ind w:left="885"/>
        <w:jc w:val="both"/>
        <w:rPr>
          <w:rFonts w:cs="Tahoma"/>
          <w:lang w:val="ru-RU"/>
        </w:rPr>
      </w:pPr>
      <w:r>
        <w:rPr>
          <w:rFonts w:cs="Tahoma"/>
          <w:lang w:val="ru-RU"/>
        </w:rPr>
        <w:t>2.3.</w:t>
      </w:r>
      <w:r w:rsidR="00636FC0" w:rsidRPr="006F484D">
        <w:rPr>
          <w:rFonts w:cs="Tahoma"/>
          <w:lang w:val="ru-RU"/>
        </w:rPr>
        <w:t xml:space="preserve">2. Объём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ГВС</m:t>
            </m:r>
          </m:sub>
          <m:sup>
            <m:r>
              <w:rPr>
                <w:rFonts w:ascii="Cambria Math" w:hAnsi="Cambria Math" w:cs="Tahoma"/>
                <w:lang w:val="ru-RU"/>
              </w:rPr>
              <m:t>безПУ.</m:t>
            </m:r>
          </m:sup>
        </m:sSubSup>
      </m:oMath>
      <w:r w:rsidR="00636FC0" w:rsidRPr="006F484D">
        <w:rPr>
          <w:rFonts w:cs="Tahoma"/>
          <w:lang w:val="ru-RU"/>
        </w:rPr>
        <w:t xml:space="preserve"> определяется Теплоснабжающей организацией по формуле:</w:t>
      </w:r>
    </w:p>
    <w:p w14:paraId="17A04E03" w14:textId="65FD7077" w:rsidR="00636FC0" w:rsidRPr="006F484D" w:rsidRDefault="00E9195A" w:rsidP="006F484D">
      <w:pPr>
        <w:pStyle w:val="SLH2PlainSimplawyer"/>
        <w:numPr>
          <w:ilvl w:val="0"/>
          <w:numId w:val="0"/>
        </w:numPr>
        <w:ind w:left="885"/>
        <w:jc w:val="center"/>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ГВС</m:t>
            </m:r>
          </m:sub>
          <m:sup>
            <m:r>
              <w:rPr>
                <w:rFonts w:ascii="Cambria Math" w:hAnsi="Cambria Math" w:cs="Tahoma"/>
                <w:lang w:val="ru-RU"/>
              </w:rPr>
              <m:t>безПУ.</m:t>
            </m:r>
          </m:sup>
        </m:sSubSup>
        <m:r>
          <w:rPr>
            <w:rFonts w:ascii="Cambria Math" w:hAnsi="Cambria Math" w:cs="Tahoma"/>
            <w:lang w:val="ru-RU"/>
          </w:rPr>
          <m:t>=</m:t>
        </m:r>
        <m:sSub>
          <m:sSubPr>
            <m:ctrlPr>
              <w:rPr>
                <w:rFonts w:ascii="Cambria Math" w:hAnsi="Cambria Math" w:cs="Tahoma"/>
              </w:rPr>
            </m:ctrlPr>
          </m:sSubPr>
          <m:e>
            <m:r>
              <m:rPr>
                <m:sty m:val="p"/>
              </m:rPr>
              <w:rPr>
                <w:rFonts w:ascii="Cambria Math" w:hAnsi="Cambria Math" w:cs="Tahoma"/>
                <w:lang w:val="en-US"/>
              </w:rPr>
              <m:t>g</m:t>
            </m:r>
          </m:e>
          <m:sub>
            <m:r>
              <m:rPr>
                <m:sty m:val="p"/>
              </m:rPr>
              <w:rPr>
                <w:rFonts w:ascii="Cambria Math" w:hAnsi="Cambria Math" w:cs="Tahoma"/>
                <w:lang w:val="ru-RU"/>
              </w:rPr>
              <m:t>час</m:t>
            </m:r>
          </m:sub>
        </m:sSub>
        <m:r>
          <m:rPr>
            <m:sty m:val="p"/>
          </m:rPr>
          <w:rPr>
            <w:rFonts w:ascii="Cambria Math" w:hAnsi="Cambria Math" w:cs="Tahoma"/>
            <w:lang w:val="ru-RU"/>
          </w:rPr>
          <m:t>*</m:t>
        </m:r>
        <m:sSub>
          <m:sSubPr>
            <m:ctrlPr>
              <w:rPr>
                <w:rFonts w:ascii="Cambria Math" w:hAnsi="Cambria Math" w:cs="Tahoma"/>
                <w:i/>
              </w:rPr>
            </m:ctrlPr>
          </m:sSubPr>
          <m:e>
            <m:r>
              <w:rPr>
                <w:rFonts w:ascii="Cambria Math" w:hAnsi="Cambria Math" w:cs="Tahoma"/>
                <w:lang w:val="ru-RU"/>
              </w:rPr>
              <m:t>Т</m:t>
            </m:r>
          </m:e>
          <m:sub>
            <m:r>
              <w:rPr>
                <w:rFonts w:ascii="Cambria Math" w:hAnsi="Cambria Math" w:cs="Tahoma"/>
                <w:lang w:val="ru-RU"/>
              </w:rPr>
              <m:t>гвс</m:t>
            </m:r>
          </m:sub>
        </m:sSub>
      </m:oMath>
      <w:r w:rsidR="00636FC0" w:rsidRPr="006F484D">
        <w:rPr>
          <w:rFonts w:cs="Tahoma"/>
          <w:lang w:val="ru-RU"/>
        </w:rPr>
        <w:t>, где:</w:t>
      </w:r>
    </w:p>
    <w:p w14:paraId="7BDD9870" w14:textId="0BEB1679" w:rsidR="00636FC0" w:rsidRPr="006F484D" w:rsidRDefault="00E9195A" w:rsidP="006F484D">
      <w:pPr>
        <w:pStyle w:val="SLH2PlainSimplawyer"/>
        <w:numPr>
          <w:ilvl w:val="0"/>
          <w:numId w:val="0"/>
        </w:numPr>
        <w:ind w:left="885"/>
        <w:jc w:val="both"/>
        <w:rPr>
          <w:rFonts w:cs="Tahoma"/>
          <w:lang w:val="ru-RU"/>
        </w:rPr>
      </w:pPr>
      <m:oMath>
        <m:sSub>
          <m:sSubPr>
            <m:ctrlPr>
              <w:rPr>
                <w:rFonts w:ascii="Cambria Math" w:hAnsi="Cambria Math" w:cs="Tahoma"/>
              </w:rPr>
            </m:ctrlPr>
          </m:sSubPr>
          <m:e>
            <m:r>
              <m:rPr>
                <m:sty m:val="p"/>
              </m:rPr>
              <w:rPr>
                <w:rFonts w:ascii="Cambria Math" w:hAnsi="Cambria Math" w:cs="Tahoma"/>
                <w:lang w:val="en-US"/>
              </w:rPr>
              <m:t>g</m:t>
            </m:r>
          </m:e>
          <m:sub>
            <m:r>
              <m:rPr>
                <m:sty m:val="p"/>
              </m:rPr>
              <w:rPr>
                <w:rFonts w:ascii="Cambria Math" w:hAnsi="Cambria Math" w:cs="Tahoma"/>
                <w:lang w:val="ru-RU"/>
              </w:rPr>
              <m:t>час</m:t>
            </m:r>
          </m:sub>
        </m:sSub>
      </m:oMath>
      <w:r w:rsidR="00636FC0" w:rsidRPr="006F484D">
        <w:rPr>
          <w:rFonts w:cs="Tahoma"/>
          <w:lang w:val="ru-RU"/>
        </w:rPr>
        <w:t xml:space="preserve"> - </w:t>
      </w:r>
      <w:r w:rsidR="00DF10B2">
        <w:rPr>
          <w:rFonts w:cs="Tahoma"/>
          <w:lang w:val="ru-RU"/>
        </w:rPr>
        <w:t>максимальный</w:t>
      </w:r>
      <w:r w:rsidR="00DF10B2" w:rsidRPr="006F484D">
        <w:rPr>
          <w:rFonts w:cs="Tahoma"/>
          <w:lang w:val="ru-RU"/>
        </w:rPr>
        <w:t xml:space="preserve"> </w:t>
      </w:r>
      <w:r w:rsidR="00636FC0" w:rsidRPr="006F484D">
        <w:rPr>
          <w:rFonts w:cs="Tahoma"/>
          <w:lang w:val="ru-RU"/>
        </w:rPr>
        <w:t xml:space="preserve">расход </w:t>
      </w:r>
      <w:r w:rsidR="00DF10B2">
        <w:rPr>
          <w:rFonts w:cs="Tahoma"/>
          <w:lang w:val="ru-RU"/>
        </w:rPr>
        <w:t xml:space="preserve">(разбор) </w:t>
      </w:r>
      <w:r w:rsidR="00636FC0" w:rsidRPr="006F484D">
        <w:rPr>
          <w:rFonts w:cs="Tahoma"/>
          <w:lang w:val="ru-RU"/>
        </w:rPr>
        <w:t>теплоносителя на ГВС, м</w:t>
      </w:r>
      <w:r w:rsidR="00784AA1" w:rsidRPr="002E6031">
        <w:rPr>
          <w:rFonts w:cs="Tahoma"/>
          <w:vertAlign w:val="superscript"/>
          <w:lang w:val="ru-RU"/>
        </w:rPr>
        <w:t>3</w:t>
      </w:r>
      <w:r w:rsidR="00636FC0" w:rsidRPr="006F484D">
        <w:rPr>
          <w:rFonts w:cs="Tahoma"/>
          <w:lang w:val="ru-RU"/>
        </w:rPr>
        <w:t xml:space="preserve">/час. </w:t>
      </w:r>
      <m:oMath>
        <m:sSub>
          <m:sSubPr>
            <m:ctrlPr>
              <w:rPr>
                <w:rFonts w:ascii="Cambria Math" w:hAnsi="Cambria Math" w:cs="Tahoma"/>
              </w:rPr>
            </m:ctrlPr>
          </m:sSubPr>
          <m:e>
            <m:r>
              <m:rPr>
                <m:sty m:val="p"/>
              </m:rPr>
              <w:rPr>
                <w:rFonts w:ascii="Cambria Math" w:hAnsi="Cambria Math" w:cs="Tahoma"/>
                <w:lang w:val="en-US"/>
              </w:rPr>
              <m:t>g</m:t>
            </m:r>
          </m:e>
          <m:sub>
            <m:r>
              <m:rPr>
                <m:sty m:val="p"/>
              </m:rPr>
              <w:rPr>
                <w:rFonts w:ascii="Cambria Math" w:hAnsi="Cambria Math" w:cs="Tahoma"/>
                <w:lang w:val="ru-RU"/>
              </w:rPr>
              <m:t>час</m:t>
            </m:r>
          </m:sub>
        </m:sSub>
      </m:oMath>
      <w:r w:rsidR="00636FC0" w:rsidRPr="006F484D">
        <w:rPr>
          <w:rFonts w:cs="Tahoma"/>
          <w:lang w:val="ru-RU"/>
        </w:rPr>
        <w:t xml:space="preserve"> </w:t>
      </w:r>
      <w:r w:rsidR="004A3E7C">
        <w:rPr>
          <w:rFonts w:cs="Tahoma"/>
          <w:lang w:val="ru-RU"/>
        </w:rPr>
        <w:t>определяется</w:t>
      </w:r>
      <w:r w:rsidR="00636FC0" w:rsidRPr="006F484D">
        <w:rPr>
          <w:rFonts w:cs="Tahoma"/>
          <w:lang w:val="ru-RU"/>
        </w:rPr>
        <w:t xml:space="preserve"> в </w:t>
      </w:r>
      <w:r w:rsidR="004A3E7C">
        <w:rPr>
          <w:rFonts w:cs="Tahoma"/>
          <w:lang w:val="ru-RU"/>
        </w:rPr>
        <w:t>соответствии</w:t>
      </w:r>
      <w:r w:rsidR="00636FC0" w:rsidRPr="006F484D">
        <w:rPr>
          <w:rFonts w:cs="Tahoma"/>
          <w:lang w:val="ru-RU"/>
        </w:rPr>
        <w:t xml:space="preserve"> с </w:t>
      </w:r>
      <w:r w:rsidR="004A3E7C">
        <w:rPr>
          <w:rFonts w:cs="Tahoma"/>
          <w:lang w:val="ru-RU"/>
        </w:rPr>
        <w:t>Приложением</w:t>
      </w:r>
      <w:r w:rsidR="00636FC0" w:rsidRPr="006F484D">
        <w:rPr>
          <w:rFonts w:cs="Tahoma"/>
          <w:lang w:val="ru-RU"/>
        </w:rPr>
        <w:t xml:space="preserve"> №</w:t>
      </w:r>
      <w:r w:rsidR="004A3E7C">
        <w:rPr>
          <w:rFonts w:cs="Tahoma"/>
          <w:lang w:val="ru-RU"/>
        </w:rPr>
        <w:t>4</w:t>
      </w:r>
      <w:r w:rsidR="00636FC0" w:rsidRPr="006F484D">
        <w:rPr>
          <w:rFonts w:cs="Tahoma"/>
          <w:lang w:val="ru-RU"/>
        </w:rPr>
        <w:t xml:space="preserve"> к </w:t>
      </w:r>
      <w:r w:rsidR="004A3E7C">
        <w:rPr>
          <w:rFonts w:cs="Tahoma"/>
          <w:lang w:val="ru-RU"/>
        </w:rPr>
        <w:t>настоящему Договору</w:t>
      </w:r>
      <w:r w:rsidR="00636FC0" w:rsidRPr="006F484D">
        <w:rPr>
          <w:rFonts w:cs="Tahoma"/>
          <w:lang w:val="ru-RU"/>
        </w:rPr>
        <w:t>.</w:t>
      </w:r>
    </w:p>
    <w:p w14:paraId="7F2DE83C" w14:textId="54C9CFFD" w:rsidR="00636FC0" w:rsidRPr="006F484D" w:rsidRDefault="00E9195A" w:rsidP="006F484D">
      <w:pPr>
        <w:pStyle w:val="SLH2PlainSimplawyer"/>
        <w:numPr>
          <w:ilvl w:val="0"/>
          <w:numId w:val="0"/>
        </w:numPr>
        <w:ind w:left="885"/>
        <w:jc w:val="both"/>
        <w:rPr>
          <w:rFonts w:cs="Tahoma"/>
          <w:lang w:val="ru-RU"/>
        </w:rPr>
      </w:pPr>
      <m:oMath>
        <m:sSub>
          <m:sSubPr>
            <m:ctrlPr>
              <w:rPr>
                <w:rFonts w:ascii="Cambria Math" w:hAnsi="Cambria Math" w:cs="Tahoma"/>
                <w:i/>
              </w:rPr>
            </m:ctrlPr>
          </m:sSubPr>
          <m:e>
            <m:r>
              <w:rPr>
                <w:rFonts w:ascii="Cambria Math" w:hAnsi="Cambria Math" w:cs="Tahoma"/>
                <w:lang w:val="ru-RU"/>
              </w:rPr>
              <m:t>Т</m:t>
            </m:r>
          </m:e>
          <m:sub>
            <m:r>
              <w:rPr>
                <w:rFonts w:ascii="Cambria Math" w:hAnsi="Cambria Math" w:cs="Tahoma"/>
                <w:lang w:val="ru-RU"/>
              </w:rPr>
              <m:t>гвс</m:t>
            </m:r>
          </m:sub>
        </m:sSub>
      </m:oMath>
      <w:r w:rsidR="00636FC0" w:rsidRPr="006F484D">
        <w:rPr>
          <w:rFonts w:cs="Tahoma"/>
          <w:lang w:val="ru-RU"/>
        </w:rPr>
        <w:t xml:space="preserve"> </w:t>
      </w:r>
      <w:r w:rsidR="005C01A9">
        <w:rPr>
          <w:rFonts w:cs="Tahoma"/>
          <w:lang w:val="ru-RU"/>
        </w:rPr>
        <w:t>-</w:t>
      </w:r>
      <w:r w:rsidR="00636FC0" w:rsidRPr="006F484D">
        <w:rPr>
          <w:rFonts w:cs="Tahoma"/>
          <w:lang w:val="ru-RU"/>
        </w:rPr>
        <w:t xml:space="preserve"> количество часов работы системы теплоснабжения в расчётном периоде, ч.</w:t>
      </w:r>
    </w:p>
    <w:p w14:paraId="1F334733" w14:textId="71BBCAC3" w:rsidR="00636FC0" w:rsidRPr="006F484D" w:rsidRDefault="002E6031" w:rsidP="006F484D">
      <w:pPr>
        <w:pStyle w:val="SLH2PlainSimplawyer"/>
        <w:numPr>
          <w:ilvl w:val="0"/>
          <w:numId w:val="0"/>
        </w:numPr>
        <w:ind w:left="885"/>
        <w:jc w:val="both"/>
        <w:rPr>
          <w:rFonts w:cs="Tahoma"/>
          <w:lang w:val="ru-RU"/>
        </w:rPr>
      </w:pPr>
      <w:r>
        <w:rPr>
          <w:rFonts w:cs="Tahoma"/>
          <w:lang w:val="ru-RU"/>
        </w:rPr>
        <w:t>2.3.</w:t>
      </w:r>
      <w:r w:rsidR="00636FC0" w:rsidRPr="006F484D">
        <w:rPr>
          <w:rFonts w:cs="Tahoma"/>
          <w:lang w:val="ru-RU"/>
        </w:rPr>
        <w:t>3. Величина утечки теплоносителя через отверстие повреждения, выявленной за расчётный период в тепловых сетях и системах теплопотребления Потребителя, включает в себя объём теплоносителя, расходуемого на заполнение, и определяется по показаниям прибора учёта, а при его отсутствии, выходе из строя, нештатных ситуациях в его работе по формуле:</w:t>
      </w:r>
    </w:p>
    <w:p w14:paraId="0D3F3DAE" w14:textId="361BCA5C" w:rsidR="00636FC0" w:rsidRPr="006F484D" w:rsidRDefault="00E9195A" w:rsidP="006F484D">
      <w:pPr>
        <w:pStyle w:val="SLH2PlainSimplawyer"/>
        <w:numPr>
          <w:ilvl w:val="0"/>
          <w:numId w:val="0"/>
        </w:numPr>
        <w:ind w:left="885"/>
        <w:jc w:val="center"/>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акт.</m:t>
            </m:r>
          </m:sup>
        </m:sSubSup>
        <m:r>
          <w:rPr>
            <w:rFonts w:ascii="Cambria Math" w:hAnsi="Cambria Math" w:cs="Tahoma"/>
            <w:lang w:val="ru-RU"/>
          </w:rPr>
          <m:t>=</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сверхн.</m:t>
            </m:r>
          </m:sup>
        </m:sSubSup>
        <m:r>
          <w:rPr>
            <w:rFonts w:ascii="Cambria Math" w:hAnsi="Cambria Math" w:cs="Tahoma"/>
            <w:lang w:val="ru-RU"/>
          </w:rPr>
          <m:t>+</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зап.</m:t>
            </m:r>
          </m:sup>
        </m:sSubSup>
      </m:oMath>
      <w:r w:rsidR="00636FC0" w:rsidRPr="006F484D">
        <w:rPr>
          <w:rFonts w:cs="Tahoma"/>
          <w:lang w:val="ru-RU"/>
        </w:rPr>
        <w:t>, где:</w:t>
      </w:r>
    </w:p>
    <w:p w14:paraId="4E2E00FF" w14:textId="5D3CF7F0" w:rsidR="00636FC0" w:rsidRPr="006F484D" w:rsidRDefault="00E9195A" w:rsidP="006F484D">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сверхн.</m:t>
            </m:r>
          </m:sup>
        </m:sSubSup>
      </m:oMath>
      <w:r w:rsidR="00636FC0" w:rsidRPr="006F484D">
        <w:rPr>
          <w:rFonts w:cs="Tahoma"/>
          <w:lang w:val="ru-RU"/>
        </w:rPr>
        <w:t xml:space="preserve"> - объём теплоносителя с утечкой через отверстие повреждения, м</w:t>
      </w:r>
      <w:r w:rsidR="00784AA1" w:rsidRPr="002E6031">
        <w:rPr>
          <w:rFonts w:cs="Tahoma"/>
          <w:vertAlign w:val="superscript"/>
          <w:lang w:val="ru-RU"/>
        </w:rPr>
        <w:t>3</w:t>
      </w:r>
      <w:r w:rsidR="00636FC0" w:rsidRPr="006F484D">
        <w:rPr>
          <w:rFonts w:cs="Tahoma"/>
          <w:lang w:val="ru-RU"/>
        </w:rPr>
        <w:t>;</w:t>
      </w:r>
    </w:p>
    <w:p w14:paraId="67B43ACD" w14:textId="07009758" w:rsidR="00636FC0" w:rsidRPr="006F484D" w:rsidRDefault="00E9195A" w:rsidP="006F484D">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зап.</m:t>
            </m:r>
          </m:sup>
        </m:sSubSup>
      </m:oMath>
      <w:r w:rsidR="00636FC0" w:rsidRPr="006F484D">
        <w:rPr>
          <w:rFonts w:cs="Tahoma"/>
          <w:lang w:val="ru-RU"/>
        </w:rPr>
        <w:t xml:space="preserve"> - объём теплоносителя, расходуемого на заполнение, м</w:t>
      </w:r>
      <w:r w:rsidR="00784AA1" w:rsidRPr="002E6031">
        <w:rPr>
          <w:rFonts w:cs="Tahoma"/>
          <w:vertAlign w:val="superscript"/>
          <w:lang w:val="ru-RU"/>
        </w:rPr>
        <w:t>3</w:t>
      </w:r>
      <w:r w:rsidR="00636FC0" w:rsidRPr="006F484D">
        <w:rPr>
          <w:rFonts w:cs="Tahoma"/>
          <w:lang w:val="ru-RU"/>
        </w:rPr>
        <w:t>.</w:t>
      </w:r>
    </w:p>
    <w:p w14:paraId="0840C8E1" w14:textId="41FB3866" w:rsidR="00636FC0" w:rsidRPr="006F484D" w:rsidRDefault="002E6031" w:rsidP="006F484D">
      <w:pPr>
        <w:pStyle w:val="SLH2PlainSimplawyer"/>
        <w:numPr>
          <w:ilvl w:val="0"/>
          <w:numId w:val="0"/>
        </w:numPr>
        <w:ind w:left="885"/>
        <w:rPr>
          <w:rFonts w:cs="Tahoma"/>
          <w:lang w:val="ru-RU"/>
        </w:rPr>
      </w:pPr>
      <w:r>
        <w:rPr>
          <w:rFonts w:cs="Tahoma"/>
          <w:lang w:val="ru-RU"/>
        </w:rPr>
        <w:lastRenderedPageBreak/>
        <w:t>2.3.</w:t>
      </w:r>
      <w:r w:rsidR="00636FC0" w:rsidRPr="006F484D">
        <w:rPr>
          <w:rFonts w:cs="Tahoma"/>
          <w:lang w:val="ru-RU"/>
        </w:rPr>
        <w:t>3.1.</w:t>
      </w:r>
      <w:r w:rsidR="00636FC0" w:rsidRPr="00636FC0">
        <w:rPr>
          <w:rFonts w:cs="Tahoma"/>
          <w:vertAlign w:val="superscript"/>
        </w:rPr>
        <w:footnoteReference w:id="5"/>
      </w:r>
      <w:r w:rsidR="00636FC0" w:rsidRPr="006F484D">
        <w:rPr>
          <w:rFonts w:cs="Tahoma"/>
          <w:lang w:val="ru-RU"/>
        </w:rPr>
        <w:t xml:space="preserve"> Количество теплоносителя с утечкой через отверстие повреждения определяется по формуле:</w:t>
      </w:r>
    </w:p>
    <w:p w14:paraId="67CE7A54" w14:textId="04AAC40B" w:rsidR="00636FC0" w:rsidRPr="006F484D" w:rsidRDefault="00E9195A" w:rsidP="006F484D">
      <w:pPr>
        <w:pStyle w:val="SLH2PlainSimplawyer"/>
        <w:numPr>
          <w:ilvl w:val="0"/>
          <w:numId w:val="0"/>
        </w:numPr>
        <w:ind w:left="885"/>
        <w:jc w:val="center"/>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сверхн.</m:t>
            </m:r>
          </m:sup>
        </m:sSubSup>
        <m:r>
          <w:rPr>
            <w:rFonts w:ascii="Cambria Math" w:hAnsi="Cambria Math" w:cs="Tahoma"/>
            <w:lang w:val="ru-RU"/>
          </w:rPr>
          <m:t>=9600*</m:t>
        </m:r>
        <m:sSub>
          <m:sSubPr>
            <m:ctrlPr>
              <w:rPr>
                <w:rFonts w:ascii="Cambria Math" w:hAnsi="Cambria Math" w:cs="Tahoma"/>
                <w:i/>
                <w:lang w:val="en-US"/>
              </w:rPr>
            </m:ctrlPr>
          </m:sSubPr>
          <m:e>
            <m:r>
              <w:rPr>
                <w:rFonts w:ascii="Cambria Math" w:hAnsi="Cambria Math" w:cs="Tahoma"/>
                <w:lang w:val="en-US"/>
              </w:rPr>
              <m:t>t</m:t>
            </m:r>
          </m:e>
          <m:sub>
            <m:r>
              <w:rPr>
                <w:rFonts w:ascii="Cambria Math" w:hAnsi="Cambria Math" w:cs="Tahoma"/>
                <w:lang w:val="en-US"/>
              </w:rPr>
              <m:t>i</m:t>
            </m:r>
          </m:sub>
        </m:sSub>
        <m:r>
          <w:rPr>
            <w:rFonts w:ascii="Cambria Math" w:hAnsi="Cambria Math" w:cs="Tahoma"/>
            <w:lang w:val="ru-RU"/>
          </w:rPr>
          <m:t>*</m:t>
        </m:r>
        <m:sSub>
          <m:sSubPr>
            <m:ctrlPr>
              <w:rPr>
                <w:rFonts w:ascii="Cambria Math" w:hAnsi="Cambria Math" w:cs="Tahoma"/>
                <w:i/>
                <w:lang w:val="en-US"/>
              </w:rPr>
            </m:ctrlPr>
          </m:sSubPr>
          <m:e>
            <m:r>
              <w:rPr>
                <w:rFonts w:ascii="Cambria Math" w:hAnsi="Cambria Math" w:cs="Tahoma"/>
                <w:lang w:val="en-US"/>
              </w:rPr>
              <m:t>ω</m:t>
            </m:r>
          </m:e>
          <m:sub>
            <m:r>
              <w:rPr>
                <w:rFonts w:ascii="Cambria Math" w:hAnsi="Cambria Math" w:cs="Tahoma"/>
                <w:lang w:val="en-US"/>
              </w:rPr>
              <m:t>i</m:t>
            </m:r>
          </m:sub>
        </m:sSub>
        <m:r>
          <w:rPr>
            <w:rFonts w:ascii="Cambria Math" w:hAnsi="Cambria Math" w:cs="Tahoma"/>
            <w:lang w:val="ru-RU"/>
          </w:rPr>
          <m:t>*</m:t>
        </m:r>
        <m:rad>
          <m:radPr>
            <m:degHide m:val="1"/>
            <m:ctrlPr>
              <w:rPr>
                <w:rFonts w:ascii="Cambria Math" w:hAnsi="Cambria Math" w:cs="Tahoma"/>
                <w:i/>
                <w:lang w:val="en-US"/>
              </w:rPr>
            </m:ctrlPr>
          </m:radPr>
          <m:deg/>
          <m:e>
            <m:sSub>
              <m:sSubPr>
                <m:ctrlPr>
                  <w:rPr>
                    <w:rFonts w:ascii="Cambria Math" w:hAnsi="Cambria Math" w:cs="Tahoma"/>
                    <w:i/>
                    <w:lang w:val="en-US"/>
                  </w:rPr>
                </m:ctrlPr>
              </m:sSubPr>
              <m:e>
                <m:r>
                  <w:rPr>
                    <w:rFonts w:ascii="Cambria Math" w:hAnsi="Cambria Math" w:cs="Tahoma"/>
                    <w:lang w:val="en-US"/>
                  </w:rPr>
                  <m:t>H</m:t>
                </m:r>
              </m:e>
              <m:sub>
                <m:r>
                  <w:rPr>
                    <w:rFonts w:ascii="Cambria Math" w:hAnsi="Cambria Math" w:cs="Tahoma"/>
                    <w:lang w:val="en-US"/>
                  </w:rPr>
                  <m:t>i</m:t>
                </m:r>
              </m:sub>
            </m:sSub>
          </m:e>
        </m:rad>
      </m:oMath>
      <w:r w:rsidR="00636FC0" w:rsidRPr="006F484D">
        <w:rPr>
          <w:rFonts w:cs="Tahoma"/>
          <w:lang w:val="ru-RU"/>
        </w:rPr>
        <w:t xml:space="preserve"> , где:</w:t>
      </w:r>
    </w:p>
    <w:p w14:paraId="33D13015" w14:textId="3CBAC6B0" w:rsidR="00636FC0" w:rsidRPr="006F484D" w:rsidRDefault="00E9195A" w:rsidP="006F484D">
      <w:pPr>
        <w:pStyle w:val="SLH2PlainSimplawyer"/>
        <w:numPr>
          <w:ilvl w:val="0"/>
          <w:numId w:val="0"/>
        </w:numPr>
        <w:ind w:left="885"/>
        <w:jc w:val="both"/>
        <w:rPr>
          <w:rFonts w:cs="Tahoma"/>
          <w:lang w:val="ru-RU"/>
        </w:rPr>
      </w:pPr>
      <m:oMath>
        <m:sSub>
          <m:sSubPr>
            <m:ctrlPr>
              <w:rPr>
                <w:rFonts w:ascii="Cambria Math" w:hAnsi="Cambria Math" w:cs="Tahoma"/>
                <w:i/>
                <w:lang w:val="en-US"/>
              </w:rPr>
            </m:ctrlPr>
          </m:sSubPr>
          <m:e>
            <m:r>
              <w:rPr>
                <w:rFonts w:ascii="Cambria Math" w:hAnsi="Cambria Math" w:cs="Tahoma"/>
                <w:lang w:val="en-US"/>
              </w:rPr>
              <m:t>ω</m:t>
            </m:r>
          </m:e>
          <m:sub>
            <m:r>
              <w:rPr>
                <w:rFonts w:ascii="Cambria Math" w:hAnsi="Cambria Math" w:cs="Tahoma"/>
                <w:lang w:val="en-US"/>
              </w:rPr>
              <m:t>i</m:t>
            </m:r>
          </m:sub>
        </m:sSub>
      </m:oMath>
      <w:r w:rsidR="002E6031" w:rsidRPr="002E6031">
        <w:rPr>
          <w:rFonts w:cs="Tahoma"/>
          <w:lang w:val="ru-RU"/>
        </w:rPr>
        <w:t xml:space="preserve"> </w:t>
      </w:r>
      <w:r w:rsidR="005C01A9">
        <w:rPr>
          <w:rFonts w:cs="Tahoma"/>
          <w:lang w:val="ru-RU"/>
        </w:rPr>
        <w:t>-</w:t>
      </w:r>
      <w:r w:rsidR="00636FC0" w:rsidRPr="006F484D">
        <w:rPr>
          <w:rFonts w:cs="Tahoma"/>
          <w:lang w:val="ru-RU"/>
        </w:rPr>
        <w:t xml:space="preserve"> площадь живого сечения </w:t>
      </w:r>
      <w:r w:rsidR="00636FC0" w:rsidRPr="00636FC0">
        <w:rPr>
          <w:rFonts w:cs="Tahoma"/>
        </w:rPr>
        <w:t>i</w:t>
      </w:r>
      <w:r w:rsidR="00636FC0" w:rsidRPr="006F484D">
        <w:rPr>
          <w:rFonts w:cs="Tahoma"/>
          <w:lang w:val="ru-RU"/>
        </w:rPr>
        <w:t>-го отверстия (кв. м);</w:t>
      </w:r>
    </w:p>
    <w:p w14:paraId="7B2E5D7B" w14:textId="64651EDC" w:rsidR="00636FC0" w:rsidRPr="006F484D" w:rsidRDefault="00E9195A" w:rsidP="006F484D">
      <w:pPr>
        <w:pStyle w:val="SLH2PlainSimplawyer"/>
        <w:numPr>
          <w:ilvl w:val="0"/>
          <w:numId w:val="0"/>
        </w:numPr>
        <w:ind w:left="885"/>
        <w:jc w:val="both"/>
        <w:rPr>
          <w:rFonts w:cs="Tahoma"/>
          <w:lang w:val="ru-RU"/>
        </w:rPr>
      </w:pPr>
      <m:oMath>
        <m:sSub>
          <m:sSubPr>
            <m:ctrlPr>
              <w:rPr>
                <w:rFonts w:ascii="Cambria Math" w:hAnsi="Cambria Math" w:cs="Tahoma"/>
                <w:i/>
                <w:lang w:val="en-US"/>
              </w:rPr>
            </m:ctrlPr>
          </m:sSubPr>
          <m:e>
            <m:r>
              <w:rPr>
                <w:rFonts w:ascii="Cambria Math" w:hAnsi="Cambria Math" w:cs="Tahoma"/>
                <w:lang w:val="en-US"/>
              </w:rPr>
              <m:t>H</m:t>
            </m:r>
          </m:e>
          <m:sub>
            <m:r>
              <w:rPr>
                <w:rFonts w:ascii="Cambria Math" w:hAnsi="Cambria Math" w:cs="Tahoma"/>
                <w:lang w:val="en-US"/>
              </w:rPr>
              <m:t>i</m:t>
            </m:r>
          </m:sub>
        </m:sSub>
      </m:oMath>
      <w:r w:rsidR="00636FC0" w:rsidRPr="006F484D">
        <w:rPr>
          <w:rFonts w:cs="Tahoma"/>
          <w:lang w:val="ru-RU"/>
        </w:rPr>
        <w:t xml:space="preserve"> </w:t>
      </w:r>
      <w:r w:rsidR="005C01A9">
        <w:rPr>
          <w:rFonts w:cs="Tahoma"/>
          <w:lang w:val="ru-RU"/>
        </w:rPr>
        <w:t>-</w:t>
      </w:r>
      <w:r w:rsidR="00636FC0" w:rsidRPr="006F484D">
        <w:rPr>
          <w:rFonts w:cs="Tahoma"/>
          <w:lang w:val="ru-RU"/>
        </w:rPr>
        <w:t xml:space="preserve"> принимается равным средней величине напора воды в трубопроводе на поврежденном участке; при переломах и разрывах труб </w:t>
      </w:r>
      <w:r w:rsidR="00636FC0" w:rsidRPr="00636FC0">
        <w:rPr>
          <w:rFonts w:cs="Tahoma"/>
        </w:rPr>
        <w:t>H</w:t>
      </w:r>
      <w:r w:rsidR="00636FC0" w:rsidRPr="006F484D">
        <w:rPr>
          <w:rFonts w:cs="Tahoma"/>
          <w:lang w:val="ru-RU"/>
        </w:rPr>
        <w:t xml:space="preserve"> принимается равным средней глубине заложения трубопровода;</w:t>
      </w:r>
    </w:p>
    <w:p w14:paraId="3CC53F4E" w14:textId="165DBE5C" w:rsidR="00636FC0" w:rsidRPr="006F484D" w:rsidRDefault="00E9195A" w:rsidP="006F484D">
      <w:pPr>
        <w:pStyle w:val="SLH2PlainSimplawyer"/>
        <w:numPr>
          <w:ilvl w:val="0"/>
          <w:numId w:val="0"/>
        </w:numPr>
        <w:ind w:left="885"/>
        <w:jc w:val="both"/>
        <w:rPr>
          <w:rFonts w:cs="Tahoma"/>
          <w:lang w:val="ru-RU"/>
        </w:rPr>
      </w:pPr>
      <m:oMath>
        <m:sSub>
          <m:sSubPr>
            <m:ctrlPr>
              <w:rPr>
                <w:rFonts w:ascii="Cambria Math" w:hAnsi="Cambria Math" w:cs="Tahoma"/>
                <w:i/>
                <w:lang w:val="en-US"/>
              </w:rPr>
            </m:ctrlPr>
          </m:sSubPr>
          <m:e>
            <m:r>
              <w:rPr>
                <w:rFonts w:ascii="Cambria Math" w:hAnsi="Cambria Math" w:cs="Tahoma"/>
                <w:lang w:val="en-US"/>
              </w:rPr>
              <m:t>t</m:t>
            </m:r>
          </m:e>
          <m:sub>
            <m:r>
              <w:rPr>
                <w:rFonts w:ascii="Cambria Math" w:hAnsi="Cambria Math" w:cs="Tahoma"/>
                <w:lang w:val="en-US"/>
              </w:rPr>
              <m:t>i</m:t>
            </m:r>
          </m:sub>
        </m:sSub>
      </m:oMath>
      <w:r w:rsidR="00636FC0" w:rsidRPr="006F484D">
        <w:rPr>
          <w:rFonts w:cs="Tahoma"/>
          <w:lang w:val="ru-RU"/>
        </w:rPr>
        <w:t xml:space="preserve"> </w:t>
      </w:r>
      <w:r w:rsidR="005C01A9">
        <w:rPr>
          <w:rFonts w:cs="Tahoma"/>
          <w:lang w:val="ru-RU"/>
        </w:rPr>
        <w:t>-</w:t>
      </w:r>
      <w:r w:rsidR="00636FC0" w:rsidRPr="006F484D">
        <w:rPr>
          <w:rFonts w:cs="Tahoma"/>
          <w:lang w:val="ru-RU"/>
        </w:rPr>
        <w:t xml:space="preserve"> продолжительность утечки с момента обнаружения до отключения поврежденного участка или заделки отверстия трубопровода.</w:t>
      </w:r>
    </w:p>
    <w:p w14:paraId="761A647B" w14:textId="77777777" w:rsidR="00636FC0" w:rsidRPr="006F484D" w:rsidRDefault="00636FC0" w:rsidP="006F484D">
      <w:pPr>
        <w:pStyle w:val="SLH2PlainSimplawyer"/>
        <w:numPr>
          <w:ilvl w:val="0"/>
          <w:numId w:val="0"/>
        </w:numPr>
        <w:ind w:left="885"/>
        <w:jc w:val="both"/>
        <w:rPr>
          <w:rFonts w:cs="Tahoma"/>
          <w:lang w:val="ru-RU"/>
        </w:rPr>
      </w:pPr>
      <w:r w:rsidRPr="006F484D">
        <w:rPr>
          <w:rFonts w:cs="Tahoma"/>
          <w:lang w:val="ru-RU"/>
        </w:rPr>
        <w:t>При невозможности определения давления в точке истечения и площади отверстия повреждения, применяется калиброванная емкость и секундомер для замера времени ее заполнения.</w:t>
      </w:r>
    </w:p>
    <w:p w14:paraId="6D8DB805" w14:textId="1A6DAA5F" w:rsidR="00636FC0" w:rsidRPr="006F484D" w:rsidRDefault="002E6031" w:rsidP="006F484D">
      <w:pPr>
        <w:pStyle w:val="SLH2PlainSimplawyer"/>
        <w:numPr>
          <w:ilvl w:val="0"/>
          <w:numId w:val="0"/>
        </w:numPr>
        <w:ind w:left="885"/>
        <w:jc w:val="both"/>
        <w:rPr>
          <w:rFonts w:cs="Tahoma"/>
          <w:lang w:val="ru-RU"/>
        </w:rPr>
      </w:pPr>
      <w:r>
        <w:rPr>
          <w:rFonts w:cs="Tahoma"/>
          <w:lang w:val="ru-RU"/>
        </w:rPr>
        <w:t>2.3.</w:t>
      </w:r>
      <w:r w:rsidR="00636FC0" w:rsidRPr="006F484D">
        <w:rPr>
          <w:rFonts w:cs="Tahoma"/>
          <w:lang w:val="ru-RU"/>
        </w:rPr>
        <w:t>3.2.</w:t>
      </w:r>
      <w:r w:rsidR="00636FC0" w:rsidRPr="00636FC0">
        <w:rPr>
          <w:rFonts w:cs="Tahoma"/>
          <w:vertAlign w:val="superscript"/>
        </w:rPr>
        <w:footnoteReference w:id="6"/>
      </w:r>
      <w:r w:rsidR="00636FC0" w:rsidRPr="006F484D">
        <w:rPr>
          <w:rFonts w:cs="Tahoma"/>
          <w:lang w:val="ru-RU"/>
        </w:rPr>
        <w:t xml:space="preserve"> Количество теплоносителя, расходуемого на заполнение опорожненных участков тепловых сетей и теплопотребляющих установок Потребителя и </w:t>
      </w:r>
      <w:r w:rsidR="00636FC0" w:rsidRPr="00636FC0">
        <w:rPr>
          <w:rFonts w:cs="Tahoma"/>
          <w:lang w:val="en-US"/>
        </w:rPr>
        <w:t>c</w:t>
      </w:r>
      <w:r w:rsidR="00636FC0" w:rsidRPr="006F484D">
        <w:rPr>
          <w:rFonts w:cs="Tahoma"/>
          <w:lang w:val="ru-RU"/>
        </w:rPr>
        <w:t>убабонентов определяется по формуле:</w:t>
      </w:r>
    </w:p>
    <w:p w14:paraId="70D98309" w14:textId="45CA5D9B" w:rsidR="00636FC0" w:rsidRPr="006F484D" w:rsidRDefault="00E9195A" w:rsidP="006F484D">
      <w:pPr>
        <w:pStyle w:val="SLH2PlainSimplawyer"/>
        <w:numPr>
          <w:ilvl w:val="0"/>
          <w:numId w:val="0"/>
        </w:numPr>
        <w:ind w:left="885"/>
        <w:jc w:val="center"/>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зап.</m:t>
            </m:r>
          </m:sup>
        </m:sSubSup>
      </m:oMath>
      <w:r w:rsidR="00636FC0" w:rsidRPr="006F484D">
        <w:rPr>
          <w:rFonts w:cs="Tahoma"/>
          <w:i/>
          <w:iCs/>
          <w:lang w:val="ru-RU"/>
        </w:rPr>
        <w:t xml:space="preserve"> </w:t>
      </w:r>
      <w:r w:rsidR="00636FC0" w:rsidRPr="006F484D">
        <w:rPr>
          <w:rFonts w:cs="Tahoma"/>
          <w:lang w:val="ru-RU"/>
        </w:rPr>
        <w:t>=</w:t>
      </w:r>
      <w:r w:rsidR="00636FC0" w:rsidRPr="006F484D">
        <w:rPr>
          <w:rFonts w:cs="Tahoma"/>
          <w:i/>
          <w:iCs/>
          <w:lang w:val="ru-RU"/>
        </w:rPr>
        <w:t xml:space="preserve"> </w:t>
      </w:r>
      <w:r w:rsidR="00636FC0" w:rsidRPr="00636FC0">
        <w:rPr>
          <w:rFonts w:cs="Tahoma"/>
          <w:i/>
          <w:iCs/>
          <w:lang w:val="en-US"/>
        </w:rPr>
        <w:t>V</w:t>
      </w:r>
      <w:r w:rsidR="00636FC0" w:rsidRPr="006F484D">
        <w:rPr>
          <w:rFonts w:cs="Tahoma"/>
          <w:i/>
          <w:iCs/>
          <w:vertAlign w:val="subscript"/>
          <w:lang w:val="ru-RU"/>
        </w:rPr>
        <w:t>сети.</w:t>
      </w:r>
      <w:r w:rsidR="00636FC0" w:rsidRPr="006F484D">
        <w:rPr>
          <w:rFonts w:cs="Tahoma"/>
          <w:i/>
          <w:iCs/>
          <w:lang w:val="ru-RU"/>
        </w:rPr>
        <w:t>+</w:t>
      </w:r>
      <w:r w:rsidR="00636FC0" w:rsidRPr="00636FC0">
        <w:rPr>
          <w:rFonts w:cs="Tahoma"/>
          <w:i/>
          <w:iCs/>
          <w:lang w:val="en-US"/>
        </w:rPr>
        <w:t>V</w:t>
      </w:r>
      <w:r w:rsidR="00636FC0" w:rsidRPr="006F484D">
        <w:rPr>
          <w:rFonts w:cs="Tahoma"/>
          <w:i/>
          <w:iCs/>
          <w:vertAlign w:val="subscript"/>
          <w:lang w:val="ru-RU"/>
        </w:rPr>
        <w:t>тепл.уст.</w:t>
      </w:r>
      <w:r w:rsidR="00636FC0" w:rsidRPr="006F484D">
        <w:rPr>
          <w:rFonts w:cs="Tahoma"/>
          <w:lang w:val="ru-RU"/>
        </w:rPr>
        <w:t>, где:</w:t>
      </w:r>
    </w:p>
    <w:p w14:paraId="6384EDC6" w14:textId="5591DC2D" w:rsidR="00636FC0" w:rsidRPr="006F484D" w:rsidRDefault="00636FC0" w:rsidP="006F484D">
      <w:pPr>
        <w:pStyle w:val="SLH2PlainSimplawyer"/>
        <w:numPr>
          <w:ilvl w:val="0"/>
          <w:numId w:val="0"/>
        </w:numPr>
        <w:ind w:left="885"/>
        <w:jc w:val="both"/>
        <w:rPr>
          <w:rFonts w:cs="Tahoma"/>
          <w:lang w:val="ru-RU"/>
        </w:rPr>
      </w:pPr>
      <w:r w:rsidRPr="00636FC0">
        <w:rPr>
          <w:rFonts w:cs="Tahoma"/>
          <w:i/>
          <w:iCs/>
          <w:lang w:val="en-US"/>
        </w:rPr>
        <w:t>V</w:t>
      </w:r>
      <w:r w:rsidRPr="006F484D">
        <w:rPr>
          <w:rFonts w:cs="Tahoma"/>
          <w:i/>
          <w:iCs/>
          <w:vertAlign w:val="subscript"/>
          <w:lang w:val="ru-RU"/>
        </w:rPr>
        <w:t>сети</w:t>
      </w:r>
      <w:r w:rsidRPr="006F484D">
        <w:rPr>
          <w:rFonts w:cs="Tahoma"/>
          <w:i/>
          <w:iCs/>
          <w:lang w:val="ru-RU"/>
        </w:rPr>
        <w:t xml:space="preserve">, </w:t>
      </w:r>
      <w:r w:rsidRPr="00636FC0">
        <w:rPr>
          <w:rFonts w:cs="Tahoma"/>
          <w:i/>
          <w:iCs/>
          <w:lang w:val="en-US"/>
        </w:rPr>
        <w:t>V</w:t>
      </w:r>
      <w:r w:rsidRPr="006F484D">
        <w:rPr>
          <w:rFonts w:cs="Tahoma"/>
          <w:i/>
          <w:iCs/>
          <w:vertAlign w:val="subscript"/>
          <w:lang w:val="ru-RU"/>
        </w:rPr>
        <w:t>тепл.уст</w:t>
      </w:r>
      <w:r w:rsidRPr="006F484D">
        <w:rPr>
          <w:rFonts w:cs="Tahoma"/>
          <w:lang w:val="ru-RU"/>
        </w:rPr>
        <w:t xml:space="preserve"> - объёмы тепловых сетей и теплопотребляющих установок Потребителя, опорожненных участков тепловых сетей и теплопотребляющих установок Потребителя, соответственно, м</w:t>
      </w:r>
      <w:r w:rsidRPr="006F484D">
        <w:rPr>
          <w:rFonts w:cs="Tahoma"/>
          <w:vertAlign w:val="superscript"/>
          <w:lang w:val="ru-RU"/>
        </w:rPr>
        <w:t>3</w:t>
      </w:r>
      <w:r w:rsidRPr="006F484D">
        <w:rPr>
          <w:rFonts w:cs="Tahoma"/>
          <w:lang w:val="ru-RU"/>
        </w:rPr>
        <w:t>.</w:t>
      </w:r>
    </w:p>
    <w:p w14:paraId="7DA2A85B" w14:textId="3CC05985" w:rsidR="00636FC0" w:rsidRPr="006F484D" w:rsidRDefault="00636FC0" w:rsidP="006F484D">
      <w:pPr>
        <w:pStyle w:val="SLH2PlainSimplawyer"/>
        <w:numPr>
          <w:ilvl w:val="0"/>
          <w:numId w:val="0"/>
        </w:numPr>
        <w:ind w:left="885"/>
        <w:jc w:val="both"/>
        <w:rPr>
          <w:rFonts w:cs="Tahoma"/>
          <w:lang w:val="ru-RU"/>
        </w:rPr>
      </w:pPr>
      <w:r w:rsidRPr="006F484D">
        <w:rPr>
          <w:rFonts w:cs="Tahoma"/>
          <w:lang w:val="ru-RU"/>
        </w:rPr>
        <w:t>Факт утечки и потерь теплоносителя со сверхнормативной утечкой теплоносителя устанавливается двухсторонним актом (односторонним актом Теплоснабжающей организации при отказе Потребителя от подписания акта) обнаружения и устранения утечек в тепловых сетях и теплопотребляющих установках Потребителя, подписанного представителями Сторон.</w:t>
      </w:r>
    </w:p>
    <w:p w14:paraId="6421ACAF" w14:textId="77777777" w:rsidR="00636FC0" w:rsidRPr="006F484D" w:rsidRDefault="00636FC0" w:rsidP="006F484D">
      <w:pPr>
        <w:pStyle w:val="SLH2PlainSimplawyer"/>
        <w:numPr>
          <w:ilvl w:val="0"/>
          <w:numId w:val="0"/>
        </w:numPr>
        <w:ind w:left="885"/>
        <w:jc w:val="both"/>
        <w:rPr>
          <w:rFonts w:cs="Tahoma"/>
          <w:lang w:val="ru-RU"/>
        </w:rPr>
      </w:pPr>
      <w:r w:rsidRPr="006F484D">
        <w:rPr>
          <w:rFonts w:cs="Tahoma"/>
          <w:lang w:val="ru-RU"/>
        </w:rPr>
        <w:t>В случае отказа представителей Потребителя от подписания акта обнаружения утечки, а также их отказ от присутствия при его составлении отражается с указанием причин этого отказа в указанном акте или в отдельном акте, составленном в присутствии двух незаинтересованных лиц и подписанном ими.</w:t>
      </w:r>
    </w:p>
    <w:p w14:paraId="7AEA98B3" w14:textId="57B88FF3" w:rsidR="00636FC0" w:rsidRPr="006F484D" w:rsidRDefault="002E6031" w:rsidP="006F484D">
      <w:pPr>
        <w:pStyle w:val="SLH2PlainSimplawyer"/>
        <w:numPr>
          <w:ilvl w:val="0"/>
          <w:numId w:val="0"/>
        </w:numPr>
        <w:ind w:left="885"/>
        <w:jc w:val="both"/>
        <w:rPr>
          <w:rFonts w:cs="Tahoma"/>
          <w:lang w:val="ru-RU"/>
        </w:rPr>
      </w:pPr>
      <w:r>
        <w:rPr>
          <w:rFonts w:cs="Tahoma"/>
          <w:lang w:val="ru-RU"/>
        </w:rPr>
        <w:t>2.3.</w:t>
      </w:r>
      <w:r w:rsidR="00636FC0" w:rsidRPr="006F484D">
        <w:rPr>
          <w:rFonts w:cs="Tahoma"/>
          <w:lang w:val="ru-RU"/>
        </w:rPr>
        <w:t>4. Потребитель оплачивает объём теплоносителя, расходуемого на пусковое заполнение тепловых сетей и теплопотребляющих установок Потребителя в первый месяц каждого отопительного сезона</w:t>
      </w:r>
      <w:r w:rsidR="006D6F9B">
        <w:rPr>
          <w:rFonts w:cs="Tahoma"/>
          <w:lang w:val="ru-RU"/>
        </w:rPr>
        <w:t xml:space="preserve"> </w:t>
      </w:r>
      <w:r w:rsidR="006D6F9B" w:rsidRPr="006F484D">
        <w:rPr>
          <w:rFonts w:cs="Tahoma"/>
          <w:lang w:val="ru-RU"/>
        </w:rPr>
        <w:t xml:space="preserve">в случае, если данная величина не входит в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m:t>
            </m:r>
          </m:sup>
        </m:sSubSup>
      </m:oMath>
      <w:r w:rsidR="00636FC0" w:rsidRPr="006F484D">
        <w:rPr>
          <w:rFonts w:cs="Tahoma"/>
          <w:lang w:val="ru-RU"/>
        </w:rPr>
        <w:t>.</w:t>
      </w:r>
    </w:p>
    <w:p w14:paraId="14F11725" w14:textId="13743F37" w:rsidR="00636FC0" w:rsidRPr="006F484D" w:rsidRDefault="00636FC0" w:rsidP="006F484D">
      <w:pPr>
        <w:pStyle w:val="SLH2PlainSimplawyer"/>
        <w:numPr>
          <w:ilvl w:val="0"/>
          <w:numId w:val="0"/>
        </w:numPr>
        <w:ind w:left="885"/>
        <w:jc w:val="both"/>
        <w:rPr>
          <w:rFonts w:cs="Tahoma"/>
          <w:lang w:val="ru-RU"/>
        </w:rPr>
      </w:pPr>
      <w:r w:rsidRPr="006F484D">
        <w:rPr>
          <w:rFonts w:cs="Tahoma"/>
          <w:lang w:val="ru-RU"/>
        </w:rPr>
        <w:t>Объём теплоносителя, расходуемого на пусковое заполнение, определяется по показаниям прибора учёта, а при его отсутствии, выходе из строя, нештатных ситуациях в его работе в соответствии с п. 6.1.17 Типовой инструкции по технической эксплуатации систем транспорта и распределения тепловой энергии и п. 10.1.3. Порядка определения нормативов технологических потерь при передаче тепловой энергии, теплоносителя, по формуле:</w:t>
      </w:r>
    </w:p>
    <w:p w14:paraId="0011B3B2" w14:textId="16AFA24D" w:rsidR="00636FC0" w:rsidRPr="006F484D" w:rsidRDefault="00E9195A" w:rsidP="006F484D">
      <w:pPr>
        <w:pStyle w:val="SLH2PlainSimplawyer"/>
        <w:numPr>
          <w:ilvl w:val="0"/>
          <w:numId w:val="0"/>
        </w:numPr>
        <w:ind w:left="885"/>
        <w:jc w:val="center"/>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пуск.</m:t>
            </m:r>
          </m:sup>
        </m:sSubSup>
      </m:oMath>
      <w:r w:rsidR="00636FC0" w:rsidRPr="006F484D">
        <w:rPr>
          <w:rFonts w:cs="Tahoma"/>
          <w:lang w:val="ru-RU"/>
        </w:rPr>
        <w:t>=</w:t>
      </w:r>
      <w:r w:rsidR="00636FC0" w:rsidRPr="006F484D">
        <w:rPr>
          <w:rFonts w:cs="Tahoma"/>
          <w:i/>
          <w:iCs/>
          <w:lang w:val="ru-RU"/>
        </w:rPr>
        <w:t xml:space="preserve"> 1,5</w:t>
      </w:r>
      <w:r w:rsidR="00636FC0" w:rsidRPr="00636FC0">
        <w:rPr>
          <w:rFonts w:cs="Tahoma"/>
          <w:i/>
          <w:iCs/>
        </w:rPr>
        <w:sym w:font="Symbol" w:char="F0D7"/>
      </w:r>
      <w:r w:rsidR="00636FC0" w:rsidRPr="006F484D">
        <w:rPr>
          <w:rFonts w:cs="Tahoma"/>
          <w:i/>
          <w:iCs/>
          <w:lang w:val="ru-RU"/>
        </w:rPr>
        <w:t xml:space="preserve"> </w:t>
      </w:r>
      <w:r w:rsidR="00636FC0" w:rsidRPr="00636FC0">
        <w:rPr>
          <w:rFonts w:cs="Tahoma"/>
          <w:i/>
          <w:iCs/>
          <w:lang w:val="en-US"/>
        </w:rPr>
        <w:t>V</w:t>
      </w:r>
      <w:r w:rsidR="00636FC0" w:rsidRPr="006F484D">
        <w:rPr>
          <w:rFonts w:cs="Tahoma"/>
          <w:i/>
          <w:iCs/>
          <w:vertAlign w:val="subscript"/>
          <w:lang w:val="ru-RU"/>
        </w:rPr>
        <w:t>тепл.сети, вн.сист.</w:t>
      </w:r>
      <w:r w:rsidR="00636FC0" w:rsidRPr="006F484D">
        <w:rPr>
          <w:rFonts w:cs="Tahoma"/>
          <w:lang w:val="ru-RU"/>
        </w:rPr>
        <w:t>, где:</w:t>
      </w:r>
    </w:p>
    <w:p w14:paraId="36B1F82D" w14:textId="31C3484D" w:rsidR="003B3CE4" w:rsidRDefault="00636FC0" w:rsidP="006F484D">
      <w:pPr>
        <w:pStyle w:val="SLH2PlainSimplawyer"/>
        <w:numPr>
          <w:ilvl w:val="0"/>
          <w:numId w:val="0"/>
        </w:numPr>
        <w:ind w:left="885"/>
        <w:jc w:val="both"/>
        <w:rPr>
          <w:rFonts w:cs="Tahoma"/>
          <w:lang w:val="ru-RU"/>
        </w:rPr>
      </w:pPr>
      <w:r w:rsidRPr="00636FC0">
        <w:rPr>
          <w:rFonts w:cs="Tahoma"/>
          <w:i/>
          <w:iCs/>
          <w:lang w:val="en-US"/>
        </w:rPr>
        <w:t>V</w:t>
      </w:r>
      <w:r w:rsidRPr="006F484D">
        <w:rPr>
          <w:rFonts w:cs="Tahoma"/>
          <w:i/>
          <w:iCs/>
          <w:vertAlign w:val="subscript"/>
          <w:lang w:val="ru-RU"/>
        </w:rPr>
        <w:t>тепл.сети, вн.сист.</w:t>
      </w:r>
      <w:r w:rsidRPr="006F484D">
        <w:rPr>
          <w:rFonts w:cs="Tahoma"/>
          <w:lang w:val="ru-RU"/>
        </w:rPr>
        <w:t xml:space="preserve"> -</w:t>
      </w:r>
      <w:r w:rsidRPr="006F484D">
        <w:rPr>
          <w:rFonts w:cs="Tahoma"/>
          <w:vertAlign w:val="subscript"/>
          <w:lang w:val="ru-RU"/>
        </w:rPr>
        <w:t xml:space="preserve"> </w:t>
      </w:r>
      <w:r w:rsidRPr="006F484D">
        <w:rPr>
          <w:rFonts w:cs="Tahoma"/>
          <w:lang w:val="ru-RU"/>
        </w:rPr>
        <w:t xml:space="preserve">объем тепловых сетей и теплопотребляющих установок Потребителя и </w:t>
      </w:r>
      <w:r w:rsidRPr="00636FC0">
        <w:rPr>
          <w:rFonts w:cs="Tahoma"/>
          <w:lang w:val="en-US"/>
        </w:rPr>
        <w:t>c</w:t>
      </w:r>
      <w:r w:rsidRPr="006F484D">
        <w:rPr>
          <w:rFonts w:cs="Tahoma"/>
          <w:lang w:val="ru-RU"/>
        </w:rPr>
        <w:t>убабонентов, м</w:t>
      </w:r>
      <w:r w:rsidR="00784AA1" w:rsidRPr="002E6031">
        <w:rPr>
          <w:rFonts w:cs="Tahoma"/>
          <w:vertAlign w:val="superscript"/>
          <w:lang w:val="ru-RU"/>
        </w:rPr>
        <w:t>3</w:t>
      </w:r>
      <w:r w:rsidRPr="006F484D">
        <w:rPr>
          <w:rFonts w:cs="Tahoma"/>
          <w:lang w:val="ru-RU"/>
        </w:rPr>
        <w:t>, принимается в соответствии с Приложением №</w:t>
      </w:r>
      <w:r w:rsidR="004A3E7C">
        <w:rPr>
          <w:rFonts w:cs="Tahoma"/>
          <w:lang w:val="ru-RU"/>
        </w:rPr>
        <w:t>6</w:t>
      </w:r>
      <w:r w:rsidRPr="006F484D">
        <w:rPr>
          <w:rFonts w:cs="Tahoma"/>
          <w:lang w:val="ru-RU"/>
        </w:rPr>
        <w:t xml:space="preserve"> к настоящему договору.</w:t>
      </w:r>
    </w:p>
    <w:p w14:paraId="628A3013" w14:textId="637EE0B5" w:rsidR="003F78FB" w:rsidRPr="00306AF7" w:rsidRDefault="003F78FB" w:rsidP="003F78FB">
      <w:pPr>
        <w:spacing w:before="120" w:after="120"/>
        <w:ind w:firstLine="709"/>
        <w:jc w:val="both"/>
        <w:rPr>
          <w:rFonts w:ascii="Tahoma" w:hAnsi="Tahoma"/>
          <w:b/>
          <w:sz w:val="20"/>
        </w:rPr>
      </w:pPr>
      <w:r w:rsidRPr="002E2274">
        <w:rPr>
          <w:rFonts w:ascii="Tahoma" w:hAnsi="Tahoma"/>
          <w:b/>
          <w:sz w:val="20"/>
        </w:rPr>
        <w:lastRenderedPageBreak/>
        <w:t xml:space="preserve">2.4. Порядок определения объема потребления энергетических ресурсов </w:t>
      </w:r>
      <w:r w:rsidR="00F75E61" w:rsidRPr="002E2274">
        <w:rPr>
          <w:rFonts w:ascii="Tahoma" w:hAnsi="Tahoma"/>
          <w:b/>
          <w:sz w:val="20"/>
        </w:rPr>
        <w:t>если</w:t>
      </w:r>
      <w:r w:rsidRPr="002E2274">
        <w:rPr>
          <w:rFonts w:ascii="Tahoma" w:hAnsi="Tahoma"/>
          <w:b/>
          <w:sz w:val="20"/>
        </w:rPr>
        <w:t xml:space="preserve"> прибор учета </w:t>
      </w:r>
      <w:r w:rsidR="00F75E61" w:rsidRPr="00306AF7">
        <w:rPr>
          <w:rFonts w:ascii="Tahoma" w:hAnsi="Tahoma"/>
          <w:b/>
          <w:sz w:val="20"/>
        </w:rPr>
        <w:t>установлен</w:t>
      </w:r>
      <w:r w:rsidRPr="00306AF7">
        <w:rPr>
          <w:rFonts w:ascii="Tahoma" w:hAnsi="Tahoma"/>
          <w:b/>
          <w:sz w:val="20"/>
        </w:rPr>
        <w:t xml:space="preserve"> на несколько теплопотребляющих установок, принадлежащих разным лицам</w:t>
      </w:r>
      <w:r w:rsidR="00F75E61" w:rsidRPr="00306AF7">
        <w:rPr>
          <w:vertAlign w:val="superscript"/>
        </w:rPr>
        <w:footnoteReference w:id="7"/>
      </w:r>
    </w:p>
    <w:p w14:paraId="6D3AB251" w14:textId="7E4754DE" w:rsidR="003F78FB" w:rsidRPr="003F78FB" w:rsidRDefault="00FF72A2" w:rsidP="003F78FB">
      <w:pPr>
        <w:pStyle w:val="SLH2PlainSimplawyer"/>
        <w:numPr>
          <w:ilvl w:val="0"/>
          <w:numId w:val="0"/>
        </w:numPr>
        <w:ind w:left="885"/>
        <w:jc w:val="both"/>
        <w:rPr>
          <w:rFonts w:eastAsia="Calibri" w:cs="Tahoma"/>
          <w:lang w:val="ru-RU"/>
        </w:rPr>
      </w:pPr>
      <w:r w:rsidRPr="00306AF7">
        <w:rPr>
          <w:lang w:val="ru-RU"/>
        </w:rPr>
        <w:t xml:space="preserve">В случае если прибор учета установлен </w:t>
      </w:r>
      <w:r w:rsidR="003F78FB" w:rsidRPr="00306AF7">
        <w:rPr>
          <w:lang w:val="ru-RU"/>
        </w:rPr>
        <w:t xml:space="preserve">на несколько теплопотребляющих установок, принадлежащих разным лицам, количество потребленных энергетических ресурсов </w:t>
      </w:r>
      <w:r w:rsidR="003F78FB" w:rsidRPr="00306AF7">
        <w:fldChar w:fldCharType="begin"/>
      </w:r>
      <w:r w:rsidR="003F78FB" w:rsidRPr="00306AF7">
        <w:rPr>
          <w:lang w:val="ru-RU"/>
        </w:rPr>
        <w:instrText xml:space="preserve"> </w:instrText>
      </w:r>
      <w:r w:rsidR="003F78FB" w:rsidRPr="00306AF7">
        <w:instrText>QUOTE</w:instrText>
      </w:r>
      <w:r w:rsidR="003F78FB" w:rsidRPr="00306AF7">
        <w:rPr>
          <w:lang w:val="ru-RU"/>
        </w:rPr>
        <w:instrText xml:space="preserve"> </w:instrText>
      </w:r>
      <w:r w:rsidR="003F78FB" w:rsidRPr="00306AF7">
        <w:rPr>
          <w:noProof/>
          <w:lang w:val="ru-RU" w:eastAsia="ru-RU"/>
        </w:rPr>
        <w:drawing>
          <wp:inline distT="0" distB="0" distL="0" distR="0" wp14:anchorId="7D9986BF" wp14:editId="05D33BAF">
            <wp:extent cx="457200" cy="182880"/>
            <wp:effectExtent l="0" t="0" r="0" b="762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57200" cy="182880"/>
                    </a:xfrm>
                    <a:prstGeom prst="rect">
                      <a:avLst/>
                    </a:prstGeom>
                    <a:noFill/>
                    <a:ln>
                      <a:noFill/>
                    </a:ln>
                  </pic:spPr>
                </pic:pic>
              </a:graphicData>
            </a:graphic>
          </wp:inline>
        </w:drawing>
      </w:r>
      <w:r w:rsidR="003F78FB" w:rsidRPr="00306AF7">
        <w:rPr>
          <w:lang w:val="ru-RU"/>
        </w:rPr>
        <w:instrText xml:space="preserve"> </w:instrText>
      </w:r>
      <w:r w:rsidR="003F78FB" w:rsidRPr="00306AF7">
        <w:fldChar w:fldCharType="end"/>
      </w:r>
      <w:r w:rsidR="003F78FB" w:rsidRPr="00306AF7">
        <w:rPr>
          <w:lang w:val="ru-RU"/>
        </w:rPr>
        <w:t xml:space="preserve">для каждого из указанных лиц определяется </w:t>
      </w:r>
      <w:r w:rsidRPr="00306AF7">
        <w:rPr>
          <w:lang w:val="ru-RU"/>
        </w:rPr>
        <w:t xml:space="preserve">путем распределения объема, </w:t>
      </w:r>
      <w:r w:rsidR="005D4C67">
        <w:rPr>
          <w:lang w:val="ru-RU"/>
        </w:rPr>
        <w:t>определенного исходя из показаний прибора учета</w:t>
      </w:r>
      <w:r w:rsidR="005D4C67">
        <w:rPr>
          <w:rFonts w:cs="Tahoma"/>
          <w:lang w:val="ru-RU"/>
        </w:rPr>
        <w:t>,</w:t>
      </w:r>
      <w:r w:rsidR="00F75E61" w:rsidRPr="005D05E6">
        <w:rPr>
          <w:rFonts w:cs="Tahoma"/>
          <w:lang w:val="ru-RU"/>
        </w:rPr>
        <w:t xml:space="preserve"> </w:t>
      </w:r>
      <w:r w:rsidRPr="00306AF7">
        <w:rPr>
          <w:lang w:val="ru-RU"/>
        </w:rPr>
        <w:t xml:space="preserve">пропорционально </w:t>
      </w:r>
      <w:r w:rsidRPr="005D05E6">
        <w:rPr>
          <w:rFonts w:cs="Tahoma"/>
          <w:lang w:val="ru-RU"/>
        </w:rPr>
        <w:t xml:space="preserve">максимальным тепловым нагрузкам данных теплопотребляющих установок, </w:t>
      </w:r>
      <w:r w:rsidRPr="00306AF7">
        <w:rPr>
          <w:lang w:val="ru-RU"/>
        </w:rPr>
        <w:t>в соответствии с</w:t>
      </w:r>
      <w:r w:rsidR="003F78FB" w:rsidRPr="00306AF7">
        <w:rPr>
          <w:lang w:val="ru-RU"/>
        </w:rPr>
        <w:t xml:space="preserve"> достигнут</w:t>
      </w:r>
      <w:r w:rsidRPr="00306AF7">
        <w:rPr>
          <w:lang w:val="ru-RU"/>
        </w:rPr>
        <w:t>ым</w:t>
      </w:r>
      <w:r w:rsidR="003F78FB" w:rsidRPr="00306AF7">
        <w:rPr>
          <w:lang w:val="ru-RU"/>
        </w:rPr>
        <w:t xml:space="preserve"> между ними соглашени</w:t>
      </w:r>
      <w:r w:rsidRPr="00306AF7">
        <w:rPr>
          <w:lang w:val="ru-RU"/>
        </w:rPr>
        <w:t>ем</w:t>
      </w:r>
      <w:r w:rsidR="003F78FB" w:rsidRPr="00306AF7">
        <w:rPr>
          <w:lang w:val="ru-RU"/>
        </w:rPr>
        <w:t xml:space="preserve"> о порядке распределения объема (количества) энергетических ресурсов.</w:t>
      </w:r>
    </w:p>
    <w:p w14:paraId="2F1867BD" w14:textId="582BA4EA" w:rsidR="00435238" w:rsidRPr="00B22148" w:rsidRDefault="00435238" w:rsidP="00012893">
      <w:pPr>
        <w:spacing w:before="120" w:after="120"/>
        <w:ind w:firstLine="709"/>
        <w:jc w:val="both"/>
        <w:rPr>
          <w:rFonts w:ascii="Tahoma" w:hAnsi="Tahoma" w:cs="Tahoma"/>
          <w:b/>
          <w:sz w:val="20"/>
        </w:rPr>
      </w:pPr>
      <w:r w:rsidRPr="00B22148">
        <w:rPr>
          <w:rFonts w:ascii="Tahoma" w:hAnsi="Tahoma" w:cs="Tahoma"/>
          <w:b/>
          <w:sz w:val="20"/>
        </w:rPr>
        <w:t xml:space="preserve">3 РАЗДЕЛ: </w:t>
      </w:r>
      <w:r w:rsidR="00012893" w:rsidRPr="00B22148">
        <w:rPr>
          <w:rFonts w:ascii="Tahoma" w:hAnsi="Tahoma" w:cs="Tahoma"/>
          <w:b/>
          <w:sz w:val="20"/>
        </w:rPr>
        <w:t>ИЗМЕНЕНИЕ ТЕПЛОВЫХ НАГРУЗОК</w:t>
      </w:r>
    </w:p>
    <w:p w14:paraId="1D231031" w14:textId="6DA9E2D7" w:rsidR="00012893" w:rsidRPr="00B22148" w:rsidRDefault="00635B20" w:rsidP="00635B20">
      <w:pPr>
        <w:pStyle w:val="SLH2PlainSimplawyer"/>
        <w:numPr>
          <w:ilvl w:val="0"/>
          <w:numId w:val="0"/>
        </w:numPr>
        <w:ind w:left="885"/>
        <w:jc w:val="both"/>
        <w:rPr>
          <w:rFonts w:cs="Tahoma"/>
          <w:lang w:val="ru-RU"/>
        </w:rPr>
      </w:pPr>
      <w:r w:rsidRPr="00B22148">
        <w:rPr>
          <w:rFonts w:cs="Tahoma"/>
          <w:b/>
          <w:lang w:val="ru-RU"/>
        </w:rPr>
        <w:t>3</w:t>
      </w:r>
      <w:r w:rsidR="00012893" w:rsidRPr="00B22148">
        <w:rPr>
          <w:rFonts w:cs="Tahoma"/>
          <w:b/>
          <w:lang w:val="ru-RU"/>
        </w:rPr>
        <w:t>.1.</w:t>
      </w:r>
      <w:r w:rsidR="00012893" w:rsidRPr="00B22148">
        <w:rPr>
          <w:rFonts w:cs="Tahoma"/>
          <w:lang w:val="ru-RU"/>
        </w:rPr>
        <w:t xml:space="preserve"> Потребитель имеет право не позднее 1 марта текущего года направлять в Теплоснабжающую организацию заявление на изменение (пересмотр) тепловых нагрузок, указанных в Приложении №4 к настоящему Договору, на следующий год, в соответствии с требованиями у</w:t>
      </w:r>
      <w:r w:rsidR="00031E5E">
        <w:rPr>
          <w:rFonts w:cs="Tahoma"/>
          <w:lang w:val="ru-RU"/>
        </w:rPr>
        <w:t>становленными</w:t>
      </w:r>
      <w:r w:rsidR="00012893" w:rsidRPr="00B22148">
        <w:rPr>
          <w:rFonts w:cs="Tahoma"/>
          <w:lang w:val="ru-RU"/>
        </w:rPr>
        <w:t xml:space="preserve"> Правил</w:t>
      </w:r>
      <w:r w:rsidR="00031E5E">
        <w:rPr>
          <w:rFonts w:cs="Tahoma"/>
          <w:lang w:val="ru-RU"/>
        </w:rPr>
        <w:t>ами</w:t>
      </w:r>
      <w:r w:rsidR="00012893" w:rsidRPr="00B22148">
        <w:rPr>
          <w:rFonts w:cs="Tahoma"/>
          <w:lang w:val="ru-RU"/>
        </w:rPr>
        <w:t xml:space="preserve"> установления и изменения (пересмотра) тепловых нагрузок</w:t>
      </w:r>
      <w:r w:rsidR="00031E5E" w:rsidRPr="00E66E83">
        <w:rPr>
          <w:rFonts w:cs="Tahoma"/>
          <w:lang w:val="ru-RU"/>
        </w:rPr>
        <w:t>,</w:t>
      </w:r>
      <w:r w:rsidR="00031E5E">
        <w:rPr>
          <w:rFonts w:cs="Tahoma"/>
          <w:lang w:val="ru-RU"/>
        </w:rPr>
        <w:t xml:space="preserve"> </w:t>
      </w:r>
      <w:r w:rsidR="00031E5E" w:rsidRPr="00E66E83">
        <w:rPr>
          <w:rFonts w:cs="Tahoma"/>
          <w:lang w:val="ru-RU"/>
        </w:rPr>
        <w:t>утвержденными</w:t>
      </w:r>
      <w:r w:rsidR="00031E5E" w:rsidRPr="00A573A8">
        <w:rPr>
          <w:rFonts w:cs="Tahoma"/>
          <w:lang w:val="ru-RU"/>
        </w:rPr>
        <w:t xml:space="preserve"> п</w:t>
      </w:r>
      <w:r w:rsidR="00031E5E" w:rsidRPr="00F67394">
        <w:rPr>
          <w:rFonts w:cs="Tahoma"/>
          <w:lang w:val="ru-RU"/>
        </w:rPr>
        <w:t>риказом Минрегиона РФ от 28.12.2009 № 610</w:t>
      </w:r>
      <w:r w:rsidR="00012893" w:rsidRPr="00B22148">
        <w:rPr>
          <w:rFonts w:cs="Tahoma"/>
          <w:lang w:val="ru-RU"/>
        </w:rPr>
        <w:t>.</w:t>
      </w:r>
    </w:p>
    <w:p w14:paraId="53F28752" w14:textId="1DBB4EF4" w:rsidR="00012893" w:rsidRPr="00B22148" w:rsidRDefault="00012893" w:rsidP="00635B20">
      <w:pPr>
        <w:pStyle w:val="SLH2PlainSimplawyer"/>
        <w:numPr>
          <w:ilvl w:val="0"/>
          <w:numId w:val="0"/>
        </w:numPr>
        <w:ind w:left="885"/>
        <w:jc w:val="both"/>
        <w:rPr>
          <w:rFonts w:cs="Tahoma"/>
          <w:lang w:val="ru-RU"/>
        </w:rPr>
      </w:pPr>
      <w:r w:rsidRPr="00B22148">
        <w:rPr>
          <w:rFonts w:cs="Tahoma"/>
          <w:lang w:val="ru-RU"/>
        </w:rPr>
        <w:t>Теплоснабжающая организация обязана рассмотреть заявку Потребителя на изменение (пересмотр) тепловых нагрузок, указанных в Приложении №4 к настоящему Договору.</w:t>
      </w:r>
    </w:p>
    <w:p w14:paraId="4631530B" w14:textId="7B05CE30" w:rsidR="00012893" w:rsidRPr="00B22148" w:rsidRDefault="00635B20" w:rsidP="00635B20">
      <w:pPr>
        <w:pStyle w:val="SLH2PlainSimplawyer"/>
        <w:numPr>
          <w:ilvl w:val="0"/>
          <w:numId w:val="0"/>
        </w:numPr>
        <w:ind w:left="885"/>
        <w:jc w:val="both"/>
        <w:rPr>
          <w:rFonts w:cs="Tahoma"/>
          <w:lang w:val="ru-RU"/>
        </w:rPr>
      </w:pPr>
      <w:r w:rsidRPr="00B22148">
        <w:rPr>
          <w:rFonts w:cs="Tahoma"/>
          <w:b/>
          <w:lang w:val="ru-RU"/>
        </w:rPr>
        <w:t>3</w:t>
      </w:r>
      <w:r w:rsidR="00012893" w:rsidRPr="00B22148">
        <w:rPr>
          <w:rFonts w:cs="Tahoma"/>
          <w:b/>
          <w:lang w:val="ru-RU"/>
        </w:rPr>
        <w:t>.2.</w:t>
      </w:r>
      <w:r w:rsidR="00012893" w:rsidRPr="00B22148">
        <w:rPr>
          <w:rFonts w:cs="Tahoma"/>
          <w:lang w:val="ru-RU"/>
        </w:rPr>
        <w:t xml:space="preserve"> Теплоснабжающая организация имеет право проводить мониторинг тепловых нагрузок, установленных в настоящем договоре, в т.ч. при наличии жалоб Потребителя на поставку некачественн</w:t>
      </w:r>
      <w:r w:rsidR="003301CB">
        <w:rPr>
          <w:rFonts w:cs="Tahoma"/>
          <w:lang w:val="ru-RU"/>
        </w:rPr>
        <w:t>ых энергетических ресурсов</w:t>
      </w:r>
      <w:r w:rsidR="00012893" w:rsidRPr="00B22148">
        <w:rPr>
          <w:rFonts w:cs="Tahoma"/>
          <w:lang w:val="ru-RU"/>
        </w:rPr>
        <w:t xml:space="preserve"> и несоблюдении потребителем величины установленной либо измененной максимальной тепловой нагрузки, в иных случаях, предусмотренных законодательством РФ.</w:t>
      </w:r>
    </w:p>
    <w:p w14:paraId="0D67E721" w14:textId="77777777" w:rsidR="00012893" w:rsidRPr="00B22148" w:rsidRDefault="00012893" w:rsidP="00635B20">
      <w:pPr>
        <w:pStyle w:val="SLH2PlainSimplawyer"/>
        <w:numPr>
          <w:ilvl w:val="0"/>
          <w:numId w:val="0"/>
        </w:numPr>
        <w:ind w:left="885"/>
        <w:jc w:val="both"/>
        <w:rPr>
          <w:rFonts w:cs="Tahoma"/>
          <w:lang w:val="ru-RU"/>
        </w:rPr>
      </w:pPr>
      <w:r w:rsidRPr="00B22148">
        <w:rPr>
          <w:rFonts w:cs="Tahoma"/>
          <w:lang w:val="ru-RU"/>
        </w:rPr>
        <w:t>Потребитель обязан обеспечить доступ уполномоченным представителям Теплоснабжающей организации на объекты теплопотребления для проведения мониторинга тепловых нагрузок и проверки работоспособности установленного ограничивающего оборудования.</w:t>
      </w:r>
    </w:p>
    <w:p w14:paraId="6D4BA76F" w14:textId="0E523EFE" w:rsidR="00012893" w:rsidRPr="00B22148" w:rsidRDefault="00012893" w:rsidP="00635B20">
      <w:pPr>
        <w:pStyle w:val="SLH2PlainSimplawyer"/>
        <w:numPr>
          <w:ilvl w:val="0"/>
          <w:numId w:val="0"/>
        </w:numPr>
        <w:ind w:left="885"/>
        <w:jc w:val="both"/>
        <w:rPr>
          <w:rFonts w:cs="Tahoma"/>
          <w:lang w:val="ru-RU"/>
        </w:rPr>
      </w:pPr>
      <w:r w:rsidRPr="00B22148">
        <w:rPr>
          <w:rFonts w:cs="Tahoma"/>
          <w:lang w:val="ru-RU"/>
        </w:rPr>
        <w:t xml:space="preserve">При выявлении факта изменения величин тепловых нагрузок, установленных в настоящем договоре, </w:t>
      </w:r>
      <w:r w:rsidR="003301CB">
        <w:rPr>
          <w:rFonts w:cs="Tahoma"/>
          <w:lang w:val="ru-RU"/>
        </w:rPr>
        <w:t>Т</w:t>
      </w:r>
      <w:r w:rsidRPr="00B22148">
        <w:rPr>
          <w:rFonts w:cs="Tahoma"/>
          <w:lang w:val="ru-RU"/>
        </w:rPr>
        <w:t xml:space="preserve">еплоснабжающая организация осуществляет расчеты за </w:t>
      </w:r>
      <w:r w:rsidR="003301CB">
        <w:rPr>
          <w:rFonts w:cs="Tahoma"/>
          <w:lang w:val="ru-RU"/>
        </w:rPr>
        <w:t>энергетические ресурсы</w:t>
      </w:r>
      <w:r w:rsidRPr="00B22148">
        <w:rPr>
          <w:rFonts w:cs="Tahoma"/>
          <w:lang w:val="ru-RU"/>
        </w:rPr>
        <w:t xml:space="preserve"> </w:t>
      </w:r>
      <w:r w:rsidR="00DB06A4" w:rsidRPr="00DB06A4">
        <w:rPr>
          <w:rFonts w:cs="Tahoma"/>
          <w:lang w:val="ru-RU"/>
        </w:rPr>
        <w:t>(в с</w:t>
      </w:r>
      <w:r w:rsidR="00DB06A4">
        <w:rPr>
          <w:rFonts w:cs="Tahoma"/>
          <w:lang w:val="ru-RU"/>
        </w:rPr>
        <w:t xml:space="preserve">лучае осуществления расчетов </w:t>
      </w:r>
      <w:r w:rsidRPr="00B22148">
        <w:rPr>
          <w:rFonts w:cs="Tahoma"/>
          <w:lang w:val="ru-RU"/>
        </w:rPr>
        <w:t xml:space="preserve">с Потребителем </w:t>
      </w:r>
      <w:r w:rsidR="00DB06A4" w:rsidRPr="00DB06A4">
        <w:rPr>
          <w:rFonts w:cs="Tahoma"/>
          <w:lang w:val="ru-RU"/>
        </w:rPr>
        <w:t>в порядке, предполагающем оплату стоимости использования тепловой мощности)</w:t>
      </w:r>
      <w:r w:rsidR="00DB06A4">
        <w:rPr>
          <w:rFonts w:cs="Tahoma"/>
          <w:lang w:val="ru-RU"/>
        </w:rPr>
        <w:t xml:space="preserve"> </w:t>
      </w:r>
      <w:r w:rsidRPr="00B22148">
        <w:rPr>
          <w:rFonts w:cs="Tahoma"/>
          <w:lang w:val="ru-RU"/>
        </w:rPr>
        <w:t>на основе величины тепловой нагрузки, которая была установлена в результате мониторинга (контроля), с расчетного периода, в котором был установлен данный факт. А в случаях, установленных действующим законодательством</w:t>
      </w:r>
      <w:r w:rsidR="002133C3">
        <w:rPr>
          <w:rFonts w:cs="Tahoma"/>
          <w:lang w:val="ru-RU"/>
        </w:rPr>
        <w:t xml:space="preserve"> РФ</w:t>
      </w:r>
      <w:r w:rsidRPr="00B22148">
        <w:rPr>
          <w:rFonts w:cs="Tahoma"/>
          <w:lang w:val="ru-RU"/>
        </w:rPr>
        <w:t xml:space="preserve">, производит перерасчет обязательств Потребителя по оплате за </w:t>
      </w:r>
      <w:r w:rsidR="003301CB">
        <w:rPr>
          <w:rFonts w:cs="Tahoma"/>
          <w:lang w:val="ru-RU"/>
        </w:rPr>
        <w:t>энергетические ресурсы</w:t>
      </w:r>
      <w:r w:rsidRPr="00B22148">
        <w:rPr>
          <w:rFonts w:cs="Tahoma"/>
          <w:lang w:val="ru-RU"/>
        </w:rPr>
        <w:t xml:space="preserve"> за прошедшие расчетные периоды с даты проведения предшествующего мониторинга тепловых нагрузок на основе величины тепловой нагрузки, которая была установлена в результате контроля.</w:t>
      </w:r>
    </w:p>
    <w:p w14:paraId="0A633062" w14:textId="77D12F1A" w:rsidR="00012893" w:rsidRPr="00B22148" w:rsidRDefault="00012893" w:rsidP="00635B20">
      <w:pPr>
        <w:pStyle w:val="SLH2PlainSimplawyer"/>
        <w:numPr>
          <w:ilvl w:val="0"/>
          <w:numId w:val="0"/>
        </w:numPr>
        <w:ind w:left="885"/>
        <w:jc w:val="both"/>
        <w:rPr>
          <w:rFonts w:cs="Tahoma"/>
          <w:lang w:val="ru-RU"/>
        </w:rPr>
      </w:pPr>
      <w:r w:rsidRPr="00B22148">
        <w:rPr>
          <w:rFonts w:cs="Tahoma"/>
          <w:lang w:val="ru-RU"/>
        </w:rPr>
        <w:t>Внесение в настоящий Договор данных об изменении установленных Договором тепловых нагрузок, определенных на основании данных мониторинга, оформляется дополнительным соглашением к настоящему Договору. В случае неполучения Теплоснабжающей организацией 1 экземпляра дополнительного соглашения к Договору, устанавливающего измененные величины тепловых нагрузок, или замечаний к нему в течение 10 рабочих дней со дня поступления Потребителю, дополнительное соглашение к настоящему Договору считается подписанным со стороны Потребителя без разногласий</w:t>
      </w:r>
      <w:r w:rsidR="00DB06A4">
        <w:rPr>
          <w:rStyle w:val="af7"/>
          <w:rFonts w:cs="Tahoma"/>
          <w:lang w:val="ru-RU"/>
        </w:rPr>
        <w:footnoteReference w:id="8"/>
      </w:r>
      <w:r w:rsidRPr="00B22148">
        <w:rPr>
          <w:rFonts w:cs="Tahoma"/>
          <w:lang w:val="ru-RU"/>
        </w:rPr>
        <w:t>.</w:t>
      </w:r>
    </w:p>
    <w:p w14:paraId="75A39DB8" w14:textId="3511FC94" w:rsidR="00B658DB" w:rsidRPr="00B22148" w:rsidRDefault="00934E0D" w:rsidP="00934E0D">
      <w:pPr>
        <w:spacing w:before="120" w:after="120"/>
        <w:ind w:firstLine="709"/>
        <w:jc w:val="both"/>
        <w:rPr>
          <w:rFonts w:ascii="Tahoma" w:hAnsi="Tahoma" w:cs="Tahoma"/>
          <w:b/>
          <w:sz w:val="20"/>
        </w:rPr>
      </w:pPr>
      <w:r w:rsidRPr="00B22148">
        <w:rPr>
          <w:rFonts w:ascii="Tahoma" w:hAnsi="Tahoma" w:cs="Tahoma"/>
          <w:b/>
          <w:sz w:val="20"/>
        </w:rPr>
        <w:t>4 РАЗДЕЛ: ОГРАНИЧЕНИЕ РЕЖИМА ПОТРЕБЛЕНИЯ. АВАРИИ. ПЛАНОВЫЕ РЕМ</w:t>
      </w:r>
      <w:r w:rsidR="00DE0F3B" w:rsidRPr="00B22148">
        <w:rPr>
          <w:rFonts w:ascii="Tahoma" w:hAnsi="Tahoma" w:cs="Tahoma"/>
          <w:b/>
          <w:sz w:val="20"/>
        </w:rPr>
        <w:t>О</w:t>
      </w:r>
      <w:r w:rsidRPr="00B22148">
        <w:rPr>
          <w:rFonts w:ascii="Tahoma" w:hAnsi="Tahoma" w:cs="Tahoma"/>
          <w:b/>
          <w:sz w:val="20"/>
        </w:rPr>
        <w:t>НТНЫЕ РАБОТЫ</w:t>
      </w:r>
    </w:p>
    <w:p w14:paraId="30669FAE" w14:textId="41D44AC9" w:rsidR="00934E0D" w:rsidRPr="00B22148" w:rsidRDefault="00934E0D" w:rsidP="00934E0D">
      <w:pPr>
        <w:spacing w:before="120" w:after="120"/>
        <w:ind w:firstLine="709"/>
        <w:jc w:val="both"/>
        <w:rPr>
          <w:rFonts w:ascii="Tahoma" w:hAnsi="Tahoma" w:cs="Tahoma"/>
          <w:b/>
          <w:sz w:val="20"/>
        </w:rPr>
      </w:pPr>
      <w:r w:rsidRPr="00B22148">
        <w:rPr>
          <w:rFonts w:ascii="Tahoma" w:hAnsi="Tahoma" w:cs="Tahoma"/>
          <w:b/>
          <w:sz w:val="20"/>
        </w:rPr>
        <w:t>4.1. Ограничение режима потребления</w:t>
      </w:r>
    </w:p>
    <w:p w14:paraId="6C560595" w14:textId="3E95753F" w:rsidR="00934E0D" w:rsidRDefault="00934E0D" w:rsidP="00635B20">
      <w:pPr>
        <w:pStyle w:val="SLH2PlainSimplawyer"/>
        <w:numPr>
          <w:ilvl w:val="0"/>
          <w:numId w:val="0"/>
        </w:numPr>
        <w:ind w:left="885"/>
        <w:jc w:val="both"/>
        <w:rPr>
          <w:rFonts w:cs="Tahoma"/>
          <w:lang w:val="ru-RU"/>
        </w:rPr>
      </w:pPr>
      <w:r w:rsidRPr="00B22148">
        <w:rPr>
          <w:rFonts w:cs="Tahoma"/>
          <w:lang w:val="ru-RU"/>
        </w:rPr>
        <w:t xml:space="preserve">4.1.1. Теплоснабжающая организация ограничивает (прекращает) подачу </w:t>
      </w:r>
      <w:r w:rsidR="003301CB">
        <w:rPr>
          <w:rFonts w:cs="Tahoma"/>
          <w:lang w:val="ru-RU"/>
        </w:rPr>
        <w:t>энергетических ресурсов</w:t>
      </w:r>
      <w:r w:rsidRPr="00B22148">
        <w:rPr>
          <w:rFonts w:cs="Tahoma"/>
          <w:lang w:val="ru-RU"/>
        </w:rPr>
        <w:t xml:space="preserve"> по основаниям и в порядке, предусмотренным законодательством РФ.</w:t>
      </w:r>
    </w:p>
    <w:p w14:paraId="52E25EB4" w14:textId="01EA40C4" w:rsidR="00A44F4D" w:rsidRDefault="00A07D9F" w:rsidP="00635B20">
      <w:pPr>
        <w:pStyle w:val="SLH2PlainSimplawyer"/>
        <w:numPr>
          <w:ilvl w:val="0"/>
          <w:numId w:val="0"/>
        </w:numPr>
        <w:ind w:left="885"/>
        <w:jc w:val="both"/>
        <w:rPr>
          <w:rFonts w:cs="Tahoma"/>
          <w:lang w:val="ru-RU"/>
        </w:rPr>
      </w:pPr>
      <w:r>
        <w:rPr>
          <w:rFonts w:cs="Tahoma"/>
          <w:lang w:val="ru-RU"/>
        </w:rPr>
        <w:lastRenderedPageBreak/>
        <w:t xml:space="preserve">Стороны договорились, что </w:t>
      </w:r>
      <w:r w:rsidR="00021828" w:rsidRPr="00021828">
        <w:rPr>
          <w:rFonts w:cs="Tahoma"/>
          <w:lang w:val="ru-RU"/>
        </w:rPr>
        <w:t xml:space="preserve">снижение объема </w:t>
      </w:r>
      <w:r w:rsidR="00950F63">
        <w:rPr>
          <w:rFonts w:cs="Tahoma"/>
          <w:lang w:val="ru-RU"/>
        </w:rPr>
        <w:t xml:space="preserve">(Р) </w:t>
      </w:r>
      <w:r w:rsidR="00021828" w:rsidRPr="00021828">
        <w:rPr>
          <w:rFonts w:cs="Tahoma"/>
          <w:lang w:val="ru-RU"/>
        </w:rPr>
        <w:t xml:space="preserve">или температуры теплоносителя, подаваемого потребителю, по сравнению с объемом </w:t>
      </w:r>
      <w:r w:rsidR="005E5D44">
        <w:rPr>
          <w:rFonts w:cs="Tahoma"/>
          <w:lang w:val="ru-RU"/>
        </w:rPr>
        <w:t xml:space="preserve">(Р) </w:t>
      </w:r>
      <w:r w:rsidR="00021828" w:rsidRPr="00021828">
        <w:rPr>
          <w:rFonts w:cs="Tahoma"/>
          <w:lang w:val="ru-RU"/>
        </w:rPr>
        <w:t>или температурой, определенными в договоре теплоснабжения без предварительного уведомления Потребителя допускается в период, установленный графиком о начале (окончании) отопительного периода, но не более срока, установленного графиком. Указанное отклонение не является нарушением и к нему не подлежит применению условие п. 5.1.1.2 Договора</w:t>
      </w:r>
      <w:r w:rsidR="00D2407B">
        <w:rPr>
          <w:rStyle w:val="af7"/>
          <w:rFonts w:cs="Tahoma"/>
          <w:lang w:val="ru-RU"/>
        </w:rPr>
        <w:footnoteReference w:id="9"/>
      </w:r>
      <w:r>
        <w:rPr>
          <w:rFonts w:cs="Tahoma"/>
          <w:lang w:val="ru-RU"/>
        </w:rPr>
        <w:t>.</w:t>
      </w:r>
    </w:p>
    <w:p w14:paraId="1CB3100B" w14:textId="77777777" w:rsidR="00DA55E3" w:rsidRDefault="00DA55E3" w:rsidP="00DA55E3">
      <w:pPr>
        <w:pStyle w:val="SLH2PlainSimplawyer"/>
        <w:numPr>
          <w:ilvl w:val="0"/>
          <w:numId w:val="0"/>
        </w:numPr>
        <w:ind w:left="885"/>
        <w:jc w:val="both"/>
        <w:rPr>
          <w:rFonts w:cs="Tahoma"/>
          <w:lang w:val="ru-RU"/>
        </w:rPr>
      </w:pPr>
      <w:r>
        <w:rPr>
          <w:rFonts w:cs="Tahoma"/>
          <w:lang w:val="ru-RU"/>
        </w:rPr>
        <w:t>Предупреждение и у</w:t>
      </w:r>
      <w:r w:rsidRPr="00B22148">
        <w:rPr>
          <w:rFonts w:cs="Tahoma"/>
          <w:lang w:val="ru-RU"/>
        </w:rPr>
        <w:t xml:space="preserve">ведомление об ограничении </w:t>
      </w:r>
      <w:r>
        <w:rPr>
          <w:rFonts w:cs="Tahoma"/>
          <w:lang w:val="ru-RU"/>
        </w:rPr>
        <w:t xml:space="preserve">(прекращении) </w:t>
      </w:r>
      <w:r w:rsidRPr="00B22148">
        <w:rPr>
          <w:rFonts w:cs="Tahoma"/>
          <w:lang w:val="ru-RU"/>
        </w:rPr>
        <w:t xml:space="preserve">режима потребления </w:t>
      </w:r>
      <w:r>
        <w:rPr>
          <w:rFonts w:cs="Tahoma"/>
          <w:lang w:val="ru-RU"/>
        </w:rPr>
        <w:t>энергетических ресурсов</w:t>
      </w:r>
      <w:r w:rsidRPr="00B22148">
        <w:rPr>
          <w:rFonts w:cs="Tahoma"/>
          <w:lang w:val="ru-RU"/>
        </w:rPr>
        <w:t xml:space="preserve"> Потребителю в случаях, установленных действующим законодательством РФ, направля</w:t>
      </w:r>
      <w:r>
        <w:rPr>
          <w:rFonts w:cs="Tahoma"/>
          <w:lang w:val="ru-RU"/>
        </w:rPr>
        <w:t>е</w:t>
      </w:r>
      <w:r w:rsidRPr="00B22148">
        <w:rPr>
          <w:rFonts w:cs="Tahoma"/>
          <w:lang w:val="ru-RU"/>
        </w:rPr>
        <w:t xml:space="preserve">тся </w:t>
      </w:r>
      <w:r>
        <w:rPr>
          <w:rFonts w:cs="Tahoma"/>
          <w:lang w:val="ru-RU"/>
        </w:rPr>
        <w:t>Т</w:t>
      </w:r>
      <w:r w:rsidRPr="00B22148">
        <w:rPr>
          <w:rFonts w:cs="Tahoma"/>
          <w:lang w:val="ru-RU"/>
        </w:rPr>
        <w:t>еплоснабжающей организацией любыми доступными способами (почтовым отправлением, электронной почтой, телеграммой, телетайпограммой, факсограммой, телефонограммой, в электронном виде по телекоммуникационным каналам связи</w:t>
      </w:r>
      <w:r w:rsidRPr="00886642">
        <w:rPr>
          <w:rFonts w:cs="Tahoma"/>
          <w:lang w:val="ru-RU"/>
        </w:rPr>
        <w:t xml:space="preserve">, посредством направления короткого текстового сообщения (смс-сообщение) на номер мобильного телефона </w:t>
      </w:r>
      <w:r w:rsidRPr="00B22148">
        <w:rPr>
          <w:rFonts w:cs="Tahoma"/>
          <w:lang w:val="ru-RU"/>
        </w:rPr>
        <w:t>либо вруча</w:t>
      </w:r>
      <w:r>
        <w:rPr>
          <w:rFonts w:cs="Tahoma"/>
          <w:lang w:val="ru-RU"/>
        </w:rPr>
        <w:t>ю</w:t>
      </w:r>
      <w:r w:rsidRPr="00B22148">
        <w:rPr>
          <w:rFonts w:cs="Tahoma"/>
          <w:lang w:val="ru-RU"/>
        </w:rPr>
        <w:t xml:space="preserve">тся непосредственно Потребителю под расписку), позволяющими подтвердить получение такого </w:t>
      </w:r>
      <w:r>
        <w:rPr>
          <w:rFonts w:cs="Tahoma"/>
          <w:lang w:val="ru-RU"/>
        </w:rPr>
        <w:t xml:space="preserve">предупреждения и </w:t>
      </w:r>
      <w:r w:rsidRPr="00B22148">
        <w:rPr>
          <w:rFonts w:cs="Tahoma"/>
          <w:lang w:val="ru-RU"/>
        </w:rPr>
        <w:t>уведомления Потребителем.</w:t>
      </w:r>
    </w:p>
    <w:p w14:paraId="1C7B3E28" w14:textId="77777777" w:rsidR="00DA55E3" w:rsidRPr="00B22148" w:rsidRDefault="00DA55E3" w:rsidP="00DA55E3">
      <w:pPr>
        <w:pStyle w:val="SLH2PlainSimplawyer"/>
        <w:numPr>
          <w:ilvl w:val="0"/>
          <w:numId w:val="0"/>
        </w:numPr>
        <w:ind w:left="885"/>
        <w:jc w:val="both"/>
        <w:rPr>
          <w:rFonts w:cs="Tahoma"/>
          <w:lang w:val="ru-RU"/>
        </w:rPr>
      </w:pPr>
      <w:r w:rsidRPr="00886642">
        <w:rPr>
          <w:rFonts w:cs="Tahoma"/>
          <w:lang w:val="ru-RU"/>
        </w:rPr>
        <w:t xml:space="preserve">Отправка предупреждения и уведомления об ограничении (прекращении) </w:t>
      </w:r>
      <w:r>
        <w:rPr>
          <w:rFonts w:cs="Tahoma"/>
          <w:lang w:val="ru-RU"/>
        </w:rPr>
        <w:t>по</w:t>
      </w:r>
      <w:r w:rsidRPr="00886642">
        <w:rPr>
          <w:rFonts w:cs="Tahoma"/>
          <w:lang w:val="ru-RU"/>
        </w:rPr>
        <w:t>средством почтового отправления, электронной почты, телеграммой, телетайпограммой, факсограммой, телефонограммой, смс-сообщение осуществляется на указанные в настоящем договоре, а также в иных документах, являющихся неотъемлемой частью Договора, адреса и контактные данные.</w:t>
      </w:r>
    </w:p>
    <w:p w14:paraId="7E865100" w14:textId="26E6E9CE"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t>4.1.2. Ограничение режима потребления в случае, если потребитель относится к социально значимым категориям потребителей, применяется в следующем порядке:</w:t>
      </w:r>
    </w:p>
    <w:p w14:paraId="01DE6A49" w14:textId="2BD6B649"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t xml:space="preserve">Теплоснабжающая организация направляет Потребителю уведомление о возможном ограничении режима потребления в случае непогашения (неоплаты) образовавшейся у него задолженности по оплате </w:t>
      </w:r>
      <w:r w:rsidR="006D5068">
        <w:rPr>
          <w:rFonts w:cs="Tahoma"/>
          <w:lang w:val="ru-RU"/>
        </w:rPr>
        <w:t>энергетических ресурсов</w:t>
      </w:r>
      <w:r w:rsidRPr="00B22148">
        <w:rPr>
          <w:rFonts w:cs="Tahoma"/>
          <w:lang w:val="ru-RU"/>
        </w:rPr>
        <w:t xml:space="preserve"> в определенный в уведомлении срок. В указанный срок Потребитель обязан погасить (оплатить) имеющуюся задолженность или принять меры к безаварийному прекращению технологического процесса при условии обеспечения им безопасности людей и сохранности оборудования в связи с введением ограничения режима потребления до момента погашения образовавшейся задолженности;</w:t>
      </w:r>
    </w:p>
    <w:p w14:paraId="4CA01A9B" w14:textId="77777777"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t>Теплоснабжающая организация обязана информировать о предполагаемых действиях одновременно с Потребителем орган местного самоуправления, орган прокуратуры, федеральный орган исполнительной власти по делам гражданской обороны и чрезвычайным ситуациям или их территориальные органы;</w:t>
      </w:r>
    </w:p>
    <w:p w14:paraId="35298CF8" w14:textId="77777777"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t>в случае непогашения (неоплаты) имеющейся задолженности Потребителем до истечения установленного в уведомлении срока может быть введено частичное ограничение режима потребления. В случае если Потребитель в указанный в уведомлении срок не предпринял меры к безаварийному прекращению технологического процесса, а также не обеспечил безопасность жизни и здоровья людей и сохранность оборудования, о чем он в обязательном порядке должен информировать Теплоснабжающую организацию, указанная организация не вправе производить действия по полному ограничению режима потребления, а обязана повторно уведомить Потребителя и орган местного самоуправления о дате введения такого ограничения режима потребления. Теплоснабжающая организация в указанный в повторном уведомлении срок обязана произвести действия по введению частичного ограничения режима потребления в присутствии представителей Потребителя (с обязательным уведомлением Потребителя). При этом ответственность перед третьими лицами за убытки, возникшие в связи с введением ограничения режима потребления (кроме случаев, когда введение ограничения режима потребления признано в установленном порядке необоснованным), несет Потребитель;</w:t>
      </w:r>
    </w:p>
    <w:p w14:paraId="1611DCB7" w14:textId="77777777"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t>если по истечении 10 дней со дня введения ограничения режима потребления Потребителем не будет погашена (оплачена) задолженность либо не будут выполнены иные законные требования, указанные в уведомлении о частичном ограничении режима потребления, может быть введено полное ограничение режима потребления при условии обязательного предварительного уведомления Потребителя и органа местного самоуправления о дне и часе введения полного ограничения режима потребления не позднее 1 дня до дня введения такого ограничения режима потребления;</w:t>
      </w:r>
    </w:p>
    <w:p w14:paraId="464D0B0F" w14:textId="7E66F12E"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lastRenderedPageBreak/>
        <w:t xml:space="preserve">возобновление подачи </w:t>
      </w:r>
      <w:r w:rsidR="006D5068">
        <w:rPr>
          <w:rFonts w:cs="Tahoma"/>
          <w:lang w:val="ru-RU"/>
        </w:rPr>
        <w:t>энергетических ресурсов</w:t>
      </w:r>
      <w:r w:rsidRPr="00B22148">
        <w:rPr>
          <w:rFonts w:cs="Tahoma"/>
          <w:lang w:val="ru-RU"/>
        </w:rPr>
        <w:t xml:space="preserve"> осуществляется после полного погашения (оплаты) задолженности Потребителем.</w:t>
      </w:r>
    </w:p>
    <w:p w14:paraId="3E2E29BE" w14:textId="30A212E2" w:rsidR="009E08AF" w:rsidRPr="00B22148" w:rsidRDefault="009E08AF" w:rsidP="00635B20">
      <w:pPr>
        <w:pStyle w:val="SLH2PlainSimplawyer"/>
        <w:numPr>
          <w:ilvl w:val="0"/>
          <w:numId w:val="0"/>
        </w:numPr>
        <w:ind w:left="885"/>
        <w:jc w:val="both"/>
        <w:rPr>
          <w:rFonts w:cs="Tahoma"/>
          <w:lang w:val="ru-RU"/>
        </w:rPr>
      </w:pPr>
      <w:r w:rsidRPr="00B22148">
        <w:rPr>
          <w:rFonts w:cs="Tahoma"/>
          <w:lang w:val="ru-RU"/>
        </w:rPr>
        <w:t>4.1.3. В случае отсутствия технической возможности введения полного или частичного ограничения режима потребления и отказа Потребителя самостоятельно произвести ограничение режима потребления Теплоснабжающая организация вправе произвести необходимые переключения в теплопотребляющих установках этого Потребителя в присутствии его представителя.</w:t>
      </w:r>
    </w:p>
    <w:p w14:paraId="5311B37B" w14:textId="58DA7DDB" w:rsidR="00DA55E3" w:rsidRPr="00886642" w:rsidRDefault="00DA55E3" w:rsidP="00DA55E3">
      <w:pPr>
        <w:pStyle w:val="SLH2PlainSimplawyer"/>
        <w:numPr>
          <w:ilvl w:val="0"/>
          <w:numId w:val="0"/>
        </w:numPr>
        <w:ind w:left="885"/>
        <w:jc w:val="both"/>
        <w:rPr>
          <w:rFonts w:cs="Tahoma"/>
          <w:lang w:val="ru-RU"/>
        </w:rPr>
      </w:pPr>
      <w:r w:rsidRPr="00886642">
        <w:rPr>
          <w:rFonts w:cs="Tahoma"/>
          <w:lang w:val="ru-RU"/>
        </w:rPr>
        <w:t>Теплоснабжающая организация не менее чем за 3 дня до введения полного или частичного ограничения режима потребления оповещает Потребителя</w:t>
      </w:r>
      <w:r w:rsidRPr="00886642">
        <w:rPr>
          <w:lang w:val="ru-RU"/>
        </w:rPr>
        <w:t xml:space="preserve"> </w:t>
      </w:r>
      <w:r w:rsidRPr="00886642">
        <w:rPr>
          <w:rFonts w:cs="Tahoma"/>
          <w:lang w:val="ru-RU"/>
        </w:rPr>
        <w:t>одним из способов, предусмотренных п. 4.1.1. настоящих Условий, о предстоящем ограничении с указанием времени и требованием обеспечить доступ к теплопотребляющим установкам в присутствии представителя Потребителя.</w:t>
      </w:r>
    </w:p>
    <w:p w14:paraId="691F6733" w14:textId="77777777" w:rsidR="00DA55E3" w:rsidRPr="00886642" w:rsidRDefault="00DA55E3" w:rsidP="00DA55E3">
      <w:pPr>
        <w:pStyle w:val="SLH2PlainSimplawyer"/>
        <w:numPr>
          <w:ilvl w:val="0"/>
          <w:numId w:val="0"/>
        </w:numPr>
        <w:ind w:left="885"/>
        <w:jc w:val="both"/>
        <w:rPr>
          <w:rFonts w:cs="Tahoma"/>
          <w:lang w:val="ru-RU"/>
        </w:rPr>
      </w:pPr>
      <w:r w:rsidRPr="00886642">
        <w:rPr>
          <w:rFonts w:cs="Tahoma"/>
          <w:lang w:val="ru-RU"/>
        </w:rPr>
        <w:t xml:space="preserve">Потребитель обязуется обеспечить доступ к теплопотребляющим установкам и присутствие своего представителя. </w:t>
      </w:r>
    </w:p>
    <w:p w14:paraId="7245315A" w14:textId="5B562D74" w:rsidR="009E08AF" w:rsidRPr="00B22148" w:rsidRDefault="00934E0D" w:rsidP="00635B20">
      <w:pPr>
        <w:pStyle w:val="SLH2PlainSimplawyer"/>
        <w:numPr>
          <w:ilvl w:val="0"/>
          <w:numId w:val="0"/>
        </w:numPr>
        <w:ind w:left="885"/>
        <w:jc w:val="both"/>
        <w:rPr>
          <w:rFonts w:cs="Tahoma"/>
          <w:lang w:val="ru-RU"/>
        </w:rPr>
      </w:pPr>
      <w:r w:rsidRPr="00B22148">
        <w:rPr>
          <w:rFonts w:cs="Tahoma"/>
          <w:lang w:val="ru-RU"/>
        </w:rPr>
        <w:t>4.1.</w:t>
      </w:r>
      <w:r w:rsidR="009E08AF" w:rsidRPr="00B22148">
        <w:rPr>
          <w:rFonts w:cs="Tahoma"/>
          <w:lang w:val="ru-RU"/>
        </w:rPr>
        <w:t>4</w:t>
      </w:r>
      <w:r w:rsidRPr="00B22148">
        <w:rPr>
          <w:rFonts w:cs="Tahoma"/>
          <w:lang w:val="ru-RU"/>
        </w:rPr>
        <w:t xml:space="preserve">. </w:t>
      </w:r>
      <w:r w:rsidR="009E08AF" w:rsidRPr="00B22148">
        <w:rPr>
          <w:rFonts w:cs="Tahoma"/>
          <w:lang w:val="ru-RU"/>
        </w:rPr>
        <w:t xml:space="preserve">Потребитель обязан в случаях, предусмотренных действующим законодательством РФ, оплачивать затраты, понесенные Теплоснабжающей организацией при прекращении, ограничении и </w:t>
      </w:r>
      <w:r w:rsidR="00797847">
        <w:rPr>
          <w:rFonts w:cs="Tahoma"/>
          <w:lang w:val="ru-RU"/>
        </w:rPr>
        <w:t>(</w:t>
      </w:r>
      <w:r w:rsidR="009E08AF" w:rsidRPr="00B22148">
        <w:rPr>
          <w:rFonts w:cs="Tahoma"/>
          <w:lang w:val="ru-RU"/>
        </w:rPr>
        <w:t>или</w:t>
      </w:r>
      <w:r w:rsidR="00797847">
        <w:rPr>
          <w:rFonts w:cs="Tahoma"/>
          <w:lang w:val="ru-RU"/>
        </w:rPr>
        <w:t>)</w:t>
      </w:r>
      <w:r w:rsidR="009E08AF" w:rsidRPr="00B22148">
        <w:rPr>
          <w:rFonts w:cs="Tahoma"/>
          <w:lang w:val="ru-RU"/>
        </w:rPr>
        <w:t xml:space="preserve"> возобновлении подачи </w:t>
      </w:r>
      <w:r w:rsidR="00BD7E62">
        <w:rPr>
          <w:rFonts w:cs="Tahoma"/>
          <w:lang w:val="ru-RU"/>
        </w:rPr>
        <w:t>энергетических ресурсов</w:t>
      </w:r>
      <w:r w:rsidR="009E08AF" w:rsidRPr="00B22148">
        <w:rPr>
          <w:rFonts w:cs="Tahoma"/>
          <w:lang w:val="ru-RU"/>
        </w:rPr>
        <w:t>.</w:t>
      </w:r>
    </w:p>
    <w:p w14:paraId="0B23ABBA" w14:textId="77B0343A"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t xml:space="preserve">Затраты, понесенные Теплоснабжающей организацией в связи с прекращением, ограничением и </w:t>
      </w:r>
      <w:r w:rsidR="00797847">
        <w:rPr>
          <w:rFonts w:cs="Tahoma"/>
          <w:lang w:val="ru-RU"/>
        </w:rPr>
        <w:t>(</w:t>
      </w:r>
      <w:r w:rsidRPr="00B22148">
        <w:rPr>
          <w:rFonts w:cs="Tahoma"/>
          <w:lang w:val="ru-RU"/>
        </w:rPr>
        <w:t>или</w:t>
      </w:r>
      <w:r w:rsidR="00797847">
        <w:rPr>
          <w:rFonts w:cs="Tahoma"/>
          <w:lang w:val="ru-RU"/>
        </w:rPr>
        <w:t>)</w:t>
      </w:r>
      <w:r w:rsidRPr="00B22148">
        <w:rPr>
          <w:rFonts w:cs="Tahoma"/>
          <w:lang w:val="ru-RU"/>
        </w:rPr>
        <w:t xml:space="preserve"> возобновлением подачи </w:t>
      </w:r>
      <w:r w:rsidR="00BD7E62">
        <w:rPr>
          <w:rFonts w:cs="Tahoma"/>
          <w:lang w:val="ru-RU"/>
        </w:rPr>
        <w:t>энергетических ресурсов</w:t>
      </w:r>
      <w:r w:rsidRPr="00B22148">
        <w:rPr>
          <w:rFonts w:cs="Tahoma"/>
          <w:lang w:val="ru-RU"/>
        </w:rPr>
        <w:t xml:space="preserve">, предусмотренные Договором, оплачиваются Потребителем по отдельным счетам в соответствии с расчетом Теплоснабжающей организации и калькуляцией в 5-дневный срок с момента выставления счета. </w:t>
      </w:r>
    </w:p>
    <w:p w14:paraId="7EAE4330" w14:textId="1D356EBF" w:rsidR="00934E0D" w:rsidRPr="00B22148" w:rsidRDefault="00934E0D" w:rsidP="00934E0D">
      <w:pPr>
        <w:spacing w:before="120" w:after="120"/>
        <w:ind w:firstLine="709"/>
        <w:jc w:val="both"/>
        <w:rPr>
          <w:rFonts w:ascii="Tahoma" w:hAnsi="Tahoma" w:cs="Tahoma"/>
          <w:b/>
          <w:sz w:val="20"/>
        </w:rPr>
      </w:pPr>
      <w:r w:rsidRPr="00B22148">
        <w:rPr>
          <w:rFonts w:ascii="Tahoma" w:hAnsi="Tahoma" w:cs="Tahoma"/>
          <w:b/>
          <w:sz w:val="20"/>
        </w:rPr>
        <w:t>4.2. Аварии</w:t>
      </w:r>
    </w:p>
    <w:p w14:paraId="609A2528" w14:textId="2625B8DE"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t>При возникновении аварии (в т.ч. разрыв, повреждение) на сетях и (или) установках Потребителя (</w:t>
      </w:r>
      <w:r w:rsidR="00BD7E62">
        <w:rPr>
          <w:rFonts w:cs="Tahoma"/>
          <w:lang w:val="ru-RU"/>
        </w:rPr>
        <w:t xml:space="preserve">его </w:t>
      </w:r>
      <w:r w:rsidRPr="00B22148">
        <w:rPr>
          <w:rFonts w:cs="Tahoma"/>
          <w:lang w:val="ru-RU"/>
        </w:rPr>
        <w:t>субабонентов</w:t>
      </w:r>
      <w:r w:rsidR="00BD7E62">
        <w:rPr>
          <w:rFonts w:cs="Tahoma"/>
          <w:lang w:val="ru-RU"/>
        </w:rPr>
        <w:t>)</w:t>
      </w:r>
      <w:r w:rsidRPr="00B22148">
        <w:rPr>
          <w:rFonts w:cs="Tahoma"/>
          <w:lang w:val="ru-RU"/>
        </w:rPr>
        <w:t xml:space="preserve"> Потребитель:</w:t>
      </w:r>
    </w:p>
    <w:p w14:paraId="149053DD" w14:textId="0AC412A7"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t>- немедленно (в течение 24 часов</w:t>
      </w:r>
      <w:r w:rsidR="00AF21F4">
        <w:rPr>
          <w:rFonts w:cs="Tahoma"/>
          <w:lang w:val="ru-RU"/>
        </w:rPr>
        <w:t xml:space="preserve"> с момента обнаружения</w:t>
      </w:r>
      <w:r w:rsidRPr="00B22148">
        <w:rPr>
          <w:rFonts w:cs="Tahoma"/>
          <w:lang w:val="ru-RU"/>
        </w:rPr>
        <w:t>) уведом</w:t>
      </w:r>
      <w:r w:rsidR="00AF21F4">
        <w:rPr>
          <w:rFonts w:cs="Tahoma"/>
          <w:lang w:val="ru-RU"/>
        </w:rPr>
        <w:t>ляет</w:t>
      </w:r>
      <w:r w:rsidRPr="00B22148">
        <w:rPr>
          <w:rFonts w:cs="Tahoma"/>
          <w:lang w:val="ru-RU"/>
        </w:rPr>
        <w:t xml:space="preserve"> Теплоснабжающую организацию об аварии по реквизитам, указанным </w:t>
      </w:r>
      <w:r w:rsidR="002B2513" w:rsidRPr="00B22148">
        <w:rPr>
          <w:rFonts w:cs="Tahoma"/>
          <w:lang w:val="ru-RU"/>
        </w:rPr>
        <w:t>в</w:t>
      </w:r>
      <w:r w:rsidRPr="00B22148">
        <w:rPr>
          <w:rFonts w:cs="Tahoma"/>
          <w:lang w:val="ru-RU"/>
        </w:rPr>
        <w:t xml:space="preserve"> Договор</w:t>
      </w:r>
      <w:r w:rsidR="002B2513" w:rsidRPr="00B22148">
        <w:rPr>
          <w:rFonts w:cs="Tahoma"/>
          <w:lang w:val="ru-RU"/>
        </w:rPr>
        <w:t>е</w:t>
      </w:r>
      <w:r w:rsidRPr="00B22148">
        <w:rPr>
          <w:rFonts w:cs="Tahoma"/>
          <w:lang w:val="ru-RU"/>
        </w:rPr>
        <w:t>;</w:t>
      </w:r>
    </w:p>
    <w:p w14:paraId="7FEE0113" w14:textId="33689F15"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t>- самостоятельно отключ</w:t>
      </w:r>
      <w:r w:rsidR="00AF21F4">
        <w:rPr>
          <w:rFonts w:cs="Tahoma"/>
          <w:lang w:val="ru-RU"/>
        </w:rPr>
        <w:t>ает</w:t>
      </w:r>
      <w:r w:rsidRPr="00B22148">
        <w:rPr>
          <w:rFonts w:cs="Tahoma"/>
          <w:lang w:val="ru-RU"/>
        </w:rPr>
        <w:t xml:space="preserve"> поврежденный участок на своих сетях, или, при отсутствии возможности, пода</w:t>
      </w:r>
      <w:r w:rsidR="00AF21F4">
        <w:rPr>
          <w:rFonts w:cs="Tahoma"/>
          <w:lang w:val="ru-RU"/>
        </w:rPr>
        <w:t>ё</w:t>
      </w:r>
      <w:r w:rsidRPr="00B22148">
        <w:rPr>
          <w:rFonts w:cs="Tahoma"/>
          <w:lang w:val="ru-RU"/>
        </w:rPr>
        <w:t>т заявку на отключение в Теплоснабжающую организацию;</w:t>
      </w:r>
    </w:p>
    <w:p w14:paraId="68AC3428" w14:textId="4FABB2BB"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t>- прин</w:t>
      </w:r>
      <w:r w:rsidR="00AF21F4">
        <w:rPr>
          <w:rFonts w:cs="Tahoma"/>
          <w:lang w:val="ru-RU"/>
        </w:rPr>
        <w:t>имает</w:t>
      </w:r>
      <w:r w:rsidRPr="00B22148">
        <w:rPr>
          <w:rFonts w:cs="Tahoma"/>
          <w:lang w:val="ru-RU"/>
        </w:rPr>
        <w:t xml:space="preserve"> меры по предотвращению замораживания тепловых сетей и теплопотребляющих установок Потребителя;</w:t>
      </w:r>
    </w:p>
    <w:p w14:paraId="3159BEEB" w14:textId="08F4A26D"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t>- устран</w:t>
      </w:r>
      <w:r w:rsidR="00AF21F4">
        <w:rPr>
          <w:rFonts w:cs="Tahoma"/>
          <w:lang w:val="ru-RU"/>
        </w:rPr>
        <w:t>яет</w:t>
      </w:r>
      <w:r w:rsidRPr="00B22148">
        <w:rPr>
          <w:rFonts w:cs="Tahoma"/>
          <w:lang w:val="ru-RU"/>
        </w:rPr>
        <w:t xml:space="preserve"> аварию в разумный срок с момента выявления неисправностей.</w:t>
      </w:r>
    </w:p>
    <w:p w14:paraId="5AFE15C9" w14:textId="77777777"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t>В случае возникновения аварии составляется акт, подписываемый Теплоснабжающей организацией и Потребителем, в котором указываются сведения о неисправности (аварии, порыве, утечке и т.п.), дата и время обнаружения и отключения поврежденного участка, а также, по возможности, дата и время устранения неисправности, дата и время повышенного расхода теплоносителя, принимаемые меры, размеры повреждения и т.п. При необходимости Теплоснабжающая организация вызывает для составления и подписания акта собственника тепловых сетей.</w:t>
      </w:r>
    </w:p>
    <w:p w14:paraId="6096A6BF" w14:textId="77777777"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t>Об устранении неисправности также составляется акт, подписываемый Теплоснабжающей организацией и Потребителем.</w:t>
      </w:r>
    </w:p>
    <w:p w14:paraId="0E87C85A" w14:textId="77777777"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t>Акты составляются Теплоснабжающей организацией, при этом Потребитель вправе указывать свои замечания к акту. В случае немотивированного отказа Потребителя от подписания акта, об этом делается запись в акте, при этом такой акт считается надлежащим доказательством указанных в нем обстоятельств.</w:t>
      </w:r>
    </w:p>
    <w:p w14:paraId="25E668A2" w14:textId="4321AE51" w:rsidR="00934E0D" w:rsidRPr="00B22148" w:rsidRDefault="00934E0D" w:rsidP="00934E0D">
      <w:pPr>
        <w:spacing w:before="120" w:after="120"/>
        <w:ind w:firstLine="709"/>
        <w:jc w:val="both"/>
        <w:rPr>
          <w:rFonts w:ascii="Tahoma" w:hAnsi="Tahoma" w:cs="Tahoma"/>
          <w:b/>
          <w:sz w:val="20"/>
        </w:rPr>
      </w:pPr>
      <w:r w:rsidRPr="00B22148">
        <w:rPr>
          <w:rFonts w:ascii="Tahoma" w:hAnsi="Tahoma" w:cs="Tahoma"/>
          <w:b/>
          <w:sz w:val="20"/>
        </w:rPr>
        <w:t>4.3. Ремонтные работы</w:t>
      </w:r>
    </w:p>
    <w:p w14:paraId="252B972E" w14:textId="21DBAF2E"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t xml:space="preserve">При проведении плановых ремонтных работ не менее чем за _____ суток </w:t>
      </w:r>
      <w:r w:rsidR="00AF21F4">
        <w:rPr>
          <w:rFonts w:cs="Tahoma"/>
          <w:lang w:val="ru-RU"/>
        </w:rPr>
        <w:t xml:space="preserve">Потребитель </w:t>
      </w:r>
      <w:r w:rsidRPr="00B22148">
        <w:rPr>
          <w:rFonts w:cs="Tahoma"/>
          <w:lang w:val="ru-RU"/>
        </w:rPr>
        <w:t>пода</w:t>
      </w:r>
      <w:r w:rsidR="00AF21F4">
        <w:rPr>
          <w:rFonts w:cs="Tahoma"/>
          <w:lang w:val="ru-RU"/>
        </w:rPr>
        <w:t>ё</w:t>
      </w:r>
      <w:r w:rsidRPr="00B22148">
        <w:rPr>
          <w:rFonts w:cs="Tahoma"/>
          <w:lang w:val="ru-RU"/>
        </w:rPr>
        <w:t>т заявку на отключение с вызовом представителя Теплоснабжающей организации для составления соответствующего акта.</w:t>
      </w:r>
    </w:p>
    <w:p w14:paraId="145393B5" w14:textId="737B186A"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lastRenderedPageBreak/>
        <w:t xml:space="preserve">В случае проведения не согласованных Теплоснабжающей организацией ремонтных работ, Потребитель несет ответственность за ограничение/прекращение </w:t>
      </w:r>
      <w:r w:rsidR="00BD7E62">
        <w:rPr>
          <w:rFonts w:cs="Tahoma"/>
          <w:lang w:val="ru-RU"/>
        </w:rPr>
        <w:t xml:space="preserve">энергетических ресурсов </w:t>
      </w:r>
      <w:r w:rsidRPr="00B22148">
        <w:rPr>
          <w:rFonts w:cs="Tahoma"/>
          <w:lang w:val="ru-RU"/>
        </w:rPr>
        <w:t>субабонентов</w:t>
      </w:r>
      <w:r w:rsidR="00BD7E62">
        <w:rPr>
          <w:rFonts w:cs="Tahoma"/>
          <w:lang w:val="ru-RU"/>
        </w:rPr>
        <w:t xml:space="preserve"> (иных подключенных к его сетям потребителей)</w:t>
      </w:r>
      <w:r w:rsidRPr="00B22148">
        <w:rPr>
          <w:rFonts w:cs="Tahoma"/>
          <w:lang w:val="ru-RU"/>
        </w:rPr>
        <w:t>.</w:t>
      </w:r>
    </w:p>
    <w:p w14:paraId="655651FB" w14:textId="33327285"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t xml:space="preserve">Включение отремонтированных </w:t>
      </w:r>
      <w:r w:rsidR="00BD7E62">
        <w:rPr>
          <w:rFonts w:cs="Tahoma"/>
          <w:lang w:val="ru-RU"/>
        </w:rPr>
        <w:t>установок и сетей Потребителя</w:t>
      </w:r>
      <w:r w:rsidRPr="00B22148">
        <w:rPr>
          <w:rFonts w:cs="Tahoma"/>
          <w:lang w:val="ru-RU"/>
        </w:rPr>
        <w:t xml:space="preserve"> </w:t>
      </w:r>
      <w:r w:rsidR="00BD7E62">
        <w:rPr>
          <w:rFonts w:cs="Tahoma"/>
          <w:lang w:val="ru-RU"/>
        </w:rPr>
        <w:t>(</w:t>
      </w:r>
      <w:r w:rsidRPr="00B22148">
        <w:rPr>
          <w:rFonts w:cs="Tahoma"/>
          <w:lang w:val="ru-RU"/>
        </w:rPr>
        <w:t>их отдельных частей</w:t>
      </w:r>
      <w:r w:rsidR="00BD7E62">
        <w:rPr>
          <w:rFonts w:cs="Tahoma"/>
          <w:lang w:val="ru-RU"/>
        </w:rPr>
        <w:t>)</w:t>
      </w:r>
      <w:r w:rsidRPr="00B22148">
        <w:rPr>
          <w:rFonts w:cs="Tahoma"/>
          <w:lang w:val="ru-RU"/>
        </w:rPr>
        <w:t xml:space="preserve"> после планового или аварийного ремонта, а также новых объектов производится исключительно с разрешения Теплоснабжающей организации с составлением двухстороннего акта</w:t>
      </w:r>
      <w:r w:rsidR="00AF21F4">
        <w:rPr>
          <w:rFonts w:cs="Tahoma"/>
          <w:lang w:val="ru-RU"/>
        </w:rPr>
        <w:t>.</w:t>
      </w:r>
    </w:p>
    <w:p w14:paraId="2865DD7F" w14:textId="31603288" w:rsidR="0048279B" w:rsidRPr="00B22148" w:rsidRDefault="0048279B" w:rsidP="00635B20">
      <w:pPr>
        <w:pStyle w:val="SLH2PlainSimplawyer"/>
        <w:numPr>
          <w:ilvl w:val="0"/>
          <w:numId w:val="0"/>
        </w:numPr>
        <w:ind w:left="885"/>
        <w:jc w:val="both"/>
        <w:rPr>
          <w:rFonts w:cs="Tahoma"/>
          <w:lang w:val="ru-RU"/>
        </w:rPr>
      </w:pPr>
      <w:r w:rsidRPr="00B22148">
        <w:rPr>
          <w:rFonts w:cs="Tahoma"/>
          <w:lang w:val="ru-RU"/>
        </w:rPr>
        <w:t xml:space="preserve">Теплоснабжающая организация согласовывает Потребителю сроки и продолжительность отключений, ограничений подачи </w:t>
      </w:r>
      <w:r w:rsidR="00BD7E62">
        <w:rPr>
          <w:rFonts w:cs="Tahoma"/>
          <w:lang w:val="ru-RU"/>
        </w:rPr>
        <w:t>энергетических ресурсов</w:t>
      </w:r>
      <w:r w:rsidRPr="00B22148">
        <w:rPr>
          <w:rFonts w:cs="Tahoma"/>
          <w:lang w:val="ru-RU"/>
        </w:rPr>
        <w:t xml:space="preserve"> для проведения плановых и аварийных работ по ремонту теплопотребляющих установок и тепловых сетей Потребителя</w:t>
      </w:r>
      <w:r w:rsidR="002965F9">
        <w:rPr>
          <w:rFonts w:cs="Tahoma"/>
          <w:lang w:val="ru-RU"/>
        </w:rPr>
        <w:t>, других инженерных сооружений системы теплоснабжения (горячего водоснабжения) Потребителя</w:t>
      </w:r>
      <w:r w:rsidRPr="00B22148">
        <w:rPr>
          <w:rFonts w:cs="Tahoma"/>
          <w:lang w:val="ru-RU"/>
        </w:rPr>
        <w:t>.</w:t>
      </w:r>
    </w:p>
    <w:p w14:paraId="674E405C" w14:textId="77777777" w:rsidR="009E08AF" w:rsidRPr="00B22148" w:rsidRDefault="009E08AF" w:rsidP="009E08AF">
      <w:pPr>
        <w:spacing w:before="120" w:after="120"/>
        <w:ind w:firstLine="709"/>
        <w:jc w:val="both"/>
        <w:rPr>
          <w:rFonts w:ascii="Tahoma" w:hAnsi="Tahoma" w:cs="Tahoma"/>
          <w:b/>
          <w:sz w:val="20"/>
        </w:rPr>
      </w:pPr>
      <w:r w:rsidRPr="00B22148">
        <w:rPr>
          <w:rFonts w:ascii="Tahoma" w:hAnsi="Tahoma" w:cs="Tahoma"/>
          <w:b/>
          <w:sz w:val="20"/>
        </w:rPr>
        <w:t>5 РАЗДЕЛ: ПРАВИЛА ПОТРЕБЛЕНИЯ И ЭКСПЛУАТАЦИИ</w:t>
      </w:r>
    </w:p>
    <w:p w14:paraId="4007FBB0" w14:textId="527F598E" w:rsidR="009E08AF" w:rsidRPr="00B22148" w:rsidRDefault="009E08AF" w:rsidP="009E08AF">
      <w:pPr>
        <w:spacing w:before="120" w:after="120"/>
        <w:ind w:firstLine="709"/>
        <w:jc w:val="both"/>
        <w:rPr>
          <w:rFonts w:ascii="Tahoma" w:hAnsi="Tahoma" w:cs="Tahoma"/>
          <w:b/>
          <w:sz w:val="20"/>
        </w:rPr>
      </w:pPr>
      <w:r w:rsidRPr="00B22148">
        <w:rPr>
          <w:rFonts w:ascii="Tahoma" w:hAnsi="Tahoma" w:cs="Tahoma"/>
          <w:b/>
          <w:sz w:val="20"/>
        </w:rPr>
        <w:t xml:space="preserve">5.1. Правила потребления </w:t>
      </w:r>
      <w:r w:rsidR="00E96F8F">
        <w:rPr>
          <w:rFonts w:ascii="Tahoma" w:hAnsi="Tahoma" w:cs="Tahoma"/>
          <w:b/>
          <w:sz w:val="20"/>
        </w:rPr>
        <w:t>энергетических ресурсов</w:t>
      </w:r>
    </w:p>
    <w:p w14:paraId="1AA9AD71" w14:textId="7CB492D4" w:rsidR="009E08AF" w:rsidRPr="00B22148" w:rsidRDefault="009E08AF" w:rsidP="00635B20">
      <w:pPr>
        <w:pStyle w:val="SLH2PlainSimplawyer"/>
        <w:numPr>
          <w:ilvl w:val="0"/>
          <w:numId w:val="0"/>
        </w:numPr>
        <w:ind w:left="885"/>
        <w:jc w:val="both"/>
        <w:rPr>
          <w:rFonts w:cs="Tahoma"/>
          <w:lang w:val="ru-RU"/>
        </w:rPr>
      </w:pPr>
      <w:r w:rsidRPr="00B22148">
        <w:rPr>
          <w:rFonts w:cs="Tahoma"/>
          <w:lang w:val="ru-RU"/>
        </w:rPr>
        <w:t>5.1.1. Потребитель:</w:t>
      </w:r>
    </w:p>
    <w:p w14:paraId="7070B14B" w14:textId="7A9B87BB" w:rsidR="009E08AF" w:rsidRPr="00B22148" w:rsidRDefault="009E08AF" w:rsidP="00635B20">
      <w:pPr>
        <w:pStyle w:val="SLH2PlainSimplawyer"/>
        <w:numPr>
          <w:ilvl w:val="0"/>
          <w:numId w:val="0"/>
        </w:numPr>
        <w:ind w:left="885"/>
        <w:jc w:val="both"/>
        <w:rPr>
          <w:rFonts w:cs="Tahoma"/>
          <w:lang w:val="ru-RU"/>
        </w:rPr>
      </w:pPr>
      <w:r w:rsidRPr="00B22148">
        <w:rPr>
          <w:rFonts w:cs="Tahoma"/>
          <w:lang w:val="ru-RU"/>
        </w:rPr>
        <w:t xml:space="preserve">Соблюдает установленные настоящим Договором режимы потребления </w:t>
      </w:r>
      <w:r w:rsidR="007D4E72">
        <w:rPr>
          <w:rFonts w:cs="Tahoma"/>
          <w:lang w:val="ru-RU"/>
        </w:rPr>
        <w:t>энергетических ресурсов</w:t>
      </w:r>
      <w:r w:rsidRPr="00B22148">
        <w:rPr>
          <w:rFonts w:cs="Tahoma"/>
          <w:lang w:val="ru-RU"/>
        </w:rPr>
        <w:t>, а именно:</w:t>
      </w:r>
    </w:p>
    <w:p w14:paraId="2E4E72EC" w14:textId="30B28F91" w:rsidR="009E08AF" w:rsidRPr="00B22148" w:rsidRDefault="009E08AF" w:rsidP="00635B20">
      <w:pPr>
        <w:pStyle w:val="SLH2PlainSimplawyer"/>
        <w:numPr>
          <w:ilvl w:val="0"/>
          <w:numId w:val="0"/>
        </w:numPr>
        <w:ind w:left="885"/>
        <w:jc w:val="both"/>
        <w:rPr>
          <w:rFonts w:cs="Tahoma"/>
          <w:lang w:val="ru-RU"/>
        </w:rPr>
      </w:pPr>
      <w:r w:rsidRPr="00B22148">
        <w:rPr>
          <w:rFonts w:cs="Tahoma"/>
          <w:lang w:val="ru-RU"/>
        </w:rPr>
        <w:t>А) Не превышает максимальный часовой расход теплоносителя;</w:t>
      </w:r>
    </w:p>
    <w:p w14:paraId="129B9823" w14:textId="252CDEAD" w:rsidR="009E08AF" w:rsidRPr="00B22148" w:rsidRDefault="009E08AF" w:rsidP="00635B20">
      <w:pPr>
        <w:pStyle w:val="SLH2PlainSimplawyer"/>
        <w:numPr>
          <w:ilvl w:val="0"/>
          <w:numId w:val="0"/>
        </w:numPr>
        <w:ind w:left="885"/>
        <w:jc w:val="both"/>
        <w:rPr>
          <w:rFonts w:cs="Tahoma"/>
          <w:lang w:val="ru-RU"/>
        </w:rPr>
      </w:pPr>
      <w:r w:rsidRPr="00B22148">
        <w:rPr>
          <w:rFonts w:cs="Tahoma"/>
          <w:lang w:val="ru-RU"/>
        </w:rPr>
        <w:t>Б) Не превышает максимальную нагрузку;</w:t>
      </w:r>
    </w:p>
    <w:p w14:paraId="10AE6A72" w14:textId="77777777" w:rsidR="00370933" w:rsidRPr="00B22148" w:rsidRDefault="009E08AF" w:rsidP="00635B20">
      <w:pPr>
        <w:pStyle w:val="SLH2PlainSimplawyer"/>
        <w:numPr>
          <w:ilvl w:val="0"/>
          <w:numId w:val="0"/>
        </w:numPr>
        <w:ind w:left="885"/>
        <w:jc w:val="both"/>
        <w:rPr>
          <w:rFonts w:cs="Tahoma"/>
          <w:lang w:val="ru-RU"/>
        </w:rPr>
      </w:pPr>
      <w:r w:rsidRPr="00B22148">
        <w:rPr>
          <w:rFonts w:cs="Tahoma"/>
          <w:lang w:val="ru-RU"/>
        </w:rPr>
        <w:t>В) Не превышает температуру теплоносителя в обратном трубопроводе в соответствии температурным графиком.</w:t>
      </w:r>
    </w:p>
    <w:p w14:paraId="3B60FE6A" w14:textId="5E2F8E46" w:rsidR="00370933" w:rsidRPr="00B22148" w:rsidRDefault="00370933" w:rsidP="00370933">
      <w:pPr>
        <w:pStyle w:val="SLH2PlainSimplawyer"/>
        <w:numPr>
          <w:ilvl w:val="0"/>
          <w:numId w:val="0"/>
        </w:numPr>
        <w:ind w:left="885"/>
        <w:jc w:val="both"/>
        <w:rPr>
          <w:rFonts w:cs="Tahoma"/>
          <w:lang w:val="ru-RU"/>
        </w:rPr>
      </w:pPr>
      <w:r w:rsidRPr="00B22148">
        <w:rPr>
          <w:rFonts w:cs="Tahoma"/>
          <w:lang w:val="ru-RU"/>
        </w:rPr>
        <w:t>Поддерживает давление в обратном трубопроводе разводящих сетей, обеспечивающее полное заполнение теплопотребляющих установок субабонентов</w:t>
      </w:r>
      <w:r w:rsidR="00730CBF">
        <w:rPr>
          <w:rFonts w:cs="Tahoma"/>
          <w:lang w:val="ru-RU"/>
        </w:rPr>
        <w:t xml:space="preserve"> (иных подключенных к его сетям потребителей)</w:t>
      </w:r>
      <w:r w:rsidRPr="00B22148">
        <w:rPr>
          <w:rFonts w:cs="Tahoma"/>
          <w:lang w:val="ru-RU"/>
        </w:rPr>
        <w:t>.</w:t>
      </w:r>
    </w:p>
    <w:p w14:paraId="3671CD45" w14:textId="66B3016C" w:rsidR="009E08AF" w:rsidRPr="00B22148" w:rsidRDefault="0048279B" w:rsidP="00635B20">
      <w:pPr>
        <w:pStyle w:val="SLH2PlainSimplawyer"/>
        <w:numPr>
          <w:ilvl w:val="0"/>
          <w:numId w:val="0"/>
        </w:numPr>
        <w:ind w:left="885"/>
        <w:jc w:val="both"/>
        <w:rPr>
          <w:rFonts w:cs="Tahoma"/>
          <w:lang w:val="ru-RU"/>
        </w:rPr>
      </w:pPr>
      <w:r w:rsidRPr="00B22148">
        <w:rPr>
          <w:rFonts w:cs="Tahoma"/>
          <w:lang w:val="ru-RU"/>
        </w:rPr>
        <w:t>5.1.2. Теплоснабжающая организация:</w:t>
      </w:r>
    </w:p>
    <w:p w14:paraId="21EA2191" w14:textId="42F6E7B9" w:rsidR="0048279B" w:rsidRPr="00B22148" w:rsidRDefault="0048279B" w:rsidP="00635B20">
      <w:pPr>
        <w:pStyle w:val="SLH2PlainSimplawyer"/>
        <w:numPr>
          <w:ilvl w:val="0"/>
          <w:numId w:val="0"/>
        </w:numPr>
        <w:ind w:left="885"/>
        <w:jc w:val="both"/>
        <w:rPr>
          <w:rFonts w:cs="Tahoma"/>
          <w:lang w:val="ru-RU"/>
        </w:rPr>
      </w:pPr>
      <w:r w:rsidRPr="00B22148">
        <w:rPr>
          <w:rFonts w:cs="Tahoma"/>
          <w:lang w:val="ru-RU"/>
        </w:rPr>
        <w:t>5.1.2.1. Обеспечивает надежность теплоснабжения</w:t>
      </w:r>
      <w:r w:rsidR="007D4E72">
        <w:rPr>
          <w:rFonts w:cs="Tahoma"/>
          <w:lang w:val="ru-RU"/>
        </w:rPr>
        <w:t xml:space="preserve">, </w:t>
      </w:r>
      <w:r w:rsidR="00957A4E" w:rsidRPr="00957A4E">
        <w:rPr>
          <w:rFonts w:cs="Tahoma"/>
          <w:lang w:val="ru-RU"/>
        </w:rPr>
        <w:t xml:space="preserve">в том числе соблюдение значений параметров качества теплоснабжения и параметров, отражающих допустимые перерывы в теплоснабжении, </w:t>
      </w:r>
      <w:r w:rsidR="007D4E72">
        <w:rPr>
          <w:rFonts w:cs="Tahoma"/>
          <w:lang w:val="ru-RU"/>
        </w:rPr>
        <w:t>осуществляет производственный контроль качества горячей воды в порядке и</w:t>
      </w:r>
      <w:r w:rsidRPr="00B22148">
        <w:rPr>
          <w:rFonts w:cs="Tahoma"/>
          <w:lang w:val="ru-RU"/>
        </w:rPr>
        <w:t xml:space="preserve"> в соответствии с требованиями технических регламентов, иными обязательными требованиями.</w:t>
      </w:r>
    </w:p>
    <w:p w14:paraId="454BFC67" w14:textId="6B6E98D0" w:rsidR="0048279B" w:rsidRPr="00B22148" w:rsidRDefault="0048279B" w:rsidP="00635B20">
      <w:pPr>
        <w:pStyle w:val="SLH2PlainSimplawyer"/>
        <w:numPr>
          <w:ilvl w:val="0"/>
          <w:numId w:val="0"/>
        </w:numPr>
        <w:ind w:left="885"/>
        <w:jc w:val="both"/>
        <w:rPr>
          <w:rFonts w:cs="Tahoma"/>
          <w:lang w:val="ru-RU"/>
        </w:rPr>
      </w:pPr>
      <w:r w:rsidRPr="00B22148">
        <w:rPr>
          <w:rFonts w:cs="Tahoma"/>
          <w:lang w:val="ru-RU"/>
        </w:rPr>
        <w:t xml:space="preserve">5.1.2.2. Проводит организационно-технические мероприятия по доведению режима потребления </w:t>
      </w:r>
      <w:r w:rsidR="007D4E72">
        <w:rPr>
          <w:rFonts w:cs="Tahoma"/>
          <w:lang w:val="ru-RU"/>
        </w:rPr>
        <w:t>энергетических ресурсов</w:t>
      </w:r>
      <w:r w:rsidRPr="00B22148">
        <w:rPr>
          <w:rFonts w:cs="Tahoma"/>
          <w:lang w:val="ru-RU"/>
        </w:rPr>
        <w:t xml:space="preserve"> Потребителя до уровня, предусмотренного настоящим Договором, предварительно предупредив Потребителя за сутки, в случаях:</w:t>
      </w:r>
    </w:p>
    <w:p w14:paraId="0F1ED63C" w14:textId="0FC4C927" w:rsidR="0048279B" w:rsidRPr="00B22148" w:rsidRDefault="0048279B" w:rsidP="00635B20">
      <w:pPr>
        <w:pStyle w:val="SLH2PlainSimplawyer"/>
        <w:numPr>
          <w:ilvl w:val="0"/>
          <w:numId w:val="0"/>
        </w:numPr>
        <w:ind w:left="885"/>
        <w:jc w:val="both"/>
        <w:rPr>
          <w:rFonts w:cs="Tahoma"/>
          <w:lang w:val="ru-RU"/>
        </w:rPr>
      </w:pPr>
      <w:r w:rsidRPr="00B22148">
        <w:rPr>
          <w:rFonts w:cs="Tahoma"/>
          <w:lang w:val="ru-RU"/>
        </w:rPr>
        <w:t>а) превышения установленных Договором тепловых нагрузок (мощности)</w:t>
      </w:r>
      <w:r w:rsidR="00772AC6" w:rsidRPr="00B22148">
        <w:rPr>
          <w:rFonts w:cs="Tahoma"/>
          <w:lang w:val="ru-RU"/>
        </w:rPr>
        <w:t>, величин потребления теплоносителя</w:t>
      </w:r>
      <w:r w:rsidRPr="00B22148">
        <w:rPr>
          <w:rFonts w:cs="Tahoma"/>
          <w:lang w:val="ru-RU"/>
        </w:rPr>
        <w:t>;</w:t>
      </w:r>
    </w:p>
    <w:p w14:paraId="784D1845" w14:textId="6E356416" w:rsidR="0048279B" w:rsidRPr="00B22148" w:rsidRDefault="00772AC6" w:rsidP="00635B20">
      <w:pPr>
        <w:pStyle w:val="SLH2PlainSimplawyer"/>
        <w:numPr>
          <w:ilvl w:val="0"/>
          <w:numId w:val="0"/>
        </w:numPr>
        <w:ind w:left="885"/>
        <w:jc w:val="both"/>
        <w:rPr>
          <w:rFonts w:cs="Tahoma"/>
          <w:lang w:val="ru-RU"/>
        </w:rPr>
      </w:pPr>
      <w:r w:rsidRPr="00B22148">
        <w:rPr>
          <w:rFonts w:cs="Tahoma"/>
          <w:lang w:val="ru-RU"/>
        </w:rPr>
        <w:t>б</w:t>
      </w:r>
      <w:r w:rsidR="0048279B" w:rsidRPr="00B22148">
        <w:rPr>
          <w:rFonts w:cs="Tahoma"/>
          <w:lang w:val="ru-RU"/>
        </w:rPr>
        <w:t xml:space="preserve">) бездоговорного потребления </w:t>
      </w:r>
      <w:r w:rsidR="007D4E72">
        <w:rPr>
          <w:rFonts w:cs="Tahoma"/>
          <w:lang w:val="ru-RU"/>
        </w:rPr>
        <w:t>энергетических ресурсов</w:t>
      </w:r>
      <w:r w:rsidR="0048279B" w:rsidRPr="00B22148">
        <w:rPr>
          <w:rFonts w:cs="Tahoma"/>
          <w:lang w:val="ru-RU"/>
        </w:rPr>
        <w:t>.</w:t>
      </w:r>
    </w:p>
    <w:p w14:paraId="775D6488" w14:textId="2F09B3EE" w:rsidR="0085397D" w:rsidRPr="00B22148" w:rsidRDefault="0085397D" w:rsidP="0085397D">
      <w:pPr>
        <w:pStyle w:val="SLH2PlainSimplawyer"/>
        <w:numPr>
          <w:ilvl w:val="0"/>
          <w:numId w:val="0"/>
        </w:numPr>
        <w:ind w:left="885"/>
        <w:jc w:val="both"/>
        <w:rPr>
          <w:rFonts w:cs="Tahoma"/>
          <w:lang w:val="ru-RU"/>
        </w:rPr>
      </w:pPr>
      <w:r w:rsidRPr="00B22148">
        <w:rPr>
          <w:rFonts w:cs="Tahoma"/>
          <w:lang w:val="ru-RU"/>
        </w:rPr>
        <w:t xml:space="preserve">5.1.2.3. Имеет право осуществлять оборудование точек поставки приборами учета тепловой энергии, теплоносителя, а также </w:t>
      </w:r>
      <w:r w:rsidR="00737835" w:rsidRPr="00B22148">
        <w:rPr>
          <w:rFonts w:cs="Tahoma"/>
          <w:lang w:val="ru-RU"/>
        </w:rPr>
        <w:t xml:space="preserve">устанавливать оборудование, направленное на энергосбережение и (или) </w:t>
      </w:r>
      <w:r w:rsidR="005D5FAC" w:rsidRPr="00B22148">
        <w:rPr>
          <w:lang w:val="ru-RU"/>
        </w:rPr>
        <w:t>обеспечени</w:t>
      </w:r>
      <w:r w:rsidR="00EB6F70" w:rsidRPr="00B22148">
        <w:rPr>
          <w:lang w:val="ru-RU"/>
        </w:rPr>
        <w:t>е</w:t>
      </w:r>
      <w:r w:rsidR="005D5FAC" w:rsidRPr="00B22148">
        <w:rPr>
          <w:lang w:val="ru-RU"/>
        </w:rPr>
        <w:t xml:space="preserve"> поддержания параметров качества</w:t>
      </w:r>
      <w:r w:rsidR="00EB6F70" w:rsidRPr="00B22148">
        <w:rPr>
          <w:lang w:val="ru-RU"/>
        </w:rPr>
        <w:t xml:space="preserve"> в допустимых пределах за счет средств Теплоснабжающей организации. </w:t>
      </w:r>
    </w:p>
    <w:p w14:paraId="34BCC92F" w14:textId="55A6B0BE" w:rsidR="0048279B" w:rsidRPr="00B22148" w:rsidRDefault="0048279B" w:rsidP="009E08AF">
      <w:pPr>
        <w:spacing w:before="120" w:after="120"/>
        <w:ind w:firstLine="709"/>
        <w:jc w:val="both"/>
        <w:rPr>
          <w:rFonts w:ascii="Tahoma" w:hAnsi="Tahoma" w:cs="Tahoma"/>
          <w:b/>
          <w:sz w:val="20"/>
        </w:rPr>
      </w:pPr>
      <w:r w:rsidRPr="00B22148">
        <w:rPr>
          <w:rFonts w:ascii="Tahoma" w:hAnsi="Tahoma" w:cs="Tahoma"/>
          <w:b/>
          <w:sz w:val="20"/>
        </w:rPr>
        <w:t>5.2. Контроль за потреблением</w:t>
      </w:r>
    </w:p>
    <w:p w14:paraId="0BE145E0" w14:textId="77777777" w:rsidR="00DB76F8" w:rsidRPr="00DB76F8" w:rsidRDefault="00DB76F8" w:rsidP="00DB76F8">
      <w:pPr>
        <w:pStyle w:val="SLH2PlainSimplawyer"/>
        <w:numPr>
          <w:ilvl w:val="0"/>
          <w:numId w:val="0"/>
        </w:numPr>
        <w:ind w:left="885"/>
        <w:jc w:val="both"/>
        <w:rPr>
          <w:rFonts w:cs="Tahoma"/>
          <w:lang w:val="ru-RU"/>
        </w:rPr>
      </w:pPr>
      <w:r w:rsidRPr="00DB76F8">
        <w:rPr>
          <w:rFonts w:cs="Tahoma"/>
          <w:lang w:val="ru-RU"/>
        </w:rPr>
        <w:t>5.2.1. Теплоснабжающая организация:</w:t>
      </w:r>
    </w:p>
    <w:p w14:paraId="5C4249B6" w14:textId="77777777" w:rsidR="00DB76F8" w:rsidRPr="00DB76F8" w:rsidRDefault="00DB76F8" w:rsidP="00DB76F8">
      <w:pPr>
        <w:pStyle w:val="SLH2PlainSimplawyer"/>
        <w:numPr>
          <w:ilvl w:val="0"/>
          <w:numId w:val="0"/>
        </w:numPr>
        <w:ind w:left="885"/>
        <w:jc w:val="both"/>
        <w:rPr>
          <w:rFonts w:cs="Tahoma"/>
          <w:lang w:val="ru-RU"/>
        </w:rPr>
      </w:pPr>
      <w:r w:rsidRPr="00DB76F8">
        <w:rPr>
          <w:rFonts w:cs="Tahoma"/>
          <w:lang w:val="ru-RU"/>
        </w:rPr>
        <w:t xml:space="preserve">Осуществляет контроль за соблюдением установленных в Договоре условий и режимов потребления энергетических ресурсов, включая доступ для осмотра состояния теплопотребляющих установок и проверки качества возвращаемого теплоносителя, в том числе при подключении их к системе теплоснабжения после ремонта или отключения по иным </w:t>
      </w:r>
      <w:r w:rsidRPr="00DB76F8">
        <w:rPr>
          <w:rFonts w:cs="Tahoma"/>
          <w:lang w:val="ru-RU"/>
        </w:rPr>
        <w:lastRenderedPageBreak/>
        <w:t>причинам, а также за исправностью и обеспечением технического и метрологического обслуживания приборов учета Потребителя.</w:t>
      </w:r>
    </w:p>
    <w:p w14:paraId="30EDD208" w14:textId="77777777" w:rsidR="00DB76F8" w:rsidRDefault="00DB76F8" w:rsidP="00DB76F8">
      <w:pPr>
        <w:pStyle w:val="SLH2PlainSimplawyer"/>
        <w:numPr>
          <w:ilvl w:val="0"/>
          <w:numId w:val="0"/>
        </w:numPr>
        <w:ind w:left="885"/>
        <w:jc w:val="both"/>
        <w:rPr>
          <w:rFonts w:cs="Tahoma"/>
          <w:lang w:val="ru-RU"/>
        </w:rPr>
      </w:pPr>
      <w:r w:rsidRPr="00DB76F8">
        <w:rPr>
          <w:rFonts w:cs="Tahoma"/>
          <w:lang w:val="ru-RU"/>
        </w:rPr>
        <w:t>При выявлении замечаний (недостатков) препятствующих соблюдению установленных условий Договора – требует их устранения.</w:t>
      </w:r>
    </w:p>
    <w:p w14:paraId="273E0E77" w14:textId="051FD2FC" w:rsidR="00901918" w:rsidRPr="00B22148" w:rsidRDefault="00901918" w:rsidP="00DB76F8">
      <w:pPr>
        <w:pStyle w:val="SLH2PlainSimplawyer"/>
        <w:numPr>
          <w:ilvl w:val="0"/>
          <w:numId w:val="0"/>
        </w:numPr>
        <w:ind w:left="885"/>
        <w:jc w:val="both"/>
        <w:rPr>
          <w:rFonts w:cs="Tahoma"/>
          <w:lang w:val="ru-RU"/>
        </w:rPr>
      </w:pPr>
      <w:r w:rsidRPr="00B22148">
        <w:rPr>
          <w:rFonts w:cs="Tahoma"/>
          <w:lang w:val="ru-RU"/>
        </w:rPr>
        <w:t>5.2.2. Потребитель:</w:t>
      </w:r>
    </w:p>
    <w:p w14:paraId="54C0ABA0" w14:textId="55090D47" w:rsidR="00117FA9" w:rsidRDefault="00901918" w:rsidP="00635B20">
      <w:pPr>
        <w:pStyle w:val="SLH2PlainSimplawyer"/>
        <w:numPr>
          <w:ilvl w:val="0"/>
          <w:numId w:val="0"/>
        </w:numPr>
        <w:ind w:left="885"/>
        <w:jc w:val="both"/>
        <w:rPr>
          <w:rFonts w:cs="Tahoma"/>
          <w:lang w:val="ru-RU"/>
        </w:rPr>
      </w:pPr>
      <w:r w:rsidRPr="00B22148">
        <w:rPr>
          <w:rFonts w:cs="Tahoma"/>
          <w:lang w:val="ru-RU"/>
        </w:rPr>
        <w:t>В установленных законодательством РФ случаях обеспечива</w:t>
      </w:r>
      <w:r w:rsidR="006A5940">
        <w:rPr>
          <w:rFonts w:cs="Tahoma"/>
          <w:lang w:val="ru-RU"/>
        </w:rPr>
        <w:t>е</w:t>
      </w:r>
      <w:r w:rsidRPr="00B22148">
        <w:rPr>
          <w:rFonts w:cs="Tahoma"/>
          <w:lang w:val="ru-RU"/>
        </w:rPr>
        <w:t>т доступ уполномоченных представителей Теплоснабжающей организации</w:t>
      </w:r>
      <w:r w:rsidR="00117FA9">
        <w:rPr>
          <w:rFonts w:cs="Tahoma"/>
          <w:lang w:val="ru-RU"/>
        </w:rPr>
        <w:t>:</w:t>
      </w:r>
    </w:p>
    <w:p w14:paraId="5CF27A70" w14:textId="114F641F" w:rsidR="00117FA9" w:rsidRDefault="00117FA9" w:rsidP="00635B20">
      <w:pPr>
        <w:pStyle w:val="SLH2PlainSimplawyer"/>
        <w:numPr>
          <w:ilvl w:val="0"/>
          <w:numId w:val="0"/>
        </w:numPr>
        <w:ind w:left="885"/>
        <w:jc w:val="both"/>
        <w:rPr>
          <w:rFonts w:cs="Tahoma"/>
          <w:lang w:val="ru-RU"/>
        </w:rPr>
      </w:pPr>
      <w:r>
        <w:rPr>
          <w:rFonts w:cs="Tahoma"/>
          <w:lang w:val="ru-RU"/>
        </w:rPr>
        <w:t>-</w:t>
      </w:r>
      <w:r w:rsidR="00901918" w:rsidRPr="00B22148">
        <w:rPr>
          <w:rFonts w:cs="Tahoma"/>
          <w:lang w:val="ru-RU"/>
        </w:rPr>
        <w:t xml:space="preserve"> к приборам учета </w:t>
      </w:r>
      <w:r>
        <w:rPr>
          <w:rFonts w:cs="Tahoma"/>
          <w:lang w:val="ru-RU"/>
        </w:rPr>
        <w:t>энергетических ресурсов,</w:t>
      </w:r>
      <w:r w:rsidR="00901918" w:rsidRPr="00B22148">
        <w:rPr>
          <w:rFonts w:cs="Tahoma"/>
          <w:lang w:val="ru-RU"/>
        </w:rPr>
        <w:t xml:space="preserve"> эксплуатационной документации с целью проверки условий их эксплуатации и сохранности, снятия контрольных показаний, а также в любое время при несоблюдении режима потребления </w:t>
      </w:r>
      <w:r>
        <w:rPr>
          <w:rFonts w:cs="Tahoma"/>
          <w:lang w:val="ru-RU"/>
        </w:rPr>
        <w:t>энергетических ресурсов</w:t>
      </w:r>
      <w:r w:rsidR="00901918" w:rsidRPr="00B22148">
        <w:rPr>
          <w:rFonts w:cs="Tahoma"/>
          <w:lang w:val="ru-RU"/>
        </w:rPr>
        <w:t xml:space="preserve"> или подач</w:t>
      </w:r>
      <w:r>
        <w:rPr>
          <w:rFonts w:cs="Tahoma"/>
          <w:lang w:val="ru-RU"/>
        </w:rPr>
        <w:t>е</w:t>
      </w:r>
      <w:r w:rsidR="00901918" w:rsidRPr="00B22148">
        <w:rPr>
          <w:rFonts w:cs="Tahoma"/>
          <w:lang w:val="ru-RU"/>
        </w:rPr>
        <w:t xml:space="preserve"> недостоверных показаний приборов учета</w:t>
      </w:r>
      <w:r>
        <w:rPr>
          <w:rFonts w:cs="Tahoma"/>
          <w:lang w:val="ru-RU"/>
        </w:rPr>
        <w:t xml:space="preserve"> - </w:t>
      </w:r>
      <w:r w:rsidRPr="00B22148">
        <w:rPr>
          <w:rFonts w:cs="Tahoma"/>
          <w:lang w:val="ru-RU"/>
        </w:rPr>
        <w:t>периодический (не чаще 1 раза в квартал)</w:t>
      </w:r>
      <w:r>
        <w:rPr>
          <w:rFonts w:cs="Tahoma"/>
          <w:lang w:val="ru-RU"/>
        </w:rPr>
        <w:t>;</w:t>
      </w:r>
    </w:p>
    <w:p w14:paraId="5E23DBBF" w14:textId="3C53CDE3" w:rsidR="00901918" w:rsidRPr="00B22148" w:rsidRDefault="00117FA9" w:rsidP="00635B20">
      <w:pPr>
        <w:pStyle w:val="SLH2PlainSimplawyer"/>
        <w:numPr>
          <w:ilvl w:val="0"/>
          <w:numId w:val="0"/>
        </w:numPr>
        <w:ind w:left="885"/>
        <w:jc w:val="both"/>
        <w:rPr>
          <w:rFonts w:cs="Tahoma"/>
          <w:lang w:val="ru-RU"/>
        </w:rPr>
      </w:pPr>
      <w:r>
        <w:rPr>
          <w:rFonts w:cs="Tahoma"/>
          <w:lang w:val="ru-RU"/>
        </w:rPr>
        <w:t xml:space="preserve">- </w:t>
      </w:r>
      <w:r w:rsidRPr="00306AF7">
        <w:rPr>
          <w:lang w:val="ru-RU"/>
        </w:rPr>
        <w:t>к эксплуатируемым сетям и местам отбора проб в целях осуществления необходимых мероприятий по контролю и определению качества горячей воды – в порядке, предусмотренном законодательством РФ</w:t>
      </w:r>
      <w:r w:rsidR="00901918" w:rsidRPr="00B22148">
        <w:rPr>
          <w:rFonts w:cs="Tahoma"/>
          <w:lang w:val="ru-RU"/>
        </w:rPr>
        <w:t>.</w:t>
      </w:r>
    </w:p>
    <w:p w14:paraId="09454336" w14:textId="0861DC96" w:rsidR="00901918" w:rsidRPr="00B22148" w:rsidRDefault="00901918" w:rsidP="004228CF">
      <w:pPr>
        <w:spacing w:before="120" w:after="120"/>
        <w:ind w:firstLine="709"/>
        <w:jc w:val="both"/>
        <w:rPr>
          <w:rFonts w:ascii="Tahoma" w:hAnsi="Tahoma" w:cs="Tahoma"/>
          <w:b/>
          <w:sz w:val="20"/>
        </w:rPr>
      </w:pPr>
      <w:r w:rsidRPr="00B22148">
        <w:rPr>
          <w:rFonts w:ascii="Tahoma" w:hAnsi="Tahoma" w:cs="Tahoma"/>
          <w:b/>
          <w:sz w:val="20"/>
        </w:rPr>
        <w:t>5.3. Правила эксплуатации теплопотребляющих установок и тепловых сетей:</w:t>
      </w:r>
    </w:p>
    <w:p w14:paraId="2D581028" w14:textId="7992DA7C" w:rsidR="00901918" w:rsidRPr="00B22148" w:rsidRDefault="00901918" w:rsidP="00635B20">
      <w:pPr>
        <w:pStyle w:val="SLH2PlainSimplawyer"/>
        <w:numPr>
          <w:ilvl w:val="0"/>
          <w:numId w:val="0"/>
        </w:numPr>
        <w:ind w:left="885"/>
        <w:jc w:val="both"/>
        <w:rPr>
          <w:rFonts w:cs="Tahoma"/>
          <w:lang w:val="ru-RU"/>
        </w:rPr>
      </w:pPr>
      <w:r w:rsidRPr="00B22148">
        <w:rPr>
          <w:rFonts w:cs="Tahoma"/>
          <w:lang w:val="ru-RU"/>
        </w:rPr>
        <w:t>5.3.1. Потребитель</w:t>
      </w:r>
      <w:r w:rsidR="004228CF" w:rsidRPr="00B22148">
        <w:rPr>
          <w:rFonts w:cs="Tahoma"/>
          <w:lang w:val="ru-RU"/>
        </w:rPr>
        <w:t>:</w:t>
      </w:r>
    </w:p>
    <w:p w14:paraId="273A0767" w14:textId="29704559" w:rsidR="004228CF" w:rsidRPr="00B22148" w:rsidRDefault="004228CF" w:rsidP="00635B20">
      <w:pPr>
        <w:pStyle w:val="SLH2PlainSimplawyer"/>
        <w:numPr>
          <w:ilvl w:val="0"/>
          <w:numId w:val="0"/>
        </w:numPr>
        <w:ind w:left="885"/>
        <w:jc w:val="both"/>
        <w:rPr>
          <w:rFonts w:cs="Tahoma"/>
          <w:lang w:val="ru-RU"/>
        </w:rPr>
      </w:pPr>
      <w:r w:rsidRPr="00B22148">
        <w:rPr>
          <w:rFonts w:cs="Tahoma"/>
          <w:lang w:val="ru-RU"/>
        </w:rPr>
        <w:t>5.3.1.1. Осуществляет эксплуатацию теплопотребляющих установок и тепловых сетей</w:t>
      </w:r>
      <w:r w:rsidR="00824251">
        <w:rPr>
          <w:rFonts w:cs="Tahoma"/>
          <w:lang w:val="ru-RU"/>
        </w:rPr>
        <w:t xml:space="preserve">, </w:t>
      </w:r>
      <w:r w:rsidR="00824251" w:rsidRPr="00306AF7">
        <w:rPr>
          <w:lang w:val="ru-RU"/>
        </w:rPr>
        <w:t>других инженерных сооружений системы теплоснабжения (горячего водоснабжения)</w:t>
      </w:r>
      <w:r w:rsidRPr="00B22148">
        <w:rPr>
          <w:rFonts w:cs="Tahoma"/>
          <w:lang w:val="ru-RU"/>
        </w:rPr>
        <w:t xml:space="preserve"> в соответствии с </w:t>
      </w:r>
      <w:r w:rsidR="00824251" w:rsidRPr="00306AF7">
        <w:rPr>
          <w:lang w:val="ru-RU"/>
        </w:rPr>
        <w:t xml:space="preserve">предъявляемыми законодательством </w:t>
      </w:r>
      <w:r w:rsidR="004D4200">
        <w:rPr>
          <w:lang w:val="ru-RU"/>
        </w:rPr>
        <w:t xml:space="preserve">РФ </w:t>
      </w:r>
      <w:r w:rsidR="00824251" w:rsidRPr="00306AF7">
        <w:rPr>
          <w:lang w:val="ru-RU"/>
        </w:rPr>
        <w:t>требованиями, в том числе</w:t>
      </w:r>
      <w:r w:rsidR="004D4200">
        <w:rPr>
          <w:lang w:val="ru-RU"/>
        </w:rPr>
        <w:t xml:space="preserve"> с</w:t>
      </w:r>
      <w:r w:rsidR="00824251" w:rsidRPr="00306AF7">
        <w:rPr>
          <w:lang w:val="ru-RU"/>
        </w:rPr>
        <w:t xml:space="preserve"> </w:t>
      </w:r>
      <w:r w:rsidRPr="00B22148">
        <w:rPr>
          <w:rFonts w:cs="Tahoma"/>
          <w:lang w:val="ru-RU"/>
        </w:rPr>
        <w:t>требованиями</w:t>
      </w:r>
      <w:r w:rsidR="004D4200">
        <w:rPr>
          <w:rFonts w:cs="Tahoma"/>
          <w:lang w:val="ru-RU"/>
        </w:rPr>
        <w:t>,</w:t>
      </w:r>
      <w:r w:rsidRPr="00B22148">
        <w:rPr>
          <w:rFonts w:cs="Tahoma"/>
          <w:lang w:val="ru-RU"/>
        </w:rPr>
        <w:t xml:space="preserve"> </w:t>
      </w:r>
      <w:r w:rsidR="004D4200">
        <w:rPr>
          <w:rFonts w:cs="Tahoma"/>
          <w:lang w:val="ru-RU"/>
        </w:rPr>
        <w:t xml:space="preserve">установленными </w:t>
      </w:r>
      <w:r w:rsidRPr="00B22148">
        <w:rPr>
          <w:rFonts w:cs="Tahoma"/>
          <w:lang w:val="ru-RU"/>
        </w:rPr>
        <w:t>Правил</w:t>
      </w:r>
      <w:r w:rsidR="004D4200">
        <w:rPr>
          <w:rFonts w:cs="Tahoma"/>
          <w:lang w:val="ru-RU"/>
        </w:rPr>
        <w:t>ами</w:t>
      </w:r>
      <w:r w:rsidRPr="00B22148">
        <w:rPr>
          <w:rFonts w:cs="Tahoma"/>
          <w:lang w:val="ru-RU"/>
        </w:rPr>
        <w:t xml:space="preserve"> технической эксплуатации тепловых энергоустановок</w:t>
      </w:r>
      <w:r w:rsidR="004D4200">
        <w:rPr>
          <w:rFonts w:cs="Tahoma"/>
          <w:lang w:val="ru-RU"/>
        </w:rPr>
        <w:t xml:space="preserve">, утвержденными </w:t>
      </w:r>
      <w:r w:rsidR="004D4200" w:rsidRPr="004D4200">
        <w:rPr>
          <w:rFonts w:cs="Tahoma"/>
          <w:lang w:val="ru-RU"/>
        </w:rPr>
        <w:t>Приказ</w:t>
      </w:r>
      <w:r w:rsidR="004D4200">
        <w:rPr>
          <w:rFonts w:cs="Tahoma"/>
          <w:lang w:val="ru-RU"/>
        </w:rPr>
        <w:t>ом</w:t>
      </w:r>
      <w:r w:rsidR="004D4200" w:rsidRPr="004D4200">
        <w:rPr>
          <w:rFonts w:cs="Tahoma"/>
          <w:lang w:val="ru-RU"/>
        </w:rPr>
        <w:t xml:space="preserve"> Минэнерго России от 24.03.2003 N 115</w:t>
      </w:r>
      <w:r w:rsidRPr="00B22148">
        <w:rPr>
          <w:rFonts w:cs="Tahoma"/>
          <w:lang w:val="ru-RU"/>
        </w:rPr>
        <w:t>.</w:t>
      </w:r>
    </w:p>
    <w:p w14:paraId="4A17B938" w14:textId="56F9DA70" w:rsidR="004228CF" w:rsidRPr="00B22148" w:rsidRDefault="004228CF" w:rsidP="00635B20">
      <w:pPr>
        <w:pStyle w:val="SLH2PlainSimplawyer"/>
        <w:numPr>
          <w:ilvl w:val="0"/>
          <w:numId w:val="0"/>
        </w:numPr>
        <w:ind w:left="885"/>
        <w:jc w:val="both"/>
        <w:rPr>
          <w:rFonts w:cs="Tahoma"/>
          <w:lang w:val="ru-RU"/>
        </w:rPr>
      </w:pPr>
      <w:r w:rsidRPr="00B22148">
        <w:rPr>
          <w:rFonts w:cs="Tahoma"/>
          <w:lang w:val="ru-RU"/>
        </w:rPr>
        <w:t>5.3.1.2. Потребитель производит ремонт и испытание сетей</w:t>
      </w:r>
      <w:r w:rsidR="00824251">
        <w:rPr>
          <w:rFonts w:cs="Tahoma"/>
          <w:lang w:val="ru-RU"/>
        </w:rPr>
        <w:t>, сооружений</w:t>
      </w:r>
      <w:r w:rsidRPr="00B22148">
        <w:rPr>
          <w:rFonts w:cs="Tahoma"/>
          <w:lang w:val="ru-RU"/>
        </w:rPr>
        <w:t xml:space="preserve"> и установок после согласования с Теплоснабжающей организацией сроков и графиков испытаний и ремонтов.</w:t>
      </w:r>
    </w:p>
    <w:p w14:paraId="1D4A542E" w14:textId="452E4F66" w:rsidR="004228CF" w:rsidRPr="00B22148" w:rsidRDefault="004228CF" w:rsidP="00635B20">
      <w:pPr>
        <w:pStyle w:val="SLH2PlainSimplawyer"/>
        <w:numPr>
          <w:ilvl w:val="0"/>
          <w:numId w:val="0"/>
        </w:numPr>
        <w:ind w:left="885"/>
        <w:jc w:val="both"/>
        <w:rPr>
          <w:rFonts w:cs="Tahoma"/>
          <w:lang w:val="ru-RU"/>
        </w:rPr>
      </w:pPr>
      <w:r w:rsidRPr="00B22148">
        <w:rPr>
          <w:rFonts w:cs="Tahoma"/>
          <w:lang w:val="ru-RU"/>
        </w:rPr>
        <w:t>5.3.1.3. Совместно с представителями Теплоснабжающей организации участвует в опломбировании спусковых кранов, арматуры, приборов учета, иного оборудования теплопотребляющих установок и тепловых сетей Потребителя, обеспечива</w:t>
      </w:r>
      <w:r w:rsidR="006A5940">
        <w:rPr>
          <w:rFonts w:cs="Tahoma"/>
          <w:lang w:val="ru-RU"/>
        </w:rPr>
        <w:t>е</w:t>
      </w:r>
      <w:r w:rsidRPr="00B22148">
        <w:rPr>
          <w:rFonts w:cs="Tahoma"/>
          <w:lang w:val="ru-RU"/>
        </w:rPr>
        <w:t>т сохранность установленных Теплоснабжающей организацией пломб, а их снятие производит только с разрешения Теплоснабжающей организации.</w:t>
      </w:r>
    </w:p>
    <w:p w14:paraId="12FC387A" w14:textId="4457DF1D" w:rsidR="009652DC" w:rsidRPr="00B22148" w:rsidRDefault="004228CF" w:rsidP="00635B20">
      <w:pPr>
        <w:pStyle w:val="SLH2PlainSimplawyer"/>
        <w:numPr>
          <w:ilvl w:val="0"/>
          <w:numId w:val="0"/>
        </w:numPr>
        <w:ind w:left="885"/>
        <w:jc w:val="both"/>
        <w:rPr>
          <w:rFonts w:cs="Tahoma"/>
          <w:lang w:val="ru-RU"/>
        </w:rPr>
      </w:pPr>
      <w:r w:rsidRPr="00B22148">
        <w:rPr>
          <w:rFonts w:cs="Tahoma"/>
          <w:lang w:val="ru-RU"/>
        </w:rPr>
        <w:t xml:space="preserve">5.3.1.4. </w:t>
      </w:r>
      <w:r w:rsidR="009652DC" w:rsidRPr="00B22148">
        <w:rPr>
          <w:rFonts w:cs="Tahoma"/>
          <w:lang w:val="ru-RU"/>
        </w:rPr>
        <w:t>Соблюдает оперативно-диспетчерскую дисциплину, выполня</w:t>
      </w:r>
      <w:r w:rsidR="006A5940">
        <w:rPr>
          <w:rFonts w:cs="Tahoma"/>
          <w:lang w:val="ru-RU"/>
        </w:rPr>
        <w:t>е</w:t>
      </w:r>
      <w:r w:rsidR="009652DC" w:rsidRPr="00B22148">
        <w:rPr>
          <w:rFonts w:cs="Tahoma"/>
          <w:lang w:val="ru-RU"/>
        </w:rPr>
        <w:t xml:space="preserve">т требования Теплоснабжающей организации по режимам потребления </w:t>
      </w:r>
      <w:r w:rsidR="00824251">
        <w:rPr>
          <w:rFonts w:cs="Tahoma"/>
          <w:lang w:val="ru-RU"/>
        </w:rPr>
        <w:t>энергетических ресурсов</w:t>
      </w:r>
      <w:r w:rsidR="009652DC" w:rsidRPr="00B22148">
        <w:rPr>
          <w:rFonts w:cs="Tahoma"/>
          <w:lang w:val="ru-RU"/>
        </w:rPr>
        <w:t>, в том числе по ограничению, прекращению потребления по основаниям, установленным настоящим Договором</w:t>
      </w:r>
      <w:r w:rsidR="00824251">
        <w:rPr>
          <w:rFonts w:cs="Tahoma"/>
          <w:lang w:val="ru-RU"/>
        </w:rPr>
        <w:t xml:space="preserve"> и</w:t>
      </w:r>
      <w:r w:rsidR="009652DC" w:rsidRPr="00B22148">
        <w:rPr>
          <w:rFonts w:cs="Tahoma"/>
          <w:lang w:val="ru-RU"/>
        </w:rPr>
        <w:t xml:space="preserve"> действующим законодательством РФ.</w:t>
      </w:r>
    </w:p>
    <w:p w14:paraId="0049FE8F" w14:textId="68EE63F5" w:rsidR="009652DC" w:rsidRPr="00B22148" w:rsidRDefault="009652DC" w:rsidP="00635B20">
      <w:pPr>
        <w:pStyle w:val="SLH2PlainSimplawyer"/>
        <w:numPr>
          <w:ilvl w:val="0"/>
          <w:numId w:val="0"/>
        </w:numPr>
        <w:ind w:left="885"/>
        <w:jc w:val="both"/>
        <w:rPr>
          <w:rFonts w:cs="Tahoma"/>
          <w:lang w:val="ru-RU"/>
        </w:rPr>
      </w:pPr>
      <w:r w:rsidRPr="00B22148">
        <w:rPr>
          <w:rFonts w:cs="Tahoma"/>
          <w:lang w:val="ru-RU"/>
        </w:rPr>
        <w:t xml:space="preserve">5.3.1.5. Согласовывает с Теплоснабжающей организацией порядок </w:t>
      </w:r>
      <w:r w:rsidR="00824251">
        <w:rPr>
          <w:rFonts w:cs="Tahoma"/>
          <w:lang w:val="ru-RU"/>
        </w:rPr>
        <w:t>ограничения</w:t>
      </w:r>
      <w:r w:rsidR="00824251" w:rsidRPr="00B22148">
        <w:rPr>
          <w:rFonts w:cs="Tahoma"/>
          <w:lang w:val="ru-RU"/>
        </w:rPr>
        <w:t xml:space="preserve"> </w:t>
      </w:r>
      <w:r w:rsidRPr="00B22148">
        <w:rPr>
          <w:rFonts w:cs="Tahoma"/>
          <w:lang w:val="ru-RU"/>
        </w:rPr>
        <w:t xml:space="preserve">подачи (потребления) </w:t>
      </w:r>
      <w:r w:rsidR="00824251">
        <w:rPr>
          <w:rFonts w:cs="Tahoma"/>
          <w:lang w:val="ru-RU"/>
        </w:rPr>
        <w:t>энергетических ресурсов</w:t>
      </w:r>
      <w:r w:rsidRPr="00B22148">
        <w:rPr>
          <w:rFonts w:cs="Tahoma"/>
          <w:lang w:val="ru-RU"/>
        </w:rPr>
        <w:t xml:space="preserve"> при выводе оборудования в ремонт, а также при окончании отопительного периода.</w:t>
      </w:r>
    </w:p>
    <w:p w14:paraId="0AAA5127" w14:textId="1904A1CC" w:rsidR="009652DC" w:rsidRPr="00B22148" w:rsidRDefault="009652DC" w:rsidP="00635B20">
      <w:pPr>
        <w:pStyle w:val="SLH2PlainSimplawyer"/>
        <w:numPr>
          <w:ilvl w:val="0"/>
          <w:numId w:val="0"/>
        </w:numPr>
        <w:ind w:left="885"/>
        <w:jc w:val="both"/>
        <w:rPr>
          <w:rFonts w:cs="Tahoma"/>
          <w:lang w:val="ru-RU"/>
        </w:rPr>
      </w:pPr>
      <w:r w:rsidRPr="00B22148">
        <w:rPr>
          <w:rFonts w:cs="Tahoma"/>
          <w:lang w:val="ru-RU"/>
        </w:rPr>
        <w:t>5.3.1.6. Обеспечивает надежность теплоснабжения в соответствии с требованиями технических регламентов, иными обязательными требованиями.</w:t>
      </w:r>
    </w:p>
    <w:p w14:paraId="02298026" w14:textId="075EE68F" w:rsidR="009652DC" w:rsidRPr="00B22148" w:rsidRDefault="009652DC" w:rsidP="00635B20">
      <w:pPr>
        <w:pStyle w:val="SLH2PlainSimplawyer"/>
        <w:numPr>
          <w:ilvl w:val="0"/>
          <w:numId w:val="0"/>
        </w:numPr>
        <w:ind w:left="885"/>
        <w:jc w:val="both"/>
        <w:rPr>
          <w:rFonts w:cs="Tahoma"/>
          <w:lang w:val="ru-RU"/>
        </w:rPr>
      </w:pPr>
      <w:r w:rsidRPr="00B22148">
        <w:rPr>
          <w:rFonts w:cs="Tahoma"/>
          <w:lang w:val="ru-RU"/>
        </w:rPr>
        <w:t xml:space="preserve">5.3.1.7. </w:t>
      </w:r>
      <w:r w:rsidR="00EA7A61" w:rsidRPr="00B22148">
        <w:rPr>
          <w:rFonts w:cs="Tahoma"/>
          <w:lang w:val="ru-RU"/>
        </w:rPr>
        <w:t xml:space="preserve">Осуществляет отсоединение принадлежащих Потребителю теплопотребляющих установок от системы теплоснабжения, в случае прекращения потребления </w:t>
      </w:r>
      <w:r w:rsidR="005E73E5">
        <w:rPr>
          <w:rFonts w:cs="Tahoma"/>
          <w:lang w:val="ru-RU"/>
        </w:rPr>
        <w:t>энергетических ресурсов</w:t>
      </w:r>
      <w:r w:rsidR="00EA7A61" w:rsidRPr="00B22148">
        <w:rPr>
          <w:rFonts w:cs="Tahoma"/>
          <w:lang w:val="ru-RU"/>
        </w:rPr>
        <w:t xml:space="preserve"> </w:t>
      </w:r>
      <w:r w:rsidR="00563159" w:rsidRPr="00B22148">
        <w:rPr>
          <w:rFonts w:cs="Tahoma"/>
          <w:lang w:val="ru-RU"/>
        </w:rPr>
        <w:t xml:space="preserve">и не подписания в установленные действующим законодательством </w:t>
      </w:r>
      <w:r w:rsidR="002133C3">
        <w:rPr>
          <w:rFonts w:cs="Tahoma"/>
          <w:lang w:val="ru-RU"/>
        </w:rPr>
        <w:t xml:space="preserve">РФ </w:t>
      </w:r>
      <w:r w:rsidR="00563159" w:rsidRPr="00B22148">
        <w:rPr>
          <w:rFonts w:cs="Tahoma"/>
          <w:lang w:val="ru-RU"/>
        </w:rPr>
        <w:t>сроки договора оказания услуг по поддержанию резервной тепловой мощности, подлежащего заключению с Теплоснабжающей организацией.</w:t>
      </w:r>
    </w:p>
    <w:p w14:paraId="675EA307" w14:textId="23025369" w:rsidR="009652DC" w:rsidRPr="00B22148" w:rsidRDefault="009652DC" w:rsidP="00635B20">
      <w:pPr>
        <w:pStyle w:val="SLH2PlainSimplawyer"/>
        <w:numPr>
          <w:ilvl w:val="0"/>
          <w:numId w:val="0"/>
        </w:numPr>
        <w:ind w:left="885"/>
        <w:jc w:val="both"/>
        <w:rPr>
          <w:rFonts w:cs="Tahoma"/>
          <w:lang w:val="ru-RU"/>
        </w:rPr>
      </w:pPr>
      <w:r w:rsidRPr="00B22148">
        <w:rPr>
          <w:rFonts w:cs="Tahoma"/>
          <w:lang w:val="ru-RU"/>
        </w:rPr>
        <w:t>5.3.1.8. Подключает к своим сетям субабонентов, а также новые, реконструированные тепловые сети и теплоустановки только с письменного разрешения Теплоснабжающей организации и внесения Сторонами соответствующих изменений в настоящий Договор.</w:t>
      </w:r>
    </w:p>
    <w:p w14:paraId="3A5E60F7" w14:textId="58F5DFBC" w:rsidR="00FF259C" w:rsidRPr="00B22148" w:rsidRDefault="00FF259C" w:rsidP="00FF259C">
      <w:pPr>
        <w:pStyle w:val="SLH2PlainSimplawyer"/>
        <w:numPr>
          <w:ilvl w:val="0"/>
          <w:numId w:val="0"/>
        </w:numPr>
        <w:ind w:left="885"/>
        <w:jc w:val="both"/>
        <w:rPr>
          <w:rFonts w:cs="Tahoma"/>
          <w:lang w:val="ru-RU"/>
        </w:rPr>
      </w:pPr>
      <w:r w:rsidRPr="00B22148">
        <w:rPr>
          <w:rFonts w:cs="Tahoma"/>
          <w:lang w:val="ru-RU"/>
        </w:rPr>
        <w:t xml:space="preserve">5.3.1.9. Выполняет до начала отопительного периода мероприятия согласно требованиям Правил технической эксплуатации тепловых энергоустановок по подготовке энергопринимающих устройств, систем теплопотребления и тепловых сетей Потребителя к </w:t>
      </w:r>
      <w:r w:rsidRPr="00B22148">
        <w:rPr>
          <w:rFonts w:cs="Tahoma"/>
          <w:lang w:val="ru-RU"/>
        </w:rPr>
        <w:lastRenderedPageBreak/>
        <w:t>работе в предстоящий отопительный период с проведением и надлежащей фиксацией их гидравлических испытаний на прочность и плотность (опрессовок), промывок в присутствии представителя Теплоснабжающей организации; предоставляет возможность проверки готовности узлов учета тепловой энергии к эксплуатации с составлением актов периодической проверки  узлов учета перед каждым отопительным периодом и после очередной поверки или ремонта приборов учета тепловой энергии и теплоносителя.</w:t>
      </w:r>
    </w:p>
    <w:p w14:paraId="51BABC72" w14:textId="14370A90" w:rsidR="00FF259C" w:rsidRDefault="0085397D" w:rsidP="00FF259C">
      <w:pPr>
        <w:pStyle w:val="SLH2PlainSimplawyer"/>
        <w:numPr>
          <w:ilvl w:val="0"/>
          <w:numId w:val="0"/>
        </w:numPr>
        <w:ind w:left="885"/>
        <w:jc w:val="both"/>
        <w:rPr>
          <w:rFonts w:cs="Tahoma"/>
          <w:lang w:val="ru-RU"/>
        </w:rPr>
      </w:pPr>
      <w:r w:rsidRPr="00B22148">
        <w:rPr>
          <w:rFonts w:cs="Tahoma"/>
          <w:lang w:val="ru-RU"/>
        </w:rPr>
        <w:t>5</w:t>
      </w:r>
      <w:r w:rsidR="00FF259C" w:rsidRPr="00B22148">
        <w:rPr>
          <w:rFonts w:cs="Tahoma"/>
          <w:lang w:val="ru-RU"/>
        </w:rPr>
        <w:t>.3.1</w:t>
      </w:r>
      <w:r w:rsidRPr="00B22148">
        <w:rPr>
          <w:rFonts w:cs="Tahoma"/>
          <w:lang w:val="ru-RU"/>
        </w:rPr>
        <w:t>.10</w:t>
      </w:r>
      <w:r w:rsidR="00FF259C" w:rsidRPr="00B22148">
        <w:rPr>
          <w:rFonts w:cs="Tahoma"/>
          <w:lang w:val="ru-RU"/>
        </w:rPr>
        <w:t xml:space="preserve">. Обязан иметь на узле ввода регулятор </w:t>
      </w:r>
      <w:r w:rsidR="00FF259C" w:rsidRPr="000C3600">
        <w:rPr>
          <w:rFonts w:cs="Tahoma"/>
          <w:lang w:val="ru-RU"/>
        </w:rPr>
        <w:t>расхода</w:t>
      </w:r>
      <w:r w:rsidR="003F78FB" w:rsidRPr="000C3600">
        <w:rPr>
          <w:rFonts w:cs="Tahoma"/>
          <w:lang w:val="ru-RU"/>
        </w:rPr>
        <w:t xml:space="preserve"> и (или)</w:t>
      </w:r>
      <w:r w:rsidR="00FF259C" w:rsidRPr="00B22148">
        <w:rPr>
          <w:rFonts w:cs="Tahoma"/>
          <w:lang w:val="ru-RU"/>
        </w:rPr>
        <w:t xml:space="preserve"> дросселирующее устройство с диаметром отверстия, рассчитанным Теплоснабжающей организацией. Установка и ревизия дросселирующих устройств (сопла элеватора, дросселирующей шайбы) производится Потребителем в присутствии представителя Теплоснабжающей организации. Все дросселирующие устройства, сбросная арматура пломбируются Теплоснабжающей организацией, о чем составляется двусторонний акт.</w:t>
      </w:r>
    </w:p>
    <w:p w14:paraId="39A1A034" w14:textId="2B07B436" w:rsidR="005E73E5" w:rsidRPr="005E73E5" w:rsidRDefault="005E73E5" w:rsidP="00FF259C">
      <w:pPr>
        <w:pStyle w:val="SLH2PlainSimplawyer"/>
        <w:numPr>
          <w:ilvl w:val="0"/>
          <w:numId w:val="0"/>
        </w:numPr>
        <w:ind w:left="885"/>
        <w:jc w:val="both"/>
        <w:rPr>
          <w:rFonts w:cs="Tahoma"/>
          <w:lang w:val="ru-RU"/>
        </w:rPr>
      </w:pPr>
      <w:r>
        <w:rPr>
          <w:rFonts w:cs="Tahoma"/>
          <w:lang w:val="ru-RU"/>
        </w:rPr>
        <w:t>5.3.1.11.</w:t>
      </w:r>
      <w:r w:rsidRPr="002376DE">
        <w:rPr>
          <w:rStyle w:val="af7"/>
          <w:rFonts w:eastAsia="Calibri" w:cs="Tahoma"/>
        </w:rPr>
        <w:footnoteReference w:id="10"/>
      </w:r>
      <w:r>
        <w:rPr>
          <w:rFonts w:cs="Tahoma"/>
          <w:lang w:val="ru-RU"/>
        </w:rPr>
        <w:t xml:space="preserve"> </w:t>
      </w:r>
      <w:r w:rsidRPr="003F78FB">
        <w:rPr>
          <w:rFonts w:cs="Tahoma"/>
          <w:lang w:val="ru-RU"/>
        </w:rPr>
        <w:t>Обеспечива</w:t>
      </w:r>
      <w:r>
        <w:rPr>
          <w:rFonts w:cs="Tahoma"/>
          <w:lang w:val="ru-RU"/>
        </w:rPr>
        <w:t>е</w:t>
      </w:r>
      <w:r w:rsidRPr="003F78FB">
        <w:rPr>
          <w:rFonts w:cs="Tahoma"/>
          <w:lang w:val="ru-RU"/>
        </w:rPr>
        <w:t xml:space="preserve">т </w:t>
      </w:r>
      <w:r w:rsidRPr="003F78FB">
        <w:rPr>
          <w:rFonts w:eastAsia="Calibri" w:cs="Tahoma"/>
          <w:lang w:val="ru-RU"/>
        </w:rPr>
        <w:t>понижение температуры горячей воды, подаваемой на объект, снабжение энергетическими ресурсами которого осуществляется в рамках настоящего Договора, до температуры горячей воды в местах водоразбора, определенной в соответствии с установленными требованиями.</w:t>
      </w:r>
    </w:p>
    <w:p w14:paraId="2464B508" w14:textId="1E9D025E" w:rsidR="00370933" w:rsidRPr="00B22148" w:rsidRDefault="0085397D" w:rsidP="00370933">
      <w:pPr>
        <w:pStyle w:val="SLH2PlainSimplawyer"/>
        <w:numPr>
          <w:ilvl w:val="0"/>
          <w:numId w:val="0"/>
        </w:numPr>
        <w:ind w:left="885"/>
        <w:jc w:val="both"/>
        <w:rPr>
          <w:rFonts w:cs="Tahoma"/>
          <w:lang w:val="ru-RU"/>
        </w:rPr>
      </w:pPr>
      <w:r w:rsidRPr="00B22148">
        <w:rPr>
          <w:rFonts w:cs="Tahoma"/>
          <w:lang w:val="ru-RU"/>
        </w:rPr>
        <w:t>5.3.1.1</w:t>
      </w:r>
      <w:r w:rsidR="005E73E5">
        <w:rPr>
          <w:rFonts w:cs="Tahoma"/>
          <w:lang w:val="ru-RU"/>
        </w:rPr>
        <w:t>2</w:t>
      </w:r>
      <w:r w:rsidR="00370933" w:rsidRPr="00B22148">
        <w:rPr>
          <w:rFonts w:cs="Tahoma"/>
          <w:lang w:val="ru-RU"/>
        </w:rPr>
        <w:t>.</w:t>
      </w:r>
      <w:r w:rsidR="00242D1A">
        <w:rPr>
          <w:rStyle w:val="af7"/>
          <w:rFonts w:cs="Tahoma"/>
          <w:lang w:val="ru-RU"/>
        </w:rPr>
        <w:footnoteReference w:id="11"/>
      </w:r>
      <w:r w:rsidR="00370933" w:rsidRPr="00B22148">
        <w:rPr>
          <w:rFonts w:cs="Tahoma"/>
          <w:lang w:val="ru-RU"/>
        </w:rPr>
        <w:t xml:space="preserve"> В случае, если транзитные трубопроводы Теплоснабжающей организации проходят в подвальных и (или) полуподвальных помещениях, принадлежащих Потребителю, обеспечивает беспрепятственный доступ к таким трубопроводам сотрудникам Теплоснабжающей организации.</w:t>
      </w:r>
    </w:p>
    <w:p w14:paraId="0CF5679B" w14:textId="0AE6B68B" w:rsidR="009652DC" w:rsidRPr="00B22148" w:rsidRDefault="00563159" w:rsidP="00563159">
      <w:pPr>
        <w:spacing w:before="120" w:after="120"/>
        <w:ind w:firstLine="709"/>
        <w:jc w:val="both"/>
        <w:rPr>
          <w:rFonts w:ascii="Tahoma" w:hAnsi="Tahoma" w:cs="Tahoma"/>
          <w:b/>
          <w:sz w:val="20"/>
        </w:rPr>
      </w:pPr>
      <w:r w:rsidRPr="00B22148">
        <w:rPr>
          <w:rFonts w:ascii="Tahoma" w:hAnsi="Tahoma" w:cs="Tahoma"/>
          <w:b/>
          <w:sz w:val="20"/>
        </w:rPr>
        <w:t>6 РАЗДЕЛ: КОММЕРЧЕСКИЙ</w:t>
      </w:r>
    </w:p>
    <w:p w14:paraId="4AF70720" w14:textId="4EFA29E6" w:rsidR="00563159" w:rsidRPr="00B22148" w:rsidRDefault="00563159" w:rsidP="00563159">
      <w:pPr>
        <w:spacing w:before="120" w:after="120"/>
        <w:ind w:firstLine="709"/>
        <w:jc w:val="both"/>
        <w:rPr>
          <w:rFonts w:ascii="Tahoma" w:hAnsi="Tahoma" w:cs="Tahoma"/>
          <w:sz w:val="20"/>
        </w:rPr>
      </w:pPr>
      <w:r w:rsidRPr="00B22148">
        <w:rPr>
          <w:rFonts w:ascii="Tahoma" w:hAnsi="Tahoma" w:cs="Tahoma"/>
          <w:b/>
          <w:sz w:val="20"/>
        </w:rPr>
        <w:t>6.</w:t>
      </w:r>
      <w:r w:rsidR="00102A86">
        <w:rPr>
          <w:rFonts w:ascii="Tahoma" w:hAnsi="Tahoma" w:cs="Tahoma"/>
          <w:b/>
          <w:sz w:val="20"/>
        </w:rPr>
        <w:t>1</w:t>
      </w:r>
      <w:r w:rsidRPr="00B22148">
        <w:rPr>
          <w:rFonts w:ascii="Tahoma" w:hAnsi="Tahoma" w:cs="Tahoma"/>
          <w:b/>
          <w:sz w:val="20"/>
        </w:rPr>
        <w:t>. Порядок расчетов</w:t>
      </w:r>
    </w:p>
    <w:p w14:paraId="28FEA96E" w14:textId="6E264334" w:rsidR="00563159" w:rsidRDefault="00146B2D" w:rsidP="00635B20">
      <w:pPr>
        <w:pStyle w:val="SLH2PlainSimplawyer"/>
        <w:numPr>
          <w:ilvl w:val="0"/>
          <w:numId w:val="0"/>
        </w:numPr>
        <w:ind w:left="885"/>
        <w:jc w:val="both"/>
        <w:rPr>
          <w:rFonts w:cs="Tahoma"/>
          <w:lang w:val="ru-RU"/>
        </w:rPr>
      </w:pPr>
      <w:r w:rsidRPr="00B22148">
        <w:rPr>
          <w:rFonts w:cs="Tahoma"/>
          <w:lang w:val="ru-RU"/>
        </w:rPr>
        <w:t>6.</w:t>
      </w:r>
      <w:r w:rsidR="00102A86">
        <w:rPr>
          <w:rFonts w:cs="Tahoma"/>
          <w:lang w:val="ru-RU"/>
        </w:rPr>
        <w:t>1</w:t>
      </w:r>
      <w:r w:rsidRPr="00B22148">
        <w:rPr>
          <w:rFonts w:cs="Tahoma"/>
          <w:lang w:val="ru-RU"/>
        </w:rPr>
        <w:t>.</w:t>
      </w:r>
      <w:r w:rsidR="007010C0">
        <w:rPr>
          <w:rFonts w:cs="Tahoma"/>
          <w:lang w:val="ru-RU"/>
        </w:rPr>
        <w:t>1</w:t>
      </w:r>
      <w:r w:rsidR="00563159" w:rsidRPr="00B22148">
        <w:rPr>
          <w:rFonts w:cs="Tahoma"/>
          <w:lang w:val="ru-RU"/>
        </w:rPr>
        <w:t>. Расчеты по настоящему Договору, включая промежуточные и окончательные платежи, производятся Потребителем платежными поручениями.</w:t>
      </w:r>
    </w:p>
    <w:p w14:paraId="04BE6B9C" w14:textId="3EAD40A0" w:rsidR="009739B4" w:rsidRPr="00B22148" w:rsidRDefault="009739B4" w:rsidP="00635B20">
      <w:pPr>
        <w:pStyle w:val="SLH2PlainSimplawyer"/>
        <w:numPr>
          <w:ilvl w:val="0"/>
          <w:numId w:val="0"/>
        </w:numPr>
        <w:ind w:left="885"/>
        <w:jc w:val="both"/>
        <w:rPr>
          <w:rFonts w:cs="Tahoma"/>
          <w:lang w:val="ru-RU"/>
        </w:rPr>
      </w:pPr>
      <w:r w:rsidRPr="00B22148">
        <w:rPr>
          <w:rFonts w:cs="Tahoma"/>
          <w:lang w:val="ru-RU"/>
        </w:rPr>
        <w:t>Исполнение/прекращение обязательств по настоящему Договору (в т.ч. реализация расчетов) может производиться зачетом встречных однородных требований в порядке, установленном законодательством РФ.</w:t>
      </w:r>
    </w:p>
    <w:p w14:paraId="33015C84" w14:textId="4CED1C40" w:rsidR="00146B2D" w:rsidRPr="00B22148" w:rsidRDefault="00146B2D" w:rsidP="00635B20">
      <w:pPr>
        <w:pStyle w:val="SLH2PlainSimplawyer"/>
        <w:numPr>
          <w:ilvl w:val="0"/>
          <w:numId w:val="0"/>
        </w:numPr>
        <w:ind w:left="885"/>
        <w:jc w:val="both"/>
        <w:rPr>
          <w:rFonts w:cs="Tahoma"/>
          <w:lang w:val="ru-RU"/>
        </w:rPr>
      </w:pPr>
      <w:r w:rsidRPr="00B22148">
        <w:rPr>
          <w:rFonts w:cs="Tahoma"/>
          <w:lang w:val="ru-RU"/>
        </w:rPr>
        <w:t>6.</w:t>
      </w:r>
      <w:r w:rsidR="00102A86">
        <w:rPr>
          <w:rFonts w:cs="Tahoma"/>
          <w:lang w:val="ru-RU"/>
        </w:rPr>
        <w:t>1</w:t>
      </w:r>
      <w:r w:rsidRPr="00B22148">
        <w:rPr>
          <w:rFonts w:cs="Tahoma"/>
          <w:lang w:val="ru-RU"/>
        </w:rPr>
        <w:t>.</w:t>
      </w:r>
      <w:r w:rsidR="007010C0">
        <w:rPr>
          <w:rFonts w:cs="Tahoma"/>
          <w:lang w:val="ru-RU"/>
        </w:rPr>
        <w:t>2</w:t>
      </w:r>
      <w:r w:rsidRPr="00B22148">
        <w:rPr>
          <w:rFonts w:cs="Tahoma"/>
          <w:lang w:val="ru-RU"/>
        </w:rPr>
        <w:t>. Если дата расчетов приходится на выходные или праздничные дни, то расчетным является следующий за ними рабочий день.</w:t>
      </w:r>
    </w:p>
    <w:p w14:paraId="4BF5D1D8" w14:textId="3F618E8E" w:rsidR="00146B2D" w:rsidRPr="00B22148" w:rsidRDefault="00146B2D" w:rsidP="00635B20">
      <w:pPr>
        <w:pStyle w:val="SLH2PlainSimplawyer"/>
        <w:numPr>
          <w:ilvl w:val="0"/>
          <w:numId w:val="0"/>
        </w:numPr>
        <w:ind w:left="885"/>
        <w:jc w:val="both"/>
        <w:rPr>
          <w:rFonts w:cs="Tahoma"/>
          <w:lang w:val="ru-RU"/>
        </w:rPr>
      </w:pPr>
      <w:r w:rsidRPr="00B22148">
        <w:rPr>
          <w:rFonts w:cs="Tahoma"/>
          <w:lang w:val="ru-RU"/>
        </w:rPr>
        <w:t>6.</w:t>
      </w:r>
      <w:r w:rsidR="00102A86">
        <w:rPr>
          <w:rFonts w:cs="Tahoma"/>
          <w:lang w:val="ru-RU"/>
        </w:rPr>
        <w:t>1</w:t>
      </w:r>
      <w:r w:rsidRPr="00B22148">
        <w:rPr>
          <w:rFonts w:cs="Tahoma"/>
          <w:lang w:val="ru-RU"/>
        </w:rPr>
        <w:t>.</w:t>
      </w:r>
      <w:r w:rsidR="007010C0">
        <w:rPr>
          <w:rFonts w:cs="Tahoma"/>
          <w:lang w:val="ru-RU"/>
        </w:rPr>
        <w:t>3</w:t>
      </w:r>
      <w:r w:rsidRPr="00B22148">
        <w:rPr>
          <w:rFonts w:cs="Tahoma"/>
          <w:lang w:val="ru-RU"/>
        </w:rPr>
        <w:t>. Расчетным периодом по настоящему Договору принимается один календарный месяц.</w:t>
      </w:r>
    </w:p>
    <w:p w14:paraId="39F9CA26" w14:textId="1CA6A61E" w:rsidR="00146B2D" w:rsidRPr="00B22148" w:rsidRDefault="00146B2D" w:rsidP="00635B20">
      <w:pPr>
        <w:pStyle w:val="SLH2PlainSimplawyer"/>
        <w:numPr>
          <w:ilvl w:val="0"/>
          <w:numId w:val="0"/>
        </w:numPr>
        <w:ind w:left="885"/>
        <w:jc w:val="both"/>
        <w:rPr>
          <w:rFonts w:cs="Tahoma"/>
          <w:lang w:val="ru-RU"/>
        </w:rPr>
      </w:pPr>
      <w:r w:rsidRPr="00B22148">
        <w:rPr>
          <w:rFonts w:cs="Tahoma"/>
          <w:lang w:val="ru-RU"/>
        </w:rPr>
        <w:t>6.</w:t>
      </w:r>
      <w:r w:rsidR="00102A86">
        <w:rPr>
          <w:rFonts w:cs="Tahoma"/>
          <w:lang w:val="ru-RU"/>
        </w:rPr>
        <w:t>1</w:t>
      </w:r>
      <w:r w:rsidRPr="00B22148">
        <w:rPr>
          <w:rFonts w:cs="Tahoma"/>
          <w:lang w:val="ru-RU"/>
        </w:rPr>
        <w:t>.</w:t>
      </w:r>
      <w:r w:rsidR="007010C0">
        <w:rPr>
          <w:rFonts w:cs="Tahoma"/>
          <w:lang w:val="ru-RU"/>
        </w:rPr>
        <w:t>4</w:t>
      </w:r>
      <w:r w:rsidRPr="00B22148">
        <w:rPr>
          <w:rFonts w:cs="Tahoma"/>
          <w:lang w:val="ru-RU"/>
        </w:rPr>
        <w:t>. Исполнением обязательств по оплате считается дата поступления денежных средств на расчетный счет Теплоснабжающей организации.</w:t>
      </w:r>
    </w:p>
    <w:p w14:paraId="5E7EC0FF" w14:textId="40167C78" w:rsidR="00146B2D" w:rsidRPr="00B22148" w:rsidRDefault="00146B2D" w:rsidP="00635B20">
      <w:pPr>
        <w:pStyle w:val="SLH2PlainSimplawyer"/>
        <w:numPr>
          <w:ilvl w:val="0"/>
          <w:numId w:val="0"/>
        </w:numPr>
        <w:ind w:left="885"/>
        <w:jc w:val="both"/>
        <w:rPr>
          <w:rFonts w:cs="Tahoma"/>
          <w:lang w:val="ru-RU"/>
        </w:rPr>
      </w:pPr>
      <w:r w:rsidRPr="00B22148">
        <w:rPr>
          <w:rFonts w:cs="Tahoma"/>
          <w:lang w:val="ru-RU"/>
        </w:rPr>
        <w:t>6.</w:t>
      </w:r>
      <w:r w:rsidR="00102A86">
        <w:rPr>
          <w:rFonts w:cs="Tahoma"/>
          <w:lang w:val="ru-RU"/>
        </w:rPr>
        <w:t>1</w:t>
      </w:r>
      <w:r w:rsidRPr="00B22148">
        <w:rPr>
          <w:rFonts w:cs="Tahoma"/>
          <w:lang w:val="ru-RU"/>
        </w:rPr>
        <w:t>.</w:t>
      </w:r>
      <w:r w:rsidR="007010C0">
        <w:rPr>
          <w:rFonts w:cs="Tahoma"/>
          <w:lang w:val="ru-RU"/>
        </w:rPr>
        <w:t>5</w:t>
      </w:r>
      <w:r w:rsidRPr="00B22148">
        <w:rPr>
          <w:rFonts w:cs="Tahoma"/>
          <w:lang w:val="ru-RU"/>
        </w:rPr>
        <w:t xml:space="preserve">. Теплоснабжающая организация оформляет </w:t>
      </w:r>
      <w:r w:rsidR="00C03A79">
        <w:rPr>
          <w:rFonts w:cs="Tahoma"/>
          <w:lang w:val="ru-RU"/>
        </w:rPr>
        <w:t>А</w:t>
      </w:r>
      <w:r w:rsidRPr="00B22148">
        <w:rPr>
          <w:rFonts w:cs="Tahoma"/>
          <w:lang w:val="ru-RU"/>
        </w:rPr>
        <w:t>кт поданной–принятой тепловой энергии</w:t>
      </w:r>
      <w:r w:rsidR="00C03A79">
        <w:rPr>
          <w:rFonts w:cs="Tahoma"/>
          <w:lang w:val="ru-RU"/>
        </w:rPr>
        <w:t xml:space="preserve"> и горячей воды</w:t>
      </w:r>
      <w:r w:rsidRPr="00B22148">
        <w:rPr>
          <w:rFonts w:cs="Tahoma"/>
          <w:lang w:val="ru-RU"/>
        </w:rPr>
        <w:t xml:space="preserve"> за фактически принятое количество </w:t>
      </w:r>
      <w:r w:rsidR="003A1BD2">
        <w:rPr>
          <w:rFonts w:cs="Tahoma"/>
          <w:lang w:val="ru-RU"/>
        </w:rPr>
        <w:t>энергетических ресурсов</w:t>
      </w:r>
      <w:r w:rsidR="00F30385">
        <w:rPr>
          <w:rFonts w:cs="Tahoma"/>
          <w:lang w:val="ru-RU"/>
        </w:rPr>
        <w:t>,</w:t>
      </w:r>
      <w:r w:rsidRPr="00B22148">
        <w:rPr>
          <w:rFonts w:cs="Tahoma"/>
          <w:lang w:val="ru-RU"/>
        </w:rPr>
        <w:t xml:space="preserve"> счет–фактуру</w:t>
      </w:r>
      <w:r w:rsidR="00F30385">
        <w:rPr>
          <w:rFonts w:cs="Tahoma"/>
          <w:lang w:val="ru-RU"/>
        </w:rPr>
        <w:t xml:space="preserve"> и отчет о потреблении </w:t>
      </w:r>
      <w:r w:rsidR="003A1BD2">
        <w:rPr>
          <w:rFonts w:cs="Tahoma"/>
          <w:lang w:val="ru-RU"/>
        </w:rPr>
        <w:t>энергетических ресурсов</w:t>
      </w:r>
      <w:r w:rsidR="00142022">
        <w:rPr>
          <w:rFonts w:cs="Tahoma"/>
          <w:lang w:val="ru-RU"/>
        </w:rPr>
        <w:t xml:space="preserve"> </w:t>
      </w:r>
      <w:r w:rsidR="00142022" w:rsidRPr="00886642">
        <w:rPr>
          <w:rFonts w:cs="Tahoma"/>
          <w:lang w:val="ru-RU"/>
        </w:rPr>
        <w:t xml:space="preserve">(при наличии </w:t>
      </w:r>
      <w:r w:rsidR="00142022" w:rsidRPr="00886642">
        <w:rPr>
          <w:rFonts w:eastAsia="Calibri" w:cs="Tahoma"/>
          <w:lang w:val="ru-RU"/>
        </w:rPr>
        <w:t xml:space="preserve">приборов учета, подключенных к </w:t>
      </w:r>
      <w:r w:rsidR="00142022" w:rsidRPr="00886642">
        <w:rPr>
          <w:rFonts w:cs="Tahoma"/>
          <w:lang w:val="ru-RU"/>
        </w:rPr>
        <w:t>автоматизированной информационно-измерительным системе учета тепловой энергии и теплоносителя)</w:t>
      </w:r>
      <w:r w:rsidRPr="00B22148">
        <w:rPr>
          <w:rFonts w:cs="Tahoma"/>
          <w:lang w:val="ru-RU"/>
        </w:rPr>
        <w:t>.</w:t>
      </w:r>
    </w:p>
    <w:p w14:paraId="3FBEE814" w14:textId="56B8D9E1" w:rsidR="00146B2D" w:rsidRPr="00B22148" w:rsidRDefault="00146B2D" w:rsidP="00635B20">
      <w:pPr>
        <w:pStyle w:val="SLH2PlainSimplawyer"/>
        <w:numPr>
          <w:ilvl w:val="0"/>
          <w:numId w:val="0"/>
        </w:numPr>
        <w:ind w:left="885"/>
        <w:jc w:val="both"/>
        <w:rPr>
          <w:rFonts w:cs="Tahoma"/>
          <w:lang w:val="ru-RU"/>
        </w:rPr>
      </w:pPr>
      <w:r w:rsidRPr="00B22148">
        <w:rPr>
          <w:rFonts w:cs="Tahoma"/>
          <w:lang w:val="ru-RU"/>
        </w:rPr>
        <w:t xml:space="preserve">Потребитель обязан до 5 числа месяца, следующего за расчетным, получить в Теплоснабжающей организации счет–фактуру и </w:t>
      </w:r>
      <w:r w:rsidR="003A1BD2">
        <w:rPr>
          <w:rFonts w:cs="Tahoma"/>
          <w:lang w:val="ru-RU"/>
        </w:rPr>
        <w:t>А</w:t>
      </w:r>
      <w:r w:rsidRPr="00B22148">
        <w:rPr>
          <w:rFonts w:cs="Tahoma"/>
          <w:lang w:val="ru-RU"/>
        </w:rPr>
        <w:t>кт поданной–принятой тепловой энергии</w:t>
      </w:r>
      <w:r w:rsidR="003A1BD2">
        <w:rPr>
          <w:rFonts w:cs="Tahoma"/>
          <w:lang w:val="ru-RU"/>
        </w:rPr>
        <w:t xml:space="preserve"> и горячей воды</w:t>
      </w:r>
      <w:r w:rsidRPr="00B22148">
        <w:rPr>
          <w:rFonts w:cs="Tahoma"/>
          <w:lang w:val="ru-RU"/>
        </w:rPr>
        <w:t>, который в течение 3 (трех) рабочих дней со дня получения необходимо надлежащим образом оформить, подписать уполномоченными лицами и возвратить в Теплоснабжающую организацию.</w:t>
      </w:r>
    </w:p>
    <w:p w14:paraId="34EA65C2" w14:textId="178D5FA8" w:rsidR="002A033D" w:rsidRPr="00B22148" w:rsidRDefault="00146B2D" w:rsidP="002A033D">
      <w:pPr>
        <w:pStyle w:val="SLH2PlainSimplawyer"/>
        <w:numPr>
          <w:ilvl w:val="0"/>
          <w:numId w:val="0"/>
        </w:numPr>
        <w:ind w:left="885"/>
        <w:jc w:val="both"/>
        <w:rPr>
          <w:rFonts w:cs="Tahoma"/>
          <w:lang w:val="ru-RU"/>
        </w:rPr>
      </w:pPr>
      <w:r w:rsidRPr="00B22148">
        <w:rPr>
          <w:rFonts w:cs="Tahoma"/>
          <w:lang w:val="ru-RU"/>
        </w:rPr>
        <w:t xml:space="preserve">Если Потребитель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w:t>
      </w:r>
      <w:r w:rsidR="003A1BD2">
        <w:rPr>
          <w:rFonts w:cs="Tahoma"/>
          <w:lang w:val="ru-RU"/>
        </w:rPr>
        <w:t>А</w:t>
      </w:r>
      <w:r w:rsidRPr="00B22148">
        <w:rPr>
          <w:rFonts w:cs="Tahoma"/>
          <w:lang w:val="ru-RU"/>
        </w:rPr>
        <w:t>кт поданной-принятой тепловой энергии</w:t>
      </w:r>
      <w:r w:rsidR="003A1BD2">
        <w:rPr>
          <w:rFonts w:cs="Tahoma"/>
          <w:lang w:val="ru-RU"/>
        </w:rPr>
        <w:t xml:space="preserve"> и горячей воды, а также</w:t>
      </w:r>
      <w:r w:rsidRPr="00B22148">
        <w:rPr>
          <w:rFonts w:cs="Tahoma"/>
          <w:lang w:val="ru-RU"/>
        </w:rPr>
        <w:t xml:space="preserve"> не представит мотивированных возражений на акт, считается, что </w:t>
      </w:r>
      <w:r w:rsidR="003A1BD2">
        <w:rPr>
          <w:rFonts w:cs="Tahoma"/>
          <w:lang w:val="ru-RU"/>
        </w:rPr>
        <w:t>энергетические ресурсы</w:t>
      </w:r>
      <w:r w:rsidRPr="00B22148">
        <w:rPr>
          <w:rFonts w:cs="Tahoma"/>
          <w:lang w:val="ru-RU"/>
        </w:rPr>
        <w:t xml:space="preserve"> приняты без возражений и акт подписан Потребителем.</w:t>
      </w:r>
    </w:p>
    <w:p w14:paraId="2644616A" w14:textId="75B699E3" w:rsidR="00146B2D" w:rsidRPr="00B22148" w:rsidRDefault="00146B2D" w:rsidP="00635B20">
      <w:pPr>
        <w:pStyle w:val="SLH2PlainSimplawyer"/>
        <w:numPr>
          <w:ilvl w:val="0"/>
          <w:numId w:val="0"/>
        </w:numPr>
        <w:ind w:left="885"/>
        <w:jc w:val="both"/>
        <w:rPr>
          <w:rFonts w:cs="Tahoma"/>
          <w:lang w:val="ru-RU"/>
        </w:rPr>
      </w:pPr>
      <w:r w:rsidRPr="00B22148">
        <w:rPr>
          <w:rFonts w:cs="Tahoma"/>
          <w:lang w:val="ru-RU"/>
        </w:rPr>
        <w:lastRenderedPageBreak/>
        <w:t>6.</w:t>
      </w:r>
      <w:r w:rsidR="00102A86" w:rsidRPr="00B22148" w:rsidDel="00102A86">
        <w:rPr>
          <w:rFonts w:cs="Tahoma"/>
          <w:lang w:val="ru-RU"/>
        </w:rPr>
        <w:t xml:space="preserve"> </w:t>
      </w:r>
      <w:r w:rsidR="00102A86">
        <w:rPr>
          <w:rFonts w:cs="Tahoma"/>
          <w:lang w:val="ru-RU"/>
        </w:rPr>
        <w:t>1.</w:t>
      </w:r>
      <w:r w:rsidR="007010C0">
        <w:rPr>
          <w:rFonts w:cs="Tahoma"/>
          <w:lang w:val="ru-RU"/>
        </w:rPr>
        <w:t>6</w:t>
      </w:r>
      <w:r w:rsidRPr="00B22148">
        <w:rPr>
          <w:rFonts w:cs="Tahoma"/>
          <w:lang w:val="ru-RU"/>
        </w:rPr>
        <w:t>. Потребитель</w:t>
      </w:r>
      <w:r w:rsidR="00FB21D2" w:rsidRPr="00B22148">
        <w:rPr>
          <w:rFonts w:cs="Tahoma"/>
          <w:lang w:val="ru-RU"/>
        </w:rPr>
        <w:t>,</w:t>
      </w:r>
      <w:r w:rsidRPr="00B22148">
        <w:rPr>
          <w:rFonts w:cs="Tahoma"/>
          <w:lang w:val="ru-RU"/>
        </w:rPr>
        <w:t xml:space="preserve"> получивший </w:t>
      </w:r>
      <w:r w:rsidR="003A1BD2">
        <w:rPr>
          <w:rFonts w:cs="Tahoma"/>
          <w:lang w:val="ru-RU"/>
        </w:rPr>
        <w:t>А</w:t>
      </w:r>
      <w:r w:rsidRPr="00B22148">
        <w:rPr>
          <w:rFonts w:cs="Tahoma"/>
          <w:lang w:val="ru-RU"/>
        </w:rPr>
        <w:t>кт сверки</w:t>
      </w:r>
      <w:r w:rsidR="00FB21D2" w:rsidRPr="00B22148">
        <w:rPr>
          <w:rFonts w:cs="Tahoma"/>
          <w:lang w:val="ru-RU"/>
        </w:rPr>
        <w:t>,</w:t>
      </w:r>
      <w:r w:rsidRPr="00B22148">
        <w:rPr>
          <w:rFonts w:cs="Tahoma"/>
          <w:lang w:val="ru-RU"/>
        </w:rPr>
        <w:t xml:space="preserve"> обязан в течение 3 (трех) рабочих дней со дня получения </w:t>
      </w:r>
      <w:r w:rsidR="003A1BD2">
        <w:rPr>
          <w:rFonts w:cs="Tahoma"/>
          <w:lang w:val="ru-RU"/>
        </w:rPr>
        <w:t>А</w:t>
      </w:r>
      <w:r w:rsidRPr="00B22148">
        <w:rPr>
          <w:rFonts w:cs="Tahoma"/>
          <w:lang w:val="ru-RU"/>
        </w:rPr>
        <w:t>кта сверки, надлежащим образом оформить, подписать уполномоченными лицами и возвратить его в Теплоснабжающую организацию. Акт сверки составляется не реже 1 (одного) раза в квартал, а также в случае расторжения настоящего договора.</w:t>
      </w:r>
    </w:p>
    <w:p w14:paraId="2859E75E" w14:textId="63DE1EA1" w:rsidR="00146B2D" w:rsidRPr="00B22148" w:rsidRDefault="00146B2D" w:rsidP="00635B20">
      <w:pPr>
        <w:pStyle w:val="SLH2PlainSimplawyer"/>
        <w:numPr>
          <w:ilvl w:val="0"/>
          <w:numId w:val="0"/>
        </w:numPr>
        <w:ind w:left="885"/>
        <w:jc w:val="both"/>
        <w:rPr>
          <w:rFonts w:cs="Tahoma"/>
          <w:lang w:val="ru-RU"/>
        </w:rPr>
      </w:pPr>
      <w:r w:rsidRPr="00B22148">
        <w:rPr>
          <w:rFonts w:cs="Tahoma"/>
          <w:lang w:val="ru-RU"/>
        </w:rPr>
        <w:t xml:space="preserve">Если Потребитель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w:t>
      </w:r>
      <w:r w:rsidR="003A1BD2">
        <w:rPr>
          <w:rFonts w:cs="Tahoma"/>
          <w:lang w:val="ru-RU"/>
        </w:rPr>
        <w:t>А</w:t>
      </w:r>
      <w:r w:rsidRPr="00B22148">
        <w:rPr>
          <w:rFonts w:cs="Tahoma"/>
          <w:lang w:val="ru-RU"/>
        </w:rPr>
        <w:t xml:space="preserve">кт сверки и не представит мотивированных возражений, считается, что </w:t>
      </w:r>
      <w:r w:rsidR="003A1BD2">
        <w:rPr>
          <w:rFonts w:cs="Tahoma"/>
          <w:lang w:val="ru-RU"/>
        </w:rPr>
        <w:t>А</w:t>
      </w:r>
      <w:r w:rsidRPr="00B22148">
        <w:rPr>
          <w:rFonts w:cs="Tahoma"/>
          <w:lang w:val="ru-RU"/>
        </w:rPr>
        <w:t>кт сверки принят без возражений и подписан Потребителем.</w:t>
      </w:r>
    </w:p>
    <w:p w14:paraId="4CF4159A" w14:textId="0846E0D7" w:rsidR="00146B2D" w:rsidRPr="00B22148" w:rsidRDefault="00146B2D" w:rsidP="00635B20">
      <w:pPr>
        <w:pStyle w:val="SLH2PlainSimplawyer"/>
        <w:numPr>
          <w:ilvl w:val="0"/>
          <w:numId w:val="0"/>
        </w:numPr>
        <w:ind w:left="885"/>
        <w:jc w:val="both"/>
        <w:rPr>
          <w:rFonts w:cs="Tahoma"/>
          <w:lang w:val="ru-RU"/>
        </w:rPr>
      </w:pPr>
      <w:r w:rsidRPr="00B22148">
        <w:rPr>
          <w:rFonts w:cs="Tahoma"/>
          <w:lang w:val="ru-RU"/>
        </w:rPr>
        <w:t>6.</w:t>
      </w:r>
      <w:r w:rsidR="00102A86">
        <w:rPr>
          <w:rFonts w:cs="Tahoma"/>
          <w:lang w:val="ru-RU"/>
        </w:rPr>
        <w:t>1</w:t>
      </w:r>
      <w:r w:rsidRPr="00B22148">
        <w:rPr>
          <w:rFonts w:cs="Tahoma"/>
          <w:lang w:val="ru-RU"/>
        </w:rPr>
        <w:t>.</w:t>
      </w:r>
      <w:r w:rsidR="007010C0">
        <w:rPr>
          <w:rFonts w:cs="Tahoma"/>
          <w:lang w:val="ru-RU"/>
        </w:rPr>
        <w:t>7</w:t>
      </w:r>
      <w:r w:rsidRPr="00B22148">
        <w:rPr>
          <w:rFonts w:cs="Tahoma"/>
          <w:lang w:val="ru-RU"/>
        </w:rPr>
        <w:t>.</w:t>
      </w:r>
      <w:r w:rsidRPr="00B22148">
        <w:rPr>
          <w:rFonts w:cs="Tahoma"/>
          <w:vertAlign w:val="superscript"/>
        </w:rPr>
        <w:footnoteReference w:id="12"/>
      </w:r>
      <w:r w:rsidRPr="00B22148">
        <w:rPr>
          <w:rFonts w:cs="Tahoma"/>
          <w:lang w:val="ru-RU"/>
        </w:rPr>
        <w:t>. Стороны пришли к согласию о возможности направления и получения документов, связанных с исполнением настоящего Договора (</w:t>
      </w:r>
      <w:r w:rsidR="001A77A7">
        <w:rPr>
          <w:rFonts w:cs="Tahoma"/>
          <w:lang w:val="ru-RU"/>
        </w:rPr>
        <w:t xml:space="preserve">первичных учетных документов - </w:t>
      </w:r>
      <w:r w:rsidRPr="00B22148">
        <w:rPr>
          <w:rFonts w:cs="Tahoma"/>
          <w:lang w:val="ru-RU"/>
        </w:rPr>
        <w:t xml:space="preserve">счетов, счетов-фактур, </w:t>
      </w:r>
      <w:r w:rsidR="003A1BD2">
        <w:rPr>
          <w:rFonts w:cs="Tahoma"/>
          <w:lang w:val="ru-RU"/>
        </w:rPr>
        <w:t>А</w:t>
      </w:r>
      <w:r w:rsidRPr="00B22148">
        <w:rPr>
          <w:rFonts w:cs="Tahoma"/>
          <w:lang w:val="ru-RU"/>
        </w:rPr>
        <w:t xml:space="preserve">ктов поданной–принятой тепловой энергии </w:t>
      </w:r>
      <w:r w:rsidR="003A1BD2">
        <w:rPr>
          <w:rFonts w:cs="Tahoma"/>
          <w:lang w:val="ru-RU"/>
        </w:rPr>
        <w:t>и горячей воды</w:t>
      </w:r>
      <w:r w:rsidRPr="00B22148">
        <w:rPr>
          <w:rFonts w:cs="Tahoma"/>
          <w:lang w:val="ru-RU"/>
        </w:rPr>
        <w:t xml:space="preserve">, фактически принятое количество тепловой энергии и (или) теплоноситель, </w:t>
      </w:r>
      <w:r w:rsidR="003A1BD2">
        <w:rPr>
          <w:rFonts w:cs="Tahoma"/>
          <w:lang w:val="ru-RU"/>
        </w:rPr>
        <w:t>А</w:t>
      </w:r>
      <w:r w:rsidRPr="00B22148">
        <w:rPr>
          <w:rFonts w:cs="Tahoma"/>
          <w:lang w:val="ru-RU"/>
        </w:rPr>
        <w:t>ктов сверок и иных документов) в электронном виде с использованием электронной цифровой подписи.</w:t>
      </w:r>
    </w:p>
    <w:p w14:paraId="16A1B1BD" w14:textId="57377187" w:rsidR="00146B2D" w:rsidRPr="00B22148" w:rsidRDefault="00146B2D" w:rsidP="0087586A">
      <w:pPr>
        <w:spacing w:before="120" w:after="120"/>
        <w:ind w:firstLine="709"/>
        <w:jc w:val="both"/>
        <w:rPr>
          <w:rFonts w:ascii="Tahoma" w:hAnsi="Tahoma" w:cs="Tahoma"/>
          <w:b/>
          <w:sz w:val="20"/>
        </w:rPr>
      </w:pPr>
      <w:r w:rsidRPr="00B22148">
        <w:rPr>
          <w:rFonts w:ascii="Tahoma" w:hAnsi="Tahoma" w:cs="Tahoma"/>
          <w:b/>
          <w:sz w:val="20"/>
        </w:rPr>
        <w:t>6.</w:t>
      </w:r>
      <w:r w:rsidR="00102A86">
        <w:rPr>
          <w:rFonts w:ascii="Tahoma" w:hAnsi="Tahoma" w:cs="Tahoma"/>
          <w:b/>
          <w:sz w:val="20"/>
        </w:rPr>
        <w:t>2</w:t>
      </w:r>
      <w:r w:rsidRPr="00B22148">
        <w:rPr>
          <w:rFonts w:ascii="Tahoma" w:hAnsi="Tahoma" w:cs="Tahoma"/>
          <w:b/>
          <w:sz w:val="20"/>
        </w:rPr>
        <w:t>. Правила погашения задолженности</w:t>
      </w:r>
    </w:p>
    <w:p w14:paraId="2A1D00BA" w14:textId="77777777" w:rsidR="002A033D" w:rsidRPr="00212BB5" w:rsidRDefault="002A033D" w:rsidP="002A033D">
      <w:pPr>
        <w:pStyle w:val="SLH2PlainSimplawyer"/>
        <w:numPr>
          <w:ilvl w:val="0"/>
          <w:numId w:val="0"/>
        </w:numPr>
        <w:ind w:left="885"/>
        <w:jc w:val="both"/>
        <w:rPr>
          <w:rFonts w:cs="Tahoma"/>
          <w:lang w:val="ru-RU"/>
        </w:rPr>
      </w:pPr>
      <w:r>
        <w:rPr>
          <w:rFonts w:cs="Tahoma"/>
          <w:lang w:val="ru-RU"/>
        </w:rPr>
        <w:t xml:space="preserve">В платежном поручении </w:t>
      </w:r>
      <w:r w:rsidRPr="00212BB5">
        <w:rPr>
          <w:rFonts w:cs="Tahoma"/>
          <w:lang w:val="ru-RU"/>
        </w:rPr>
        <w:t>Потребитель указывает дату и номер договора, период, за который производится платеж или дату и номер счета-фактуры, в следующей последовательности:</w:t>
      </w:r>
    </w:p>
    <w:p w14:paraId="35B19944" w14:textId="77777777" w:rsidR="002A033D" w:rsidRPr="002A033D" w:rsidRDefault="002A033D" w:rsidP="002A033D">
      <w:pPr>
        <w:pStyle w:val="SLH2PlainSimplawyer"/>
        <w:numPr>
          <w:ilvl w:val="0"/>
          <w:numId w:val="0"/>
        </w:numPr>
        <w:ind w:left="885"/>
        <w:jc w:val="both"/>
        <w:rPr>
          <w:rFonts w:cs="Tahoma"/>
          <w:lang w:val="ru-RU"/>
        </w:rPr>
      </w:pPr>
      <w:r w:rsidRPr="002A033D">
        <w:rPr>
          <w:rFonts w:cs="Tahoma"/>
          <w:lang w:val="ru-RU"/>
        </w:rPr>
        <w:t>Оплата по счету-фактуре: «Оплата за ______(вид платежа*) по договору №____, по с/ф №___от ____(дата с/ф), в т.ч. НДС ___(сумма НДС)».</w:t>
      </w:r>
    </w:p>
    <w:p w14:paraId="79519A4B" w14:textId="77777777" w:rsidR="002A033D" w:rsidRPr="002A033D" w:rsidRDefault="002A033D" w:rsidP="002A033D">
      <w:pPr>
        <w:pStyle w:val="SLH2PlainSimplawyer"/>
        <w:numPr>
          <w:ilvl w:val="0"/>
          <w:numId w:val="0"/>
        </w:numPr>
        <w:ind w:left="885"/>
        <w:jc w:val="both"/>
        <w:rPr>
          <w:rFonts w:cs="Tahoma"/>
          <w:lang w:val="ru-RU"/>
        </w:rPr>
      </w:pPr>
      <w:r w:rsidRPr="002A033D">
        <w:rPr>
          <w:rFonts w:cs="Tahoma"/>
          <w:lang w:val="ru-RU"/>
        </w:rPr>
        <w:t>При оплате по нескольким счетам-фактурам, указываются все номера и даты документов.</w:t>
      </w:r>
    </w:p>
    <w:p w14:paraId="4A993238" w14:textId="36336566" w:rsidR="002A033D" w:rsidRPr="002A033D" w:rsidRDefault="002A033D" w:rsidP="002A033D">
      <w:pPr>
        <w:pStyle w:val="SLH2PlainSimplawyer"/>
        <w:numPr>
          <w:ilvl w:val="0"/>
          <w:numId w:val="0"/>
        </w:numPr>
        <w:ind w:left="885"/>
        <w:jc w:val="both"/>
        <w:rPr>
          <w:rFonts w:cs="Tahoma"/>
          <w:lang w:val="ru-RU"/>
        </w:rPr>
      </w:pPr>
      <w:r w:rsidRPr="002A033D">
        <w:rPr>
          <w:rFonts w:cs="Tahoma"/>
          <w:lang w:val="ru-RU"/>
        </w:rPr>
        <w:t>Оплата текущих (</w:t>
      </w:r>
      <w:r w:rsidR="003A1BD2">
        <w:rPr>
          <w:rFonts w:cs="Tahoma"/>
          <w:lang w:val="ru-RU"/>
        </w:rPr>
        <w:t>промежуточных</w:t>
      </w:r>
      <w:r w:rsidRPr="002A033D">
        <w:rPr>
          <w:rFonts w:cs="Tahoma"/>
          <w:lang w:val="ru-RU"/>
        </w:rPr>
        <w:t>) платежей: «Оплата за ______(вид платежа*) по договору №____,  за _______ (период: месяц, год), в т.ч. НДС ___(сумма НДС)».</w:t>
      </w:r>
    </w:p>
    <w:p w14:paraId="72287BA9" w14:textId="77777777" w:rsidR="002A033D" w:rsidRPr="002A033D" w:rsidRDefault="002A033D" w:rsidP="002A033D">
      <w:pPr>
        <w:pStyle w:val="SLH2PlainSimplawyer"/>
        <w:numPr>
          <w:ilvl w:val="0"/>
          <w:numId w:val="0"/>
        </w:numPr>
        <w:ind w:left="885"/>
        <w:jc w:val="both"/>
        <w:rPr>
          <w:rFonts w:cs="Tahoma"/>
          <w:lang w:val="ru-RU"/>
        </w:rPr>
      </w:pPr>
      <w:r w:rsidRPr="002A033D">
        <w:rPr>
          <w:rFonts w:cs="Tahoma"/>
          <w:lang w:val="ru-RU"/>
        </w:rPr>
        <w:t>Оплата по исполнительному производству: «Оплата по исполнительному листу №___ по договору №___ по с/ф № от ____(дата с/ф) за ___ (период: месяц, год), в т.ч. НДС ___(сумма НДС)».</w:t>
      </w:r>
    </w:p>
    <w:p w14:paraId="161D0320" w14:textId="377D104E" w:rsidR="002A033D" w:rsidRPr="002A033D" w:rsidRDefault="002A033D" w:rsidP="002A033D">
      <w:pPr>
        <w:pStyle w:val="SLH2PlainSimplawyer"/>
        <w:numPr>
          <w:ilvl w:val="0"/>
          <w:numId w:val="0"/>
        </w:numPr>
        <w:ind w:left="885"/>
        <w:jc w:val="both"/>
        <w:rPr>
          <w:rFonts w:cs="Tahoma"/>
          <w:lang w:val="ru-RU"/>
        </w:rPr>
      </w:pPr>
      <w:r w:rsidRPr="002A033D">
        <w:rPr>
          <w:rFonts w:cs="Tahoma"/>
          <w:lang w:val="ru-RU"/>
        </w:rPr>
        <w:t xml:space="preserve">*Вид платежа: </w:t>
      </w:r>
      <w:r w:rsidR="00971D25">
        <w:rPr>
          <w:rFonts w:cs="Tahoma"/>
          <w:lang w:val="ru-RU"/>
        </w:rPr>
        <w:t xml:space="preserve">энергетические ресурсы, </w:t>
      </w:r>
      <w:r w:rsidRPr="002A033D">
        <w:rPr>
          <w:rFonts w:cs="Tahoma"/>
          <w:lang w:val="ru-RU"/>
        </w:rPr>
        <w:t xml:space="preserve">проценты за пользование чужими денежными средствами (проценты), услуги по </w:t>
      </w:r>
      <w:r>
        <w:rPr>
          <w:rFonts w:cs="Tahoma"/>
          <w:lang w:val="ru-RU"/>
        </w:rPr>
        <w:t>ограничению/</w:t>
      </w:r>
      <w:r w:rsidRPr="002A033D">
        <w:rPr>
          <w:rFonts w:cs="Tahoma"/>
          <w:lang w:val="ru-RU"/>
        </w:rPr>
        <w:t xml:space="preserve">возобновлению </w:t>
      </w:r>
      <w:r>
        <w:rPr>
          <w:rFonts w:cs="Tahoma"/>
          <w:lang w:val="ru-RU"/>
        </w:rPr>
        <w:t xml:space="preserve">подачи </w:t>
      </w:r>
      <w:r w:rsidR="00971D25">
        <w:rPr>
          <w:rFonts w:cs="Tahoma"/>
          <w:lang w:val="ru-RU"/>
        </w:rPr>
        <w:t>энергетических ресурсов</w:t>
      </w:r>
      <w:r w:rsidRPr="002A033D">
        <w:rPr>
          <w:rFonts w:cs="Tahoma"/>
          <w:lang w:val="ru-RU"/>
        </w:rPr>
        <w:t>.</w:t>
      </w:r>
    </w:p>
    <w:p w14:paraId="760CB6D5" w14:textId="73C70BEB" w:rsidR="00894C43" w:rsidRPr="003F78FB" w:rsidRDefault="00563159" w:rsidP="00894C43">
      <w:pPr>
        <w:pStyle w:val="SLH2PlainSimplawyer"/>
        <w:numPr>
          <w:ilvl w:val="0"/>
          <w:numId w:val="0"/>
        </w:numPr>
        <w:ind w:left="885"/>
        <w:jc w:val="both"/>
        <w:rPr>
          <w:rFonts w:cs="Tahoma"/>
          <w:lang w:val="ru-RU"/>
        </w:rPr>
      </w:pPr>
      <w:r w:rsidRPr="00B22148">
        <w:rPr>
          <w:rFonts w:cs="Tahoma"/>
          <w:lang w:val="ru-RU"/>
        </w:rPr>
        <w:t>В случае если Потребитель</w:t>
      </w:r>
      <w:r w:rsidR="0087586A" w:rsidRPr="00B22148">
        <w:rPr>
          <w:rFonts w:cs="Tahoma"/>
          <w:lang w:val="ru-RU"/>
        </w:rPr>
        <w:t xml:space="preserve"> </w:t>
      </w:r>
      <w:r w:rsidRPr="00B22148">
        <w:rPr>
          <w:rFonts w:cs="Tahoma"/>
          <w:lang w:val="ru-RU"/>
        </w:rPr>
        <w:t xml:space="preserve">в платежных поручениях </w:t>
      </w:r>
      <w:r w:rsidR="00894C43" w:rsidRPr="00C147F1">
        <w:rPr>
          <w:rFonts w:cs="Tahoma"/>
          <w:lang w:val="ru-RU"/>
        </w:rPr>
        <w:t>или немедленно после оплаты (не позднее чем на следующий календарный день)</w:t>
      </w:r>
      <w:r w:rsidR="00894C43">
        <w:rPr>
          <w:rFonts w:cs="Tahoma"/>
          <w:lang w:val="ru-RU"/>
        </w:rPr>
        <w:t xml:space="preserve"> </w:t>
      </w:r>
      <w:r w:rsidRPr="00B22148">
        <w:rPr>
          <w:rFonts w:cs="Tahoma"/>
          <w:lang w:val="ru-RU"/>
        </w:rPr>
        <w:t xml:space="preserve">не указал назначение платежа, Теплоснабжающая организация вправе </w:t>
      </w:r>
      <w:r w:rsidR="00894C43">
        <w:rPr>
          <w:rFonts w:cs="Tahoma"/>
          <w:lang w:val="ru-RU"/>
        </w:rPr>
        <w:t>отнести</w:t>
      </w:r>
      <w:r w:rsidR="00894C43" w:rsidRPr="00B22148">
        <w:rPr>
          <w:rFonts w:cs="Tahoma"/>
          <w:lang w:val="ru-RU"/>
        </w:rPr>
        <w:t xml:space="preserve"> </w:t>
      </w:r>
      <w:r w:rsidRPr="00B22148">
        <w:rPr>
          <w:rFonts w:cs="Tahoma"/>
          <w:lang w:val="ru-RU"/>
        </w:rPr>
        <w:t xml:space="preserve">платеж </w:t>
      </w:r>
      <w:r w:rsidR="00894C43" w:rsidRPr="003F78FB">
        <w:rPr>
          <w:rFonts w:cs="Tahoma"/>
          <w:lang w:val="ru-RU"/>
        </w:rPr>
        <w:t>в счет оплаты периода, срок исполнения обязательства по оплате которого наступил ранее</w:t>
      </w:r>
      <w:r w:rsidR="006F5617">
        <w:rPr>
          <w:rFonts w:cs="Tahoma"/>
          <w:lang w:val="ru-RU"/>
        </w:rPr>
        <w:t xml:space="preserve"> в соответствии с порядком, определенным в Приложении №8 к Договору</w:t>
      </w:r>
      <w:r w:rsidRPr="00B22148">
        <w:rPr>
          <w:rFonts w:cs="Tahoma"/>
          <w:lang w:val="ru-RU"/>
        </w:rPr>
        <w:t>.</w:t>
      </w:r>
    </w:p>
    <w:p w14:paraId="7B6F6CC8" w14:textId="5DF71AA8" w:rsidR="0087586A" w:rsidRPr="00B22148" w:rsidRDefault="0087586A" w:rsidP="0087586A">
      <w:pPr>
        <w:spacing w:before="120" w:after="120"/>
        <w:ind w:firstLine="709"/>
        <w:jc w:val="both"/>
        <w:rPr>
          <w:rFonts w:ascii="Tahoma" w:hAnsi="Tahoma" w:cs="Tahoma"/>
          <w:b/>
          <w:sz w:val="20"/>
        </w:rPr>
      </w:pPr>
      <w:r w:rsidRPr="00B22148">
        <w:rPr>
          <w:rFonts w:ascii="Tahoma" w:hAnsi="Tahoma" w:cs="Tahoma"/>
          <w:b/>
          <w:sz w:val="20"/>
        </w:rPr>
        <w:t>7 РАЗДЕЛ: ОТВЕТСТВЕННОСТЬ</w:t>
      </w:r>
    </w:p>
    <w:p w14:paraId="6BC687DB" w14:textId="06468C8D" w:rsidR="0087586A" w:rsidRPr="00B22148" w:rsidRDefault="0087586A" w:rsidP="0087586A">
      <w:pPr>
        <w:spacing w:before="120" w:after="120"/>
        <w:ind w:firstLine="709"/>
        <w:jc w:val="both"/>
        <w:rPr>
          <w:rFonts w:ascii="Tahoma" w:hAnsi="Tahoma" w:cs="Tahoma"/>
          <w:b/>
          <w:sz w:val="20"/>
        </w:rPr>
      </w:pPr>
      <w:r w:rsidRPr="00B22148">
        <w:rPr>
          <w:rFonts w:ascii="Tahoma" w:hAnsi="Tahoma" w:cs="Tahoma"/>
          <w:b/>
          <w:sz w:val="20"/>
        </w:rPr>
        <w:t xml:space="preserve">7.1. Ответственность </w:t>
      </w:r>
      <w:r w:rsidR="00434CCB">
        <w:rPr>
          <w:rFonts w:ascii="Tahoma" w:hAnsi="Tahoma" w:cs="Tahoma"/>
          <w:b/>
          <w:sz w:val="20"/>
        </w:rPr>
        <w:t>Сторон</w:t>
      </w:r>
    </w:p>
    <w:p w14:paraId="553FD523" w14:textId="2D012070" w:rsidR="0087586A" w:rsidRPr="00B22148" w:rsidRDefault="0087586A" w:rsidP="00635B20">
      <w:pPr>
        <w:pStyle w:val="SLH2PlainSimplawyer"/>
        <w:numPr>
          <w:ilvl w:val="0"/>
          <w:numId w:val="0"/>
        </w:numPr>
        <w:ind w:left="885"/>
        <w:jc w:val="both"/>
        <w:rPr>
          <w:rFonts w:cs="Tahoma"/>
          <w:lang w:val="ru-RU"/>
        </w:rPr>
      </w:pPr>
      <w:r w:rsidRPr="00B22148">
        <w:rPr>
          <w:rFonts w:cs="Tahoma"/>
          <w:lang w:val="ru-RU"/>
        </w:rPr>
        <w:t xml:space="preserve">7.1.1. За нарушение обязательств по оплате </w:t>
      </w:r>
      <w:r w:rsidR="003E60C6">
        <w:rPr>
          <w:rFonts w:cs="Tahoma"/>
          <w:lang w:val="ru-RU"/>
        </w:rPr>
        <w:t>энергетических ресурсов</w:t>
      </w:r>
      <w:r w:rsidRPr="00B22148">
        <w:rPr>
          <w:rFonts w:cs="Tahoma"/>
          <w:lang w:val="ru-RU"/>
        </w:rPr>
        <w:t xml:space="preserve"> Потребитель уплачивает Теплоснабжающей организации пени в </w:t>
      </w:r>
      <w:r w:rsidR="00797847">
        <w:rPr>
          <w:rFonts w:cs="Tahoma"/>
          <w:lang w:val="ru-RU"/>
        </w:rPr>
        <w:t>размере</w:t>
      </w:r>
      <w:r w:rsidR="005E5D44">
        <w:rPr>
          <w:rFonts w:cs="Tahoma"/>
          <w:lang w:val="ru-RU"/>
        </w:rPr>
        <w:t>,</w:t>
      </w:r>
      <w:r w:rsidR="00797847">
        <w:rPr>
          <w:rFonts w:cs="Tahoma"/>
          <w:lang w:val="ru-RU"/>
        </w:rPr>
        <w:t xml:space="preserve"> установленном</w:t>
      </w:r>
      <w:r w:rsidRPr="00B22148">
        <w:rPr>
          <w:rFonts w:cs="Tahoma"/>
          <w:lang w:val="ru-RU"/>
        </w:rPr>
        <w:t xml:space="preserve"> законодательств</w:t>
      </w:r>
      <w:r w:rsidR="00797847">
        <w:rPr>
          <w:rFonts w:cs="Tahoma"/>
          <w:lang w:val="ru-RU"/>
        </w:rPr>
        <w:t>ом</w:t>
      </w:r>
      <w:r w:rsidRPr="00B22148">
        <w:rPr>
          <w:rFonts w:cs="Tahoma"/>
          <w:lang w:val="ru-RU"/>
        </w:rPr>
        <w:t xml:space="preserve"> РФ. </w:t>
      </w:r>
    </w:p>
    <w:p w14:paraId="0CE08AB7" w14:textId="11F08797" w:rsidR="0087586A" w:rsidRPr="00B22148" w:rsidRDefault="0087586A" w:rsidP="00635B20">
      <w:pPr>
        <w:pStyle w:val="SLH2PlainSimplawyer"/>
        <w:numPr>
          <w:ilvl w:val="0"/>
          <w:numId w:val="0"/>
        </w:numPr>
        <w:ind w:left="885"/>
        <w:jc w:val="both"/>
        <w:rPr>
          <w:rFonts w:cs="Tahoma"/>
          <w:lang w:val="ru-RU"/>
        </w:rPr>
      </w:pPr>
      <w:r w:rsidRPr="00B22148">
        <w:rPr>
          <w:rFonts w:cs="Tahoma"/>
          <w:lang w:val="ru-RU"/>
        </w:rPr>
        <w:t xml:space="preserve">За нарушение обязательств по оплате промежуточных платежей стоимости </w:t>
      </w:r>
      <w:r w:rsidR="003E60C6">
        <w:rPr>
          <w:rFonts w:cs="Tahoma"/>
          <w:lang w:val="ru-RU"/>
        </w:rPr>
        <w:t>энергетических ресурсов</w:t>
      </w:r>
      <w:r w:rsidRPr="00B22148">
        <w:rPr>
          <w:rFonts w:cs="Tahoma"/>
          <w:lang w:val="ru-RU"/>
        </w:rPr>
        <w:t xml:space="preserve">, по оплате затрат, понесенных Теплоснабжающей организацией в связи с прекращением, ограничением и </w:t>
      </w:r>
      <w:r w:rsidR="00797847">
        <w:rPr>
          <w:rFonts w:cs="Tahoma"/>
          <w:lang w:val="ru-RU"/>
        </w:rPr>
        <w:t>(</w:t>
      </w:r>
      <w:r w:rsidRPr="00B22148">
        <w:rPr>
          <w:rFonts w:cs="Tahoma"/>
          <w:lang w:val="ru-RU"/>
        </w:rPr>
        <w:t>или</w:t>
      </w:r>
      <w:r w:rsidR="00797847">
        <w:rPr>
          <w:rFonts w:cs="Tahoma"/>
          <w:lang w:val="ru-RU"/>
        </w:rPr>
        <w:t>)</w:t>
      </w:r>
      <w:r w:rsidRPr="00B22148">
        <w:rPr>
          <w:rFonts w:cs="Tahoma"/>
          <w:lang w:val="ru-RU"/>
        </w:rPr>
        <w:t xml:space="preserve"> возобновлением подачи </w:t>
      </w:r>
      <w:r w:rsidR="003E60C6">
        <w:rPr>
          <w:rFonts w:cs="Tahoma"/>
          <w:lang w:val="ru-RU"/>
        </w:rPr>
        <w:t>энергетических ресурсов</w:t>
      </w:r>
      <w:r w:rsidRPr="00B22148">
        <w:rPr>
          <w:rFonts w:cs="Tahoma"/>
          <w:lang w:val="ru-RU"/>
        </w:rPr>
        <w:t>, Потребитель уплачивает Теплоснабжающей организации пени в размере одной стотридцатой ставки рефинансирования Центрального банка РФ,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14:paraId="1D3650A5" w14:textId="56EC1515" w:rsidR="0087586A" w:rsidRPr="00B22148" w:rsidRDefault="0087586A" w:rsidP="00635B20">
      <w:pPr>
        <w:pStyle w:val="SLH2PlainSimplawyer"/>
        <w:numPr>
          <w:ilvl w:val="0"/>
          <w:numId w:val="0"/>
        </w:numPr>
        <w:ind w:left="885"/>
        <w:jc w:val="both"/>
        <w:rPr>
          <w:rFonts w:cs="Tahoma"/>
          <w:lang w:val="ru-RU"/>
        </w:rPr>
      </w:pPr>
      <w:r w:rsidRPr="00B22148">
        <w:rPr>
          <w:rFonts w:cs="Tahoma"/>
          <w:lang w:val="ru-RU"/>
        </w:rPr>
        <w:t>Уплата пени не освобождает Потребителя от исполнения обязанности</w:t>
      </w:r>
      <w:r w:rsidR="00797847">
        <w:rPr>
          <w:rFonts w:cs="Tahoma"/>
          <w:lang w:val="ru-RU"/>
        </w:rPr>
        <w:t xml:space="preserve"> по оплате</w:t>
      </w:r>
      <w:r w:rsidRPr="00B22148">
        <w:rPr>
          <w:rFonts w:cs="Tahoma"/>
          <w:lang w:val="ru-RU"/>
        </w:rPr>
        <w:t>, а также от возмещения Теплоснабжающей организации причиненных убытков.</w:t>
      </w:r>
    </w:p>
    <w:p w14:paraId="47C08C54" w14:textId="16CC9E7C" w:rsidR="0087586A" w:rsidRPr="00B22148" w:rsidRDefault="0087586A" w:rsidP="00635B20">
      <w:pPr>
        <w:pStyle w:val="SLH2PlainSimplawyer"/>
        <w:numPr>
          <w:ilvl w:val="0"/>
          <w:numId w:val="0"/>
        </w:numPr>
        <w:ind w:left="885"/>
        <w:jc w:val="both"/>
        <w:rPr>
          <w:rFonts w:cs="Tahoma"/>
          <w:lang w:val="ru-RU"/>
        </w:rPr>
      </w:pPr>
      <w:r w:rsidRPr="00B22148">
        <w:rPr>
          <w:rFonts w:cs="Tahoma"/>
          <w:lang w:val="ru-RU"/>
        </w:rPr>
        <w:t>7.1.2. В случае умышленного вывода из строя прибора учета</w:t>
      </w:r>
      <w:r w:rsidR="003F78FB">
        <w:rPr>
          <w:rFonts w:cs="Tahoma"/>
          <w:lang w:val="ru-RU"/>
        </w:rPr>
        <w:t>,</w:t>
      </w:r>
      <w:r w:rsidRPr="00B22148">
        <w:rPr>
          <w:rFonts w:cs="Tahoma"/>
          <w:lang w:val="ru-RU"/>
        </w:rPr>
        <w:t xml:space="preserve"> иного воздействия на прибор учета с целью искажения его показаний</w:t>
      </w:r>
      <w:r w:rsidR="003F78FB">
        <w:rPr>
          <w:rFonts w:cs="Tahoma"/>
          <w:lang w:val="ru-RU"/>
        </w:rPr>
        <w:t xml:space="preserve"> </w:t>
      </w:r>
      <w:r w:rsidR="003F78FB" w:rsidRPr="000C3600">
        <w:rPr>
          <w:rFonts w:cs="Tahoma"/>
          <w:lang w:val="ru-RU"/>
        </w:rPr>
        <w:t xml:space="preserve">или превышения температуры обратной сетевой воды </w:t>
      </w:r>
      <w:r w:rsidR="003F78FB" w:rsidRPr="000C3600">
        <w:rPr>
          <w:rFonts w:cs="Tahoma"/>
          <w:lang w:val="ru-RU"/>
        </w:rPr>
        <w:lastRenderedPageBreak/>
        <w:t>(</w:t>
      </w:r>
      <w:r w:rsidR="003F78FB" w:rsidRPr="000C3600">
        <w:rPr>
          <w:rFonts w:cs="Tahoma"/>
          <w:lang w:val="en-US"/>
        </w:rPr>
        <w:t>t</w:t>
      </w:r>
      <w:r w:rsidR="003F78FB" w:rsidRPr="000C3600">
        <w:rPr>
          <w:rFonts w:cs="Tahoma"/>
          <w:lang w:val="ru-RU"/>
        </w:rPr>
        <w:t>2)</w:t>
      </w:r>
      <w:r w:rsidRPr="00B22148">
        <w:rPr>
          <w:rFonts w:cs="Tahoma"/>
          <w:lang w:val="ru-RU"/>
        </w:rPr>
        <w:t xml:space="preserve"> Потребитель возмещает Теплоснабжающей организации причиненные такими действиями убытки.</w:t>
      </w:r>
    </w:p>
    <w:p w14:paraId="40D449CF" w14:textId="5AE53EFA" w:rsidR="0087586A" w:rsidRPr="00B22148" w:rsidRDefault="0087586A" w:rsidP="00635B20">
      <w:pPr>
        <w:pStyle w:val="SLH2PlainSimplawyer"/>
        <w:numPr>
          <w:ilvl w:val="0"/>
          <w:numId w:val="0"/>
        </w:numPr>
        <w:ind w:left="885"/>
        <w:jc w:val="both"/>
        <w:rPr>
          <w:rFonts w:cs="Tahoma"/>
          <w:lang w:val="ru-RU"/>
        </w:rPr>
      </w:pPr>
      <w:r w:rsidRPr="00B22148">
        <w:rPr>
          <w:rFonts w:cs="Tahoma"/>
          <w:lang w:val="ru-RU"/>
        </w:rPr>
        <w:t>7.1.3. В случае воспрепятствования Потребителем проведению Теплоснабжающей организацией ремонтных работ на тепловых сетях, Потребитель возмещает Теплоснабжающей организации причиненные такими действиями (бездействием) убытки.</w:t>
      </w:r>
    </w:p>
    <w:p w14:paraId="0A423C92" w14:textId="0BEFC3F4" w:rsidR="0087586A" w:rsidRPr="00B22148" w:rsidRDefault="00434CCB" w:rsidP="00635B20">
      <w:pPr>
        <w:pStyle w:val="SLH2PlainSimplawyer"/>
        <w:numPr>
          <w:ilvl w:val="0"/>
          <w:numId w:val="0"/>
        </w:numPr>
        <w:ind w:left="885"/>
        <w:jc w:val="both"/>
        <w:rPr>
          <w:rFonts w:cs="Tahoma"/>
          <w:lang w:val="ru-RU"/>
        </w:rPr>
      </w:pPr>
      <w:r>
        <w:rPr>
          <w:rFonts w:eastAsia="Calibri" w:cs="Tahoma"/>
          <w:lang w:val="ru-RU"/>
        </w:rPr>
        <w:t xml:space="preserve">7.1.4. </w:t>
      </w:r>
      <w:r w:rsidR="0087586A" w:rsidRPr="00B22148">
        <w:rPr>
          <w:rFonts w:eastAsia="Calibri" w:cs="Tahoma"/>
          <w:lang w:val="ru-RU"/>
        </w:rPr>
        <w:t>Стороны</w:t>
      </w:r>
      <w:r w:rsidR="0087586A" w:rsidRPr="00B22148">
        <w:rPr>
          <w:rFonts w:cs="Tahoma"/>
          <w:lang w:val="ru-RU"/>
        </w:rPr>
        <w:t xml:space="preserve"> освобождаются от ответственности за неисполнение или ненадлежащее исполнение обязательств по настоящему Договору, если надлежащее исполнение оказалось невозможным вследствие непреодолимой силы (форс-мажор), то есть чрезвычайных и непредотвратимых при данных условиях обстоятельств, возникших после заключения настоящего Договора (природные стихийные явления (пожары, наводнения, землетрясения и т.п.), чрезвычайные обстоятельства политической и общественной жизни (военные действия, чрезвычайное положение, забастовки и т.п.), эпидемии, запретительные акты органов государственной власти). При этом срок исполнения Сторонами обязательств по настоящему Договору соразмерно отодвигается на время действия таких обстоятельств.</w:t>
      </w:r>
    </w:p>
    <w:p w14:paraId="0638F13D" w14:textId="2D67C02D" w:rsidR="0087586A" w:rsidRPr="00B22148" w:rsidRDefault="00881F74" w:rsidP="0087586A">
      <w:pPr>
        <w:spacing w:before="120" w:after="120"/>
        <w:ind w:firstLine="709"/>
        <w:jc w:val="both"/>
        <w:rPr>
          <w:rFonts w:ascii="Tahoma" w:hAnsi="Tahoma" w:cs="Tahoma"/>
          <w:b/>
          <w:sz w:val="20"/>
        </w:rPr>
      </w:pPr>
      <w:r w:rsidRPr="00B22148">
        <w:rPr>
          <w:rFonts w:ascii="Tahoma" w:hAnsi="Tahoma" w:cs="Tahoma"/>
          <w:b/>
          <w:sz w:val="20"/>
        </w:rPr>
        <w:t>8 РАЗДЕЛ: ИНЫЕ ПОЛОЖЕНИЯ</w:t>
      </w:r>
    </w:p>
    <w:p w14:paraId="0044490E" w14:textId="531A4BD3" w:rsidR="00881F74" w:rsidRPr="00B22148" w:rsidRDefault="00881F74" w:rsidP="0087586A">
      <w:pPr>
        <w:spacing w:before="120" w:after="120"/>
        <w:ind w:firstLine="709"/>
        <w:jc w:val="both"/>
        <w:rPr>
          <w:rFonts w:ascii="Tahoma" w:hAnsi="Tahoma" w:cs="Tahoma"/>
          <w:b/>
          <w:sz w:val="20"/>
        </w:rPr>
      </w:pPr>
      <w:r w:rsidRPr="00B22148">
        <w:rPr>
          <w:rFonts w:ascii="Tahoma" w:hAnsi="Tahoma" w:cs="Tahoma"/>
          <w:b/>
          <w:sz w:val="20"/>
        </w:rPr>
        <w:t>8.1. Утрата прав на объект теплоснабжения</w:t>
      </w:r>
    </w:p>
    <w:p w14:paraId="61F3E167" w14:textId="4257FA96" w:rsidR="009739B4" w:rsidRPr="00B22148" w:rsidRDefault="009739B4" w:rsidP="00635B20">
      <w:pPr>
        <w:pStyle w:val="SLH2PlainSimplawyer"/>
        <w:numPr>
          <w:ilvl w:val="0"/>
          <w:numId w:val="0"/>
        </w:numPr>
        <w:ind w:left="885"/>
        <w:jc w:val="both"/>
        <w:rPr>
          <w:rFonts w:eastAsia="Calibri" w:cs="Tahoma"/>
          <w:lang w:val="ru-RU"/>
        </w:rPr>
      </w:pPr>
      <w:r w:rsidRPr="00B22148">
        <w:rPr>
          <w:rFonts w:eastAsia="Calibri" w:cs="Tahoma"/>
          <w:lang w:val="ru-RU"/>
        </w:rPr>
        <w:t>Потребитель</w:t>
      </w:r>
      <w:r w:rsidR="004F678B">
        <w:rPr>
          <w:rFonts w:eastAsia="Calibri" w:cs="Tahoma"/>
          <w:lang w:val="ru-RU"/>
        </w:rPr>
        <w:t>:</w:t>
      </w:r>
    </w:p>
    <w:p w14:paraId="76AD19E0" w14:textId="3017E748" w:rsidR="009739B4" w:rsidRPr="00B22148" w:rsidRDefault="009739B4" w:rsidP="00635B20">
      <w:pPr>
        <w:pStyle w:val="SLH2PlainSimplawyer"/>
        <w:numPr>
          <w:ilvl w:val="0"/>
          <w:numId w:val="0"/>
        </w:numPr>
        <w:ind w:left="885"/>
        <w:jc w:val="both"/>
        <w:rPr>
          <w:rFonts w:eastAsia="Calibri" w:cs="Tahoma"/>
          <w:lang w:val="ru-RU"/>
        </w:rPr>
      </w:pPr>
      <w:r w:rsidRPr="00B22148">
        <w:rPr>
          <w:rFonts w:eastAsia="Calibri" w:cs="Tahoma"/>
          <w:lang w:val="ru-RU"/>
        </w:rPr>
        <w:t xml:space="preserve">Не менее чем за 30 календарных дней до наступления соответствующей даты обязан письменно уведомить Теплоснабжающую организацию: </w:t>
      </w:r>
    </w:p>
    <w:p w14:paraId="69C6ABD2" w14:textId="19CE9611" w:rsidR="009739B4" w:rsidRPr="00B22148" w:rsidRDefault="009739B4" w:rsidP="00635B20">
      <w:pPr>
        <w:pStyle w:val="SLH2PlainSimplawyer"/>
        <w:numPr>
          <w:ilvl w:val="0"/>
          <w:numId w:val="0"/>
        </w:numPr>
        <w:ind w:left="885"/>
        <w:jc w:val="both"/>
        <w:rPr>
          <w:rFonts w:eastAsia="Calibri" w:cs="Tahoma"/>
          <w:lang w:val="ru-RU"/>
        </w:rPr>
      </w:pPr>
      <w:r w:rsidRPr="00B22148">
        <w:rPr>
          <w:rFonts w:eastAsia="Calibri" w:cs="Tahoma"/>
          <w:lang w:val="ru-RU"/>
        </w:rPr>
        <w:t>а) об утрате прав (права собственности, аренды, безвозмездного пользования и т.п.) на объект, снабжение</w:t>
      </w:r>
      <w:r w:rsidR="003E60C6">
        <w:rPr>
          <w:rFonts w:eastAsia="Calibri" w:cs="Tahoma"/>
          <w:lang w:val="ru-RU"/>
        </w:rPr>
        <w:t xml:space="preserve"> энергетическими ресурсами</w:t>
      </w:r>
      <w:r w:rsidRPr="00B22148">
        <w:rPr>
          <w:rFonts w:eastAsia="Calibri" w:cs="Tahoma"/>
          <w:lang w:val="ru-RU"/>
        </w:rPr>
        <w:t xml:space="preserve"> которого осуществляется в рамках настоящего Договора. При этом Потребитель обязан представить в Теплоснабжающую организацию копию документа, свидетельствующего об утрате права (договор купли-продажи, соглашение о расторжении договора аренды, ссуды, иной документ) и сообщить наименование, адрес и контактный телефон нового правообладателя; обеспечить надлежащую передачу тепловых сетей и теплопотребляющих установок, выбываемых из владения Потребителя; произвести Теплоснабжающей организации полную оплату за </w:t>
      </w:r>
      <w:r w:rsidR="003E60C6">
        <w:rPr>
          <w:rFonts w:eastAsia="Calibri" w:cs="Tahoma"/>
          <w:lang w:val="ru-RU"/>
        </w:rPr>
        <w:t>потребленные энергетические ресурсы</w:t>
      </w:r>
      <w:r w:rsidRPr="00B22148">
        <w:rPr>
          <w:rFonts w:eastAsia="Calibri" w:cs="Tahoma"/>
          <w:lang w:val="ru-RU"/>
        </w:rPr>
        <w:t>.</w:t>
      </w:r>
    </w:p>
    <w:p w14:paraId="32DBB039" w14:textId="77FF7453" w:rsidR="00881F74" w:rsidRPr="00B22148" w:rsidRDefault="009739B4" w:rsidP="00635B20">
      <w:pPr>
        <w:pStyle w:val="SLH2PlainSimplawyer"/>
        <w:numPr>
          <w:ilvl w:val="0"/>
          <w:numId w:val="0"/>
        </w:numPr>
        <w:ind w:left="885"/>
        <w:jc w:val="both"/>
        <w:rPr>
          <w:rFonts w:cs="Tahoma"/>
          <w:lang w:val="ru-RU"/>
        </w:rPr>
      </w:pPr>
      <w:r w:rsidRPr="00B22148">
        <w:rPr>
          <w:rFonts w:eastAsia="Calibri" w:cs="Tahoma"/>
          <w:lang w:val="ru-RU"/>
        </w:rPr>
        <w:t xml:space="preserve">б) о продлении прав (аренды, безвозмездного пользования и т.п.) на объект, снабжение </w:t>
      </w:r>
      <w:r w:rsidR="003E60C6">
        <w:rPr>
          <w:rFonts w:eastAsia="Calibri" w:cs="Tahoma"/>
          <w:lang w:val="ru-RU"/>
        </w:rPr>
        <w:t>энергетическими ресурсами</w:t>
      </w:r>
      <w:r w:rsidR="003E60C6" w:rsidRPr="00B22148">
        <w:rPr>
          <w:rFonts w:eastAsia="Calibri" w:cs="Tahoma"/>
          <w:lang w:val="ru-RU"/>
        </w:rPr>
        <w:t xml:space="preserve"> </w:t>
      </w:r>
      <w:r w:rsidRPr="00B22148">
        <w:rPr>
          <w:rFonts w:eastAsia="Calibri" w:cs="Tahoma"/>
          <w:lang w:val="ru-RU"/>
        </w:rPr>
        <w:t>которого осуществляется в рамках настоящего Договора. При этом Потребитель обязан представить в Теплоснабжающую организацию копию документа</w:t>
      </w:r>
      <w:r w:rsidRPr="00B22148">
        <w:rPr>
          <w:rFonts w:cs="Tahoma"/>
          <w:lang w:val="ru-RU"/>
        </w:rPr>
        <w:t>, свидетельствующего о продлении права (договор аренды, безвозмездного пользования, соглашение о пролонгации и т.п.).</w:t>
      </w:r>
    </w:p>
    <w:p w14:paraId="2D2CA068" w14:textId="700C23DE" w:rsidR="00062B59" w:rsidRDefault="00062B59" w:rsidP="00062B59">
      <w:pPr>
        <w:pStyle w:val="SLH2PlainSimplawyer"/>
        <w:numPr>
          <w:ilvl w:val="0"/>
          <w:numId w:val="0"/>
        </w:numPr>
        <w:ind w:left="885"/>
        <w:jc w:val="both"/>
        <w:rPr>
          <w:rFonts w:cs="Tahoma"/>
          <w:lang w:val="ru-RU"/>
        </w:rPr>
      </w:pPr>
      <w:r w:rsidRPr="00B22148">
        <w:rPr>
          <w:rFonts w:cs="Tahoma"/>
          <w:lang w:val="ru-RU"/>
        </w:rPr>
        <w:t xml:space="preserve">Не менее чем за 10 рабочих дней обязан уведомить Теплоснабжающую организацию о своей предстоящей реорганизации, а также обеспечить надлежащую передачу сетей и установок, выбываемых из владения Потребителя; произвести Теплоснабжающей организации полную оплату за </w:t>
      </w:r>
      <w:r w:rsidR="003E60C6">
        <w:rPr>
          <w:rFonts w:cs="Tahoma"/>
          <w:lang w:val="ru-RU"/>
        </w:rPr>
        <w:t>потребленные энергетические ресурсы</w:t>
      </w:r>
      <w:r w:rsidRPr="00B22148">
        <w:rPr>
          <w:rFonts w:cs="Tahoma"/>
          <w:lang w:val="ru-RU"/>
        </w:rPr>
        <w:t>.</w:t>
      </w:r>
    </w:p>
    <w:p w14:paraId="59FAC674" w14:textId="77777777" w:rsidR="00142022" w:rsidRPr="00886642" w:rsidRDefault="00142022" w:rsidP="00142022">
      <w:pPr>
        <w:spacing w:before="120" w:after="120"/>
        <w:ind w:firstLine="709"/>
        <w:jc w:val="both"/>
        <w:rPr>
          <w:rFonts w:ascii="Tahoma" w:hAnsi="Tahoma" w:cs="Tahoma"/>
          <w:b/>
          <w:sz w:val="20"/>
        </w:rPr>
      </w:pPr>
      <w:r w:rsidRPr="00886642">
        <w:rPr>
          <w:rFonts w:ascii="Tahoma" w:hAnsi="Tahoma" w:cs="Tahoma"/>
          <w:b/>
          <w:sz w:val="20"/>
        </w:rPr>
        <w:t>8.2. Использование документов в электронной форме и на электронном носителе</w:t>
      </w:r>
    </w:p>
    <w:p w14:paraId="049C3EE3" w14:textId="77777777" w:rsidR="00142022" w:rsidRPr="00886642" w:rsidRDefault="00142022" w:rsidP="00142022">
      <w:pPr>
        <w:pStyle w:val="SLH2PlainSimplawyer"/>
        <w:numPr>
          <w:ilvl w:val="0"/>
          <w:numId w:val="0"/>
        </w:numPr>
        <w:ind w:left="885"/>
        <w:jc w:val="both"/>
        <w:rPr>
          <w:rFonts w:cs="Tahoma"/>
          <w:lang w:val="ru-RU"/>
        </w:rPr>
      </w:pPr>
      <w:r w:rsidRPr="00886642">
        <w:rPr>
          <w:rFonts w:cs="Tahoma"/>
          <w:lang w:val="ru-RU"/>
        </w:rPr>
        <w:t>Стороны определили возможность использования аналога собственноручной подписи для подписания документов, связанных с исполнением настоящего Договора (за исключением первичных учетных документов), в том числе путем проставления представителями Сторон собственноручной подписи на электронном документе, составленном на планшетном компьютере, с помощью стилуса.</w:t>
      </w:r>
    </w:p>
    <w:p w14:paraId="79254FC5" w14:textId="77777777" w:rsidR="00142022" w:rsidRPr="00886642" w:rsidRDefault="00142022" w:rsidP="00142022">
      <w:pPr>
        <w:pStyle w:val="SLH2PlainSimplawyer"/>
        <w:numPr>
          <w:ilvl w:val="0"/>
          <w:numId w:val="0"/>
        </w:numPr>
        <w:ind w:left="885"/>
        <w:jc w:val="both"/>
        <w:rPr>
          <w:rFonts w:cs="Tahoma"/>
          <w:lang w:val="ru-RU"/>
        </w:rPr>
      </w:pPr>
      <w:r w:rsidRPr="00886642">
        <w:rPr>
          <w:rFonts w:cs="Tahoma"/>
          <w:lang w:val="ru-RU"/>
        </w:rPr>
        <w:t xml:space="preserve">Стороны признают, что документы, подписанные с использованием аналога собственноручной подписи в электронной форме и на электронном носителе, имеют равную юридическую силу с документами, оформляемыми на бумажном носителе. </w:t>
      </w:r>
    </w:p>
    <w:p w14:paraId="27723972" w14:textId="39B2E6CC" w:rsidR="00142022" w:rsidRPr="00886642" w:rsidRDefault="00142022" w:rsidP="00142022">
      <w:pPr>
        <w:pStyle w:val="SLH2PlainSimplawyer"/>
        <w:numPr>
          <w:ilvl w:val="0"/>
          <w:numId w:val="0"/>
        </w:numPr>
        <w:ind w:left="885"/>
        <w:jc w:val="both"/>
        <w:rPr>
          <w:rFonts w:cs="Tahoma"/>
          <w:lang w:val="ru-RU"/>
        </w:rPr>
      </w:pPr>
      <w:r w:rsidRPr="00886642">
        <w:rPr>
          <w:rFonts w:cs="Tahoma"/>
          <w:lang w:val="ru-RU"/>
        </w:rPr>
        <w:t>Обмен (передача) документов, оформленных в электронном виде, осуществляется по электрон</w:t>
      </w:r>
      <w:r>
        <w:rPr>
          <w:rFonts w:cs="Tahoma"/>
          <w:lang w:val="ru-RU"/>
        </w:rPr>
        <w:t>ной почте, указанной в разделе 8</w:t>
      </w:r>
      <w:r w:rsidRPr="00886642">
        <w:rPr>
          <w:rFonts w:cs="Tahoma"/>
          <w:lang w:val="ru-RU"/>
        </w:rPr>
        <w:t xml:space="preserve"> настоящего Договора. По письменному требованию одной из Сторон, участвующей в подготовке такого документа, другая Сторона обязана предоставить такой документ, распечатанный на бумажном носителе. </w:t>
      </w:r>
    </w:p>
    <w:p w14:paraId="1CC8FF13" w14:textId="77777777" w:rsidR="00142022" w:rsidRPr="00B22148" w:rsidRDefault="00142022" w:rsidP="00062B59">
      <w:pPr>
        <w:pStyle w:val="SLH2PlainSimplawyer"/>
        <w:numPr>
          <w:ilvl w:val="0"/>
          <w:numId w:val="0"/>
        </w:numPr>
        <w:ind w:left="885"/>
        <w:jc w:val="both"/>
        <w:rPr>
          <w:rFonts w:cs="Tahoma"/>
          <w:lang w:val="ru-RU"/>
        </w:rPr>
      </w:pPr>
    </w:p>
    <w:p w14:paraId="13A9EDE7" w14:textId="1D8C7CC4" w:rsidR="00831EA3" w:rsidRPr="00B22148" w:rsidRDefault="00831EA3" w:rsidP="00831EA3">
      <w:pPr>
        <w:rPr>
          <w:rFonts w:ascii="Tahoma" w:hAnsi="Tahoma" w:cs="Tahoma"/>
          <w:sz w:val="20"/>
        </w:rPr>
      </w:pPr>
    </w:p>
    <w:p w14:paraId="6E35FF8F" w14:textId="77777777" w:rsidR="00831EA3" w:rsidRPr="00B22148" w:rsidRDefault="00831EA3" w:rsidP="00831EA3">
      <w:pPr>
        <w:rPr>
          <w:rFonts w:ascii="Tahoma" w:hAnsi="Tahoma" w:cs="Tahoma"/>
          <w:sz w:val="20"/>
        </w:rPr>
      </w:pPr>
    </w:p>
    <w:p w14:paraId="1CFEF2D0" w14:textId="77777777" w:rsidR="00BE3A26" w:rsidRPr="00BE3A26" w:rsidRDefault="00BE3A26" w:rsidP="00BE3A26">
      <w:pPr>
        <w:jc w:val="center"/>
        <w:rPr>
          <w:rFonts w:ascii="Tahoma" w:hAnsi="Tahoma" w:cs="Tahoma"/>
          <w:sz w:val="20"/>
        </w:rPr>
      </w:pPr>
      <w:r w:rsidRPr="00BE3A26">
        <w:rPr>
          <w:rFonts w:ascii="Tahoma" w:hAnsi="Tahoma" w:cs="Tahoma"/>
          <w:sz w:val="20"/>
        </w:rPr>
        <w:t>ПОДПИСИ СТОРОН</w:t>
      </w:r>
    </w:p>
    <w:p w14:paraId="4469772F" w14:textId="77777777" w:rsidR="00831EA3" w:rsidRPr="00B22148" w:rsidRDefault="00831EA3" w:rsidP="00831EA3">
      <w:pPr>
        <w:rPr>
          <w:rFonts w:ascii="Tahoma" w:hAnsi="Tahoma" w:cs="Tahoma"/>
          <w:sz w:val="20"/>
        </w:rPr>
      </w:pPr>
    </w:p>
    <w:p w14:paraId="20C6A3E6" w14:textId="538ACA6B" w:rsidR="00BE3A26" w:rsidRPr="00BE3A26" w:rsidRDefault="00BE3A26" w:rsidP="00BE3A26">
      <w:pPr>
        <w:pStyle w:val="1"/>
        <w:numPr>
          <w:ilvl w:val="0"/>
          <w:numId w:val="0"/>
        </w:numPr>
        <w:ind w:left="851" w:hanging="851"/>
        <w:jc w:val="both"/>
        <w:rPr>
          <w:rFonts w:cs="Tahoma"/>
          <w:b w:val="0"/>
          <w:lang w:val="ru-RU"/>
        </w:rPr>
      </w:pPr>
      <w:r w:rsidRPr="00BE3A26">
        <w:rPr>
          <w:rFonts w:cs="Tahoma"/>
          <w:b w:val="0"/>
          <w:lang w:val="ru-RU"/>
        </w:rPr>
        <w:t>ТЕПЛОСНАБЖАЮЩАЯ ОРГАНИЗАЦИЯ</w:t>
      </w:r>
      <w:r w:rsidRPr="00BE3A26">
        <w:rPr>
          <w:rFonts w:cs="Tahoma"/>
          <w:b w:val="0"/>
          <w:lang w:val="ru-RU"/>
        </w:rPr>
        <w:tab/>
      </w:r>
      <w:r w:rsidRPr="00BE3A26">
        <w:rPr>
          <w:rFonts w:cs="Tahoma"/>
          <w:b w:val="0"/>
          <w:lang w:val="ru-RU"/>
        </w:rPr>
        <w:tab/>
      </w:r>
      <w:r>
        <w:rPr>
          <w:rFonts w:cs="Tahoma"/>
          <w:b w:val="0"/>
          <w:lang w:val="ru-RU"/>
        </w:rPr>
        <w:tab/>
      </w:r>
      <w:r w:rsidRPr="00BE3A26">
        <w:rPr>
          <w:rFonts w:cs="Tahoma"/>
          <w:b w:val="0"/>
          <w:lang w:val="ru-RU"/>
        </w:rPr>
        <w:t>ПОТРЕБИТЕЛЬ</w:t>
      </w:r>
    </w:p>
    <w:p w14:paraId="7F8A700A" w14:textId="77777777" w:rsidR="00BE3A26" w:rsidRDefault="00BE3A26" w:rsidP="00BE3A26">
      <w:pPr>
        <w:jc w:val="both"/>
        <w:rPr>
          <w:rFonts w:ascii="Tahoma" w:hAnsi="Tahoma" w:cs="Tahoma"/>
          <w:sz w:val="22"/>
        </w:rPr>
      </w:pPr>
    </w:p>
    <w:p w14:paraId="7CF92664" w14:textId="0E845D4A" w:rsidR="00BE3A26" w:rsidRPr="00BE3A26" w:rsidRDefault="00BE3A26" w:rsidP="00BE3A26">
      <w:pPr>
        <w:jc w:val="both"/>
        <w:rPr>
          <w:rFonts w:ascii="Tahoma" w:hAnsi="Tahoma" w:cs="Tahoma"/>
          <w:sz w:val="20"/>
        </w:rPr>
      </w:pPr>
      <w:r w:rsidRPr="00BE3A26">
        <w:rPr>
          <w:rFonts w:ascii="Tahoma" w:hAnsi="Tahoma" w:cs="Tahoma"/>
          <w:sz w:val="20"/>
        </w:rPr>
        <w:t>___________________/________________</w:t>
      </w:r>
      <w:r>
        <w:rPr>
          <w:rFonts w:ascii="Tahoma" w:hAnsi="Tahoma" w:cs="Tahoma"/>
          <w:sz w:val="20"/>
        </w:rPr>
        <w:t>/</w:t>
      </w:r>
      <w:r>
        <w:rPr>
          <w:rFonts w:ascii="Tahoma" w:hAnsi="Tahoma" w:cs="Tahoma"/>
          <w:sz w:val="20"/>
        </w:rPr>
        <w:tab/>
      </w:r>
      <w:r>
        <w:rPr>
          <w:rFonts w:ascii="Tahoma" w:hAnsi="Tahoma" w:cs="Tahoma"/>
          <w:sz w:val="20"/>
        </w:rPr>
        <w:tab/>
      </w:r>
      <w:r w:rsidRPr="00BE3A26">
        <w:rPr>
          <w:rFonts w:ascii="Tahoma" w:hAnsi="Tahoma" w:cs="Tahoma"/>
          <w:sz w:val="20"/>
        </w:rPr>
        <w:t>___________________/_______________/</w:t>
      </w:r>
    </w:p>
    <w:p w14:paraId="7D42C6C8" w14:textId="06FBA160" w:rsidR="00BE3A26" w:rsidRPr="00BE3A26" w:rsidRDefault="00BE3A26" w:rsidP="00BE3A26">
      <w:pPr>
        <w:jc w:val="both"/>
        <w:rPr>
          <w:rFonts w:ascii="Tahoma" w:hAnsi="Tahoma" w:cs="Tahoma"/>
          <w:sz w:val="20"/>
        </w:rPr>
      </w:pPr>
      <w:r w:rsidRPr="00BE3A26">
        <w:rPr>
          <w:rFonts w:ascii="Tahoma" w:hAnsi="Tahoma" w:cs="Tahoma"/>
          <w:sz w:val="20"/>
        </w:rPr>
        <w:t xml:space="preserve">         М.П.</w:t>
      </w:r>
      <w:r w:rsidRPr="00BE3A26">
        <w:rPr>
          <w:rFonts w:ascii="Tahoma" w:hAnsi="Tahoma" w:cs="Tahoma"/>
          <w:sz w:val="20"/>
        </w:rPr>
        <w:tab/>
      </w:r>
      <w:r w:rsidRPr="00BE3A26">
        <w:rPr>
          <w:rFonts w:ascii="Tahoma" w:hAnsi="Tahoma" w:cs="Tahoma"/>
          <w:sz w:val="20"/>
        </w:rPr>
        <w:tab/>
      </w:r>
      <w:r w:rsidRPr="00BE3A26">
        <w:rPr>
          <w:rFonts w:ascii="Tahoma" w:hAnsi="Tahoma" w:cs="Tahoma"/>
          <w:sz w:val="20"/>
        </w:rPr>
        <w:tab/>
      </w:r>
      <w:r w:rsidRPr="00BE3A26">
        <w:rPr>
          <w:rFonts w:ascii="Tahoma" w:hAnsi="Tahoma" w:cs="Tahoma"/>
          <w:sz w:val="20"/>
        </w:rPr>
        <w:tab/>
      </w:r>
      <w:r w:rsidRPr="00BE3A26">
        <w:rPr>
          <w:rFonts w:ascii="Tahoma" w:hAnsi="Tahoma" w:cs="Tahoma"/>
          <w:sz w:val="20"/>
        </w:rPr>
        <w:tab/>
      </w:r>
      <w:r w:rsidRPr="00BE3A26">
        <w:rPr>
          <w:rFonts w:ascii="Tahoma" w:hAnsi="Tahoma" w:cs="Tahoma"/>
          <w:sz w:val="20"/>
        </w:rPr>
        <w:tab/>
      </w:r>
      <w:r w:rsidRPr="00BE3A26">
        <w:rPr>
          <w:rFonts w:ascii="Tahoma" w:hAnsi="Tahoma" w:cs="Tahoma"/>
          <w:sz w:val="20"/>
        </w:rPr>
        <w:tab/>
        <w:t>М.П.</w:t>
      </w:r>
    </w:p>
    <w:p w14:paraId="1B22BE5F" w14:textId="77777777" w:rsidR="00831EA3" w:rsidRPr="00B22148" w:rsidRDefault="00831EA3" w:rsidP="001C2033">
      <w:pPr>
        <w:jc w:val="both"/>
        <w:rPr>
          <w:rFonts w:ascii="Tahoma" w:hAnsi="Tahoma" w:cs="Tahoma"/>
          <w:sz w:val="20"/>
        </w:rPr>
      </w:pPr>
    </w:p>
    <w:p w14:paraId="539691DE" w14:textId="77777777" w:rsidR="00447587" w:rsidRPr="00B658DB" w:rsidRDefault="00447587" w:rsidP="00242D1A">
      <w:pPr>
        <w:rPr>
          <w:rFonts w:ascii="Tahoma" w:hAnsi="Tahoma" w:cs="Tahoma"/>
        </w:rPr>
      </w:pPr>
    </w:p>
    <w:sectPr w:rsidR="00447587" w:rsidRPr="00B658DB" w:rsidSect="004541F4">
      <w:footerReference w:type="even" r:id="rId12"/>
      <w:footerReference w:type="default" r:id="rId13"/>
      <w:pgSz w:w="11906" w:h="16838"/>
      <w:pgMar w:top="357" w:right="851" w:bottom="35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FE9BFF" w14:textId="77777777" w:rsidR="005F5603" w:rsidRDefault="005F5603" w:rsidP="00D4118B">
      <w:r>
        <w:separator/>
      </w:r>
    </w:p>
  </w:endnote>
  <w:endnote w:type="continuationSeparator" w:id="0">
    <w:p w14:paraId="0E513243" w14:textId="77777777" w:rsidR="005F5603" w:rsidRDefault="005F5603" w:rsidP="00D4118B">
      <w:r>
        <w:continuationSeparator/>
      </w:r>
    </w:p>
  </w:endnote>
  <w:endnote w:type="continuationNotice" w:id="1">
    <w:p w14:paraId="509169D0" w14:textId="77777777" w:rsidR="005F5603" w:rsidRDefault="005F56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882E6" w14:textId="77777777" w:rsidR="005F5603" w:rsidRDefault="005F5603" w:rsidP="0005718A">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27E297E9" w14:textId="77777777" w:rsidR="005F5603" w:rsidRDefault="005F5603" w:rsidP="0005718A">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4754012"/>
      <w:docPartObj>
        <w:docPartGallery w:val="Page Numbers (Bottom of Page)"/>
        <w:docPartUnique/>
      </w:docPartObj>
    </w:sdtPr>
    <w:sdtEndPr/>
    <w:sdtContent>
      <w:p w14:paraId="50E7A3EA" w14:textId="0E55C4D5" w:rsidR="005F5603" w:rsidRPr="002E2274" w:rsidRDefault="005F5603" w:rsidP="002E2274">
        <w:pPr>
          <w:pStyle w:val="a9"/>
          <w:jc w:val="right"/>
          <w:rPr>
            <w:sz w:val="18"/>
            <w:szCs w:val="18"/>
          </w:rPr>
        </w:pPr>
        <w:r>
          <w:fldChar w:fldCharType="begin"/>
        </w:r>
        <w:r>
          <w:instrText>PAGE   \* MERGEFORMAT</w:instrText>
        </w:r>
        <w:r>
          <w:fldChar w:fldCharType="separate"/>
        </w:r>
        <w:r w:rsidR="00E9195A">
          <w:rPr>
            <w:noProof/>
          </w:rPr>
          <w:t>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F8E7E7" w14:textId="77777777" w:rsidR="005F5603" w:rsidRDefault="005F5603" w:rsidP="00D4118B">
      <w:r>
        <w:separator/>
      </w:r>
    </w:p>
  </w:footnote>
  <w:footnote w:type="continuationSeparator" w:id="0">
    <w:p w14:paraId="5C79940B" w14:textId="77777777" w:rsidR="005F5603" w:rsidRDefault="005F5603" w:rsidP="00D4118B">
      <w:r>
        <w:continuationSeparator/>
      </w:r>
    </w:p>
  </w:footnote>
  <w:footnote w:type="continuationNotice" w:id="1">
    <w:p w14:paraId="62853D93" w14:textId="77777777" w:rsidR="005F5603" w:rsidRDefault="005F5603"/>
  </w:footnote>
  <w:footnote w:id="2">
    <w:p w14:paraId="10FF84BE" w14:textId="77777777" w:rsidR="005F5603" w:rsidRPr="00D25B40" w:rsidRDefault="005F5603" w:rsidP="00F171E7">
      <w:pPr>
        <w:pStyle w:val="a9"/>
        <w:rPr>
          <w:sz w:val="18"/>
          <w:szCs w:val="18"/>
        </w:rPr>
      </w:pPr>
      <w:r>
        <w:rPr>
          <w:rStyle w:val="af7"/>
        </w:rPr>
        <w:footnoteRef/>
      </w:r>
      <w:r>
        <w:t xml:space="preserve"> </w:t>
      </w:r>
      <w:r w:rsidRPr="002C5F4A">
        <w:rPr>
          <w:sz w:val="18"/>
          <w:szCs w:val="18"/>
        </w:rPr>
        <w:t>Если потребитель настаивает, то условие формулируется в соответсвии с ПП РФ 1034, т.е. берется нагрузка за весь расчетный период без учета показаний ПУ.</w:t>
      </w:r>
    </w:p>
    <w:p w14:paraId="083BCCC5" w14:textId="0CCC6B4B" w:rsidR="005F5603" w:rsidRDefault="005F5603">
      <w:pPr>
        <w:pStyle w:val="af5"/>
      </w:pPr>
    </w:p>
  </w:footnote>
  <w:footnote w:id="3">
    <w:p w14:paraId="0ECEB2F0" w14:textId="77777777" w:rsidR="005F5603" w:rsidRDefault="005F5603" w:rsidP="00E46C25">
      <w:pPr>
        <w:pStyle w:val="af5"/>
        <w:rPr>
          <w:sz w:val="16"/>
          <w:szCs w:val="16"/>
        </w:rPr>
      </w:pPr>
      <w:r>
        <w:rPr>
          <w:rStyle w:val="af7"/>
        </w:rPr>
        <w:footnoteRef/>
      </w:r>
      <w:r>
        <w:t xml:space="preserve"> </w:t>
      </w:r>
      <w:r>
        <w:rPr>
          <w:sz w:val="16"/>
          <w:szCs w:val="16"/>
        </w:rPr>
        <w:t>Рекомендуемый способ направления отчета о теплопотреблении в электронном виде, в любом из предлагаемых форматов: txt, csv, xlsx.</w:t>
      </w:r>
    </w:p>
  </w:footnote>
  <w:footnote w:id="4">
    <w:p w14:paraId="4D85755C" w14:textId="77777777" w:rsidR="005F5603" w:rsidRDefault="005F5603" w:rsidP="004A24BB">
      <w:pPr>
        <w:pStyle w:val="af5"/>
        <w:jc w:val="both"/>
      </w:pPr>
      <w:r>
        <w:rPr>
          <w:rStyle w:val="af7"/>
        </w:rPr>
        <w:footnoteRef/>
      </w:r>
      <w:r>
        <w:t xml:space="preserve"> </w:t>
      </w:r>
      <w:r>
        <w:rPr>
          <w:sz w:val="16"/>
          <w:szCs w:val="16"/>
        </w:rPr>
        <w:t>Условие включается в текст договора при согласии Потребителя в случае снабжения приборов коммерческого учета тепловой энергии, теплоносителя Потребителя интерфейсами, позволяющими организовать дистанционный сбор данных в автоматическом (автоматизированном) режиме.</w:t>
      </w:r>
    </w:p>
  </w:footnote>
  <w:footnote w:id="5">
    <w:p w14:paraId="0D77E362" w14:textId="77777777" w:rsidR="005F5603" w:rsidRPr="00A95A05" w:rsidRDefault="005F5603" w:rsidP="00636FC0">
      <w:pPr>
        <w:spacing w:after="120"/>
        <w:jc w:val="both"/>
        <w:rPr>
          <w:sz w:val="18"/>
          <w:szCs w:val="18"/>
        </w:rPr>
      </w:pPr>
      <w:r>
        <w:rPr>
          <w:rStyle w:val="af7"/>
          <w:rFonts w:eastAsia="Tahoma"/>
        </w:rPr>
        <w:footnoteRef/>
      </w:r>
      <w:r>
        <w:t xml:space="preserve"> </w:t>
      </w:r>
      <w:r w:rsidRPr="000263AE">
        <w:rPr>
          <w:sz w:val="18"/>
          <w:szCs w:val="18"/>
        </w:rPr>
        <w:t>Формулы расчета включаются при наличии согласия потребителя. Данный пункт составлен на основании Приказа Минстроя России от 17.10.2014 N 640/</w:t>
      </w:r>
      <w:r w:rsidRPr="00A95A05">
        <w:rPr>
          <w:sz w:val="18"/>
          <w:szCs w:val="18"/>
        </w:rPr>
        <w:t xml:space="preserve">пр </w:t>
      </w:r>
      <w:r>
        <w:rPr>
          <w:sz w:val="18"/>
          <w:szCs w:val="18"/>
        </w:rPr>
        <w:t>«</w:t>
      </w:r>
      <w:r w:rsidRPr="00A95A05">
        <w:rPr>
          <w:sz w:val="18"/>
          <w:szCs w:val="18"/>
        </w:rPr>
        <w:t>Об утверждении Методических указаний по расчету потерь горячей, питьевой, технической воды в централизованных системах водоснабжения при ее производстве и транспортировке</w:t>
      </w:r>
      <w:r>
        <w:rPr>
          <w:sz w:val="18"/>
          <w:szCs w:val="18"/>
        </w:rPr>
        <w:t>»</w:t>
      </w:r>
      <w:r w:rsidRPr="00A95A05">
        <w:rPr>
          <w:sz w:val="18"/>
          <w:szCs w:val="18"/>
        </w:rPr>
        <w:t xml:space="preserve"> и </w:t>
      </w:r>
      <w:r>
        <w:rPr>
          <w:sz w:val="18"/>
          <w:szCs w:val="18"/>
        </w:rPr>
        <w:t>«</w:t>
      </w:r>
      <w:r w:rsidRPr="00A95A05">
        <w:rPr>
          <w:sz w:val="18"/>
          <w:szCs w:val="18"/>
        </w:rPr>
        <w:t>Типовая инструкция по технической эксплуатации систем транспорта и распределения тепловой энергии (тепловых сетей). РД 153-34.0-20.507-98</w:t>
      </w:r>
      <w:r>
        <w:rPr>
          <w:sz w:val="18"/>
          <w:szCs w:val="18"/>
        </w:rPr>
        <w:t>»</w:t>
      </w:r>
      <w:r w:rsidRPr="00A95A05">
        <w:rPr>
          <w:sz w:val="18"/>
          <w:szCs w:val="18"/>
        </w:rPr>
        <w:t>).</w:t>
      </w:r>
    </w:p>
  </w:footnote>
  <w:footnote w:id="6">
    <w:p w14:paraId="4B5AE9F6" w14:textId="58635F58" w:rsidR="005F5603" w:rsidRPr="00A95A05" w:rsidRDefault="005F5603" w:rsidP="00636FC0">
      <w:pPr>
        <w:spacing w:after="120"/>
        <w:jc w:val="both"/>
      </w:pPr>
      <w:r>
        <w:rPr>
          <w:rStyle w:val="af7"/>
          <w:rFonts w:eastAsia="Tahoma"/>
        </w:rPr>
        <w:footnoteRef/>
      </w:r>
      <w:r w:rsidRPr="000263AE">
        <w:rPr>
          <w:sz w:val="18"/>
          <w:szCs w:val="18"/>
        </w:rPr>
        <w:t xml:space="preserve"> </w:t>
      </w:r>
      <w:r>
        <w:rPr>
          <w:sz w:val="18"/>
          <w:szCs w:val="18"/>
        </w:rPr>
        <w:t>П</w:t>
      </w:r>
      <w:r w:rsidRPr="000263AE">
        <w:rPr>
          <w:sz w:val="18"/>
          <w:szCs w:val="18"/>
        </w:rPr>
        <w:t>ункт составлен на основании Приказа Минстроя России от 17.10.2014 N 640/</w:t>
      </w:r>
      <w:r w:rsidRPr="00A95A05">
        <w:rPr>
          <w:sz w:val="18"/>
          <w:szCs w:val="18"/>
        </w:rPr>
        <w:t xml:space="preserve">пр </w:t>
      </w:r>
      <w:r>
        <w:rPr>
          <w:sz w:val="18"/>
          <w:szCs w:val="18"/>
        </w:rPr>
        <w:t>«</w:t>
      </w:r>
      <w:r w:rsidRPr="00A95A05">
        <w:rPr>
          <w:sz w:val="18"/>
          <w:szCs w:val="18"/>
        </w:rPr>
        <w:t>Об утверждении Методических указаний по расчету потерь горячей, питьевой, технической воды в централизованных системах водоснабжения при ее производстве и транспортировке</w:t>
      </w:r>
      <w:r>
        <w:rPr>
          <w:sz w:val="18"/>
          <w:szCs w:val="18"/>
        </w:rPr>
        <w:t>»</w:t>
      </w:r>
      <w:r w:rsidRPr="00A95A05">
        <w:rPr>
          <w:sz w:val="18"/>
          <w:szCs w:val="18"/>
        </w:rPr>
        <w:t xml:space="preserve"> и </w:t>
      </w:r>
      <w:r>
        <w:rPr>
          <w:sz w:val="18"/>
          <w:szCs w:val="18"/>
        </w:rPr>
        <w:t>«</w:t>
      </w:r>
      <w:r w:rsidRPr="00A95A05">
        <w:rPr>
          <w:sz w:val="18"/>
          <w:szCs w:val="18"/>
        </w:rPr>
        <w:t>Типовая инструкция по технической эксплуатации систем транспорта и распределения тепловой энергии (тепловых сетей). РД 153-34.0-20.507-98</w:t>
      </w:r>
      <w:r>
        <w:rPr>
          <w:sz w:val="18"/>
          <w:szCs w:val="18"/>
        </w:rPr>
        <w:t>»</w:t>
      </w:r>
      <w:r w:rsidRPr="00A95A05">
        <w:rPr>
          <w:sz w:val="18"/>
          <w:szCs w:val="18"/>
        </w:rPr>
        <w:t>).</w:t>
      </w:r>
    </w:p>
  </w:footnote>
  <w:footnote w:id="7">
    <w:p w14:paraId="08D6A2FF" w14:textId="1A9F8071" w:rsidR="005F5603" w:rsidRDefault="005F5603" w:rsidP="002E2274">
      <w:pPr>
        <w:pStyle w:val="af5"/>
        <w:jc w:val="both"/>
      </w:pPr>
      <w:r>
        <w:rPr>
          <w:rStyle w:val="af7"/>
        </w:rPr>
        <w:footnoteRef/>
      </w:r>
      <w:r>
        <w:t xml:space="preserve"> </w:t>
      </w:r>
      <w:r>
        <w:rPr>
          <w:sz w:val="18"/>
          <w:szCs w:val="18"/>
        </w:rPr>
        <w:t xml:space="preserve">Пункт включается при наличии согласия потребителя, </w:t>
      </w:r>
      <w:r w:rsidRPr="005D05E6">
        <w:rPr>
          <w:sz w:val="18"/>
          <w:szCs w:val="18"/>
        </w:rPr>
        <w:t>если прибор учета установлен на несколько теплопотребляющих установок, принадлежащих разным лицам</w:t>
      </w:r>
      <w:r>
        <w:rPr>
          <w:sz w:val="18"/>
          <w:szCs w:val="18"/>
        </w:rPr>
        <w:t>.</w:t>
      </w:r>
    </w:p>
  </w:footnote>
  <w:footnote w:id="8">
    <w:p w14:paraId="2F09016A" w14:textId="77777777" w:rsidR="005F5603" w:rsidRDefault="005F5603" w:rsidP="00DB06A4">
      <w:pPr>
        <w:pStyle w:val="af5"/>
      </w:pPr>
      <w:r>
        <w:rPr>
          <w:rStyle w:val="af7"/>
        </w:rPr>
        <w:footnoteRef/>
      </w:r>
      <w:r>
        <w:t xml:space="preserve"> Абзац включается при наличии согласия Потребителя</w:t>
      </w:r>
    </w:p>
  </w:footnote>
  <w:footnote w:id="9">
    <w:p w14:paraId="39058984" w14:textId="0B6A4F91" w:rsidR="005F5603" w:rsidRDefault="005F5603">
      <w:pPr>
        <w:pStyle w:val="af5"/>
      </w:pPr>
      <w:r>
        <w:rPr>
          <w:rStyle w:val="af7"/>
        </w:rPr>
        <w:footnoteRef/>
      </w:r>
      <w:r>
        <w:t xml:space="preserve"> Абзац включается при наличии согласия Потребителя</w:t>
      </w:r>
    </w:p>
  </w:footnote>
  <w:footnote w:id="10">
    <w:p w14:paraId="6E5FBB61" w14:textId="77777777" w:rsidR="005F5603" w:rsidRPr="00711700" w:rsidRDefault="005F5603" w:rsidP="005E73E5">
      <w:pPr>
        <w:pStyle w:val="af5"/>
        <w:jc w:val="both"/>
        <w:rPr>
          <w:sz w:val="16"/>
          <w:szCs w:val="16"/>
        </w:rPr>
      </w:pPr>
      <w:r>
        <w:rPr>
          <w:rStyle w:val="af7"/>
        </w:rPr>
        <w:footnoteRef/>
      </w:r>
      <w:r>
        <w:t xml:space="preserve"> </w:t>
      </w:r>
      <w:r w:rsidRPr="00711700">
        <w:rPr>
          <w:sz w:val="16"/>
          <w:szCs w:val="16"/>
        </w:rPr>
        <w:t xml:space="preserve">Данный пункт подлежит включению в договор в случае, когда понижение температуры теплоносителя до нормативно установленных температурных параметров горячей воды осуществляется с использованием инженерно-технического оборудования, обслуживаемого или эксплуатируемого Потребителем. </w:t>
      </w:r>
    </w:p>
  </w:footnote>
  <w:footnote w:id="11">
    <w:p w14:paraId="74DBD7C0" w14:textId="401B5FC4" w:rsidR="005F5603" w:rsidRDefault="005F5603">
      <w:pPr>
        <w:pStyle w:val="af5"/>
      </w:pPr>
      <w:r>
        <w:rPr>
          <w:rStyle w:val="af7"/>
        </w:rPr>
        <w:footnoteRef/>
      </w:r>
      <w:r>
        <w:t xml:space="preserve"> Включается только для многоквартирных домов</w:t>
      </w:r>
    </w:p>
  </w:footnote>
  <w:footnote w:id="12">
    <w:p w14:paraId="4AED9F6B" w14:textId="77777777" w:rsidR="005F5603" w:rsidRDefault="005F5603" w:rsidP="00146B2D">
      <w:pPr>
        <w:pStyle w:val="af5"/>
      </w:pPr>
      <w:r>
        <w:rPr>
          <w:rStyle w:val="af7"/>
        </w:rPr>
        <w:footnoteRef/>
      </w:r>
      <w:r>
        <w:t xml:space="preserve"> </w:t>
      </w:r>
      <w:r>
        <w:rPr>
          <w:sz w:val="16"/>
          <w:szCs w:val="16"/>
        </w:rPr>
        <w:t>Условие подлежит включению в договор только при наличии согласия Потребителя.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97548C"/>
    <w:multiLevelType w:val="multilevel"/>
    <w:tmpl w:val="05F4E38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3D1A5D3C"/>
    <w:multiLevelType w:val="multilevel"/>
    <w:tmpl w:val="BB705CE2"/>
    <w:lvl w:ilvl="0">
      <w:start w:val="1"/>
      <w:numFmt w:val="none"/>
      <w:pStyle w:val="SLH0Simplawyer"/>
      <w:lvlText w:val=""/>
      <w:lvlJc w:val="left"/>
      <w:pPr>
        <w:ind w:left="907" w:hanging="907"/>
      </w:pPr>
      <w:rPr>
        <w:rFonts w:hint="default"/>
      </w:rPr>
    </w:lvl>
    <w:lvl w:ilvl="1">
      <w:start w:val="1"/>
      <w:numFmt w:val="decimal"/>
      <w:pStyle w:val="1"/>
      <w:lvlText w:val="%2"/>
      <w:lvlJc w:val="left"/>
      <w:pPr>
        <w:ind w:left="851" w:hanging="851"/>
      </w:pPr>
      <w:rPr>
        <w:rFonts w:hint="default"/>
        <w:b w:val="0"/>
        <w:i w:val="0"/>
      </w:rPr>
    </w:lvl>
    <w:lvl w:ilvl="2">
      <w:start w:val="1"/>
      <w:numFmt w:val="decimal"/>
      <w:pStyle w:val="2"/>
      <w:lvlText w:val="%2.%3"/>
      <w:lvlJc w:val="left"/>
      <w:pPr>
        <w:ind w:left="851" w:hanging="851"/>
      </w:pPr>
      <w:rPr>
        <w:rFonts w:hint="default"/>
        <w:b w:val="0"/>
        <w:i w:val="0"/>
      </w:rPr>
    </w:lvl>
    <w:lvl w:ilvl="3">
      <w:start w:val="1"/>
      <w:numFmt w:val="decimal"/>
      <w:pStyle w:val="3"/>
      <w:lvlText w:val="%2.%3.%4"/>
      <w:lvlJc w:val="left"/>
      <w:pPr>
        <w:ind w:left="851" w:hanging="851"/>
      </w:pPr>
      <w:rPr>
        <w:rFonts w:hint="default"/>
      </w:rPr>
    </w:lvl>
    <w:lvl w:ilvl="4">
      <w:start w:val="1"/>
      <w:numFmt w:val="none"/>
      <w:lvlText w:val=""/>
      <w:lvlJc w:val="left"/>
      <w:pPr>
        <w:ind w:left="907" w:hanging="907"/>
      </w:pPr>
      <w:rPr>
        <w:rFonts w:hint="default"/>
      </w:rPr>
    </w:lvl>
    <w:lvl w:ilvl="5">
      <w:start w:val="1"/>
      <w:numFmt w:val="decimal"/>
      <w:pStyle w:val="4"/>
      <w:lvlText w:val="(%6)"/>
      <w:lvlJc w:val="left"/>
      <w:pPr>
        <w:ind w:left="1588" w:hanging="737"/>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upperRoman"/>
      <w:lvlText w:val="(%7)"/>
      <w:lvlJc w:val="left"/>
      <w:pPr>
        <w:ind w:left="2381" w:hanging="737"/>
      </w:pPr>
      <w:rPr>
        <w:rFonts w:hint="default"/>
      </w:rPr>
    </w:lvl>
    <w:lvl w:ilvl="7">
      <w:start w:val="1"/>
      <w:numFmt w:val="decimal"/>
      <w:pStyle w:val="6"/>
      <w:lvlText w:val="(%8)"/>
      <w:lvlJc w:val="left"/>
      <w:pPr>
        <w:ind w:left="3119" w:hanging="738"/>
      </w:pPr>
      <w:rPr>
        <w:rFonts w:hint="default"/>
      </w:rPr>
    </w:lvl>
    <w:lvl w:ilvl="8">
      <w:start w:val="1"/>
      <w:numFmt w:val="lowerRoman"/>
      <w:pStyle w:val="7"/>
      <w:lvlText w:val="(%9)"/>
      <w:lvlJc w:val="left"/>
      <w:pPr>
        <w:ind w:left="3856" w:hanging="737"/>
      </w:pPr>
      <w:rPr>
        <w:rFonts w:hint="default"/>
      </w:rPr>
    </w:lvl>
  </w:abstractNum>
  <w:num w:numId="1">
    <w:abstractNumId w:val="1"/>
  </w:num>
  <w:num w:numId="2">
    <w:abstractNumId w:val="0"/>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Семенова Оксана Сергеевна">
    <w15:presenceInfo w15:providerId="AD" w15:userId="S-1-5-21-2955499624-3617334754-1486548448-1162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trackRevisions/>
  <w:defaultTabStop w:val="708"/>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58C"/>
    <w:rsid w:val="0000054F"/>
    <w:rsid w:val="00000602"/>
    <w:rsid w:val="0000083F"/>
    <w:rsid w:val="00001206"/>
    <w:rsid w:val="000013F8"/>
    <w:rsid w:val="000016F6"/>
    <w:rsid w:val="00001768"/>
    <w:rsid w:val="00001A2E"/>
    <w:rsid w:val="00002A1F"/>
    <w:rsid w:val="00003041"/>
    <w:rsid w:val="00003896"/>
    <w:rsid w:val="00003A40"/>
    <w:rsid w:val="00003AD8"/>
    <w:rsid w:val="00004539"/>
    <w:rsid w:val="00004595"/>
    <w:rsid w:val="00006602"/>
    <w:rsid w:val="00006EE0"/>
    <w:rsid w:val="00007D72"/>
    <w:rsid w:val="00007D81"/>
    <w:rsid w:val="0001065F"/>
    <w:rsid w:val="00010718"/>
    <w:rsid w:val="00010F84"/>
    <w:rsid w:val="0001123A"/>
    <w:rsid w:val="00011293"/>
    <w:rsid w:val="000126F9"/>
    <w:rsid w:val="00012893"/>
    <w:rsid w:val="00012FB2"/>
    <w:rsid w:val="00012FD1"/>
    <w:rsid w:val="0001334B"/>
    <w:rsid w:val="000134EB"/>
    <w:rsid w:val="00013A84"/>
    <w:rsid w:val="00013F77"/>
    <w:rsid w:val="000144DC"/>
    <w:rsid w:val="00014767"/>
    <w:rsid w:val="00014981"/>
    <w:rsid w:val="00014F41"/>
    <w:rsid w:val="00015A06"/>
    <w:rsid w:val="00015E1B"/>
    <w:rsid w:val="00015ED4"/>
    <w:rsid w:val="000163A2"/>
    <w:rsid w:val="000204B7"/>
    <w:rsid w:val="00020713"/>
    <w:rsid w:val="000209EE"/>
    <w:rsid w:val="00020B36"/>
    <w:rsid w:val="0002158F"/>
    <w:rsid w:val="00021828"/>
    <w:rsid w:val="00021A51"/>
    <w:rsid w:val="00021EC7"/>
    <w:rsid w:val="00021F10"/>
    <w:rsid w:val="000221D8"/>
    <w:rsid w:val="0002248E"/>
    <w:rsid w:val="000225D8"/>
    <w:rsid w:val="00022CE9"/>
    <w:rsid w:val="00022F30"/>
    <w:rsid w:val="00023018"/>
    <w:rsid w:val="00023530"/>
    <w:rsid w:val="000235B3"/>
    <w:rsid w:val="0002444A"/>
    <w:rsid w:val="0002469B"/>
    <w:rsid w:val="000247C6"/>
    <w:rsid w:val="00025552"/>
    <w:rsid w:val="000257C5"/>
    <w:rsid w:val="000259DA"/>
    <w:rsid w:val="00025FA1"/>
    <w:rsid w:val="000269E3"/>
    <w:rsid w:val="0002745D"/>
    <w:rsid w:val="00027DF3"/>
    <w:rsid w:val="00027F89"/>
    <w:rsid w:val="0003002E"/>
    <w:rsid w:val="000301D7"/>
    <w:rsid w:val="0003028F"/>
    <w:rsid w:val="00030D60"/>
    <w:rsid w:val="000311F6"/>
    <w:rsid w:val="00031287"/>
    <w:rsid w:val="000314B0"/>
    <w:rsid w:val="00031E5E"/>
    <w:rsid w:val="00033059"/>
    <w:rsid w:val="00033159"/>
    <w:rsid w:val="00033ADC"/>
    <w:rsid w:val="00033B9B"/>
    <w:rsid w:val="0003480B"/>
    <w:rsid w:val="000348DB"/>
    <w:rsid w:val="00034C11"/>
    <w:rsid w:val="000352F3"/>
    <w:rsid w:val="00035902"/>
    <w:rsid w:val="0003597E"/>
    <w:rsid w:val="000361D4"/>
    <w:rsid w:val="00036501"/>
    <w:rsid w:val="00036BF8"/>
    <w:rsid w:val="00036C5F"/>
    <w:rsid w:val="000379B8"/>
    <w:rsid w:val="00037ED3"/>
    <w:rsid w:val="00040214"/>
    <w:rsid w:val="00040264"/>
    <w:rsid w:val="0004098E"/>
    <w:rsid w:val="00040D7A"/>
    <w:rsid w:val="00040DCF"/>
    <w:rsid w:val="00040F74"/>
    <w:rsid w:val="00040FC9"/>
    <w:rsid w:val="00040FF4"/>
    <w:rsid w:val="00041083"/>
    <w:rsid w:val="00041EC2"/>
    <w:rsid w:val="000420BB"/>
    <w:rsid w:val="00042B20"/>
    <w:rsid w:val="00042B85"/>
    <w:rsid w:val="00042C79"/>
    <w:rsid w:val="00043245"/>
    <w:rsid w:val="0004334F"/>
    <w:rsid w:val="00043AD1"/>
    <w:rsid w:val="00043C4E"/>
    <w:rsid w:val="00043DC4"/>
    <w:rsid w:val="00044241"/>
    <w:rsid w:val="00044897"/>
    <w:rsid w:val="00044A50"/>
    <w:rsid w:val="00044CF6"/>
    <w:rsid w:val="00044EF8"/>
    <w:rsid w:val="00045771"/>
    <w:rsid w:val="00045A23"/>
    <w:rsid w:val="000460E9"/>
    <w:rsid w:val="0004702F"/>
    <w:rsid w:val="0004736E"/>
    <w:rsid w:val="000477D6"/>
    <w:rsid w:val="0004790D"/>
    <w:rsid w:val="00051486"/>
    <w:rsid w:val="00051E86"/>
    <w:rsid w:val="0005243F"/>
    <w:rsid w:val="00052BB9"/>
    <w:rsid w:val="000531FE"/>
    <w:rsid w:val="00053335"/>
    <w:rsid w:val="00053F5E"/>
    <w:rsid w:val="00054055"/>
    <w:rsid w:val="00054327"/>
    <w:rsid w:val="000544BC"/>
    <w:rsid w:val="00054B12"/>
    <w:rsid w:val="00054EB6"/>
    <w:rsid w:val="0005504B"/>
    <w:rsid w:val="00055520"/>
    <w:rsid w:val="000558F8"/>
    <w:rsid w:val="00056096"/>
    <w:rsid w:val="00056E9D"/>
    <w:rsid w:val="0005718A"/>
    <w:rsid w:val="0005750A"/>
    <w:rsid w:val="000575F6"/>
    <w:rsid w:val="00057E3F"/>
    <w:rsid w:val="00060249"/>
    <w:rsid w:val="00060370"/>
    <w:rsid w:val="00060778"/>
    <w:rsid w:val="00060953"/>
    <w:rsid w:val="00060A3E"/>
    <w:rsid w:val="000616BF"/>
    <w:rsid w:val="000616D4"/>
    <w:rsid w:val="00061810"/>
    <w:rsid w:val="00062150"/>
    <w:rsid w:val="0006284A"/>
    <w:rsid w:val="00062B59"/>
    <w:rsid w:val="00063082"/>
    <w:rsid w:val="000631A0"/>
    <w:rsid w:val="00063A55"/>
    <w:rsid w:val="0006419D"/>
    <w:rsid w:val="00064A97"/>
    <w:rsid w:val="00064DC8"/>
    <w:rsid w:val="000655AB"/>
    <w:rsid w:val="00065B08"/>
    <w:rsid w:val="0006615A"/>
    <w:rsid w:val="00066917"/>
    <w:rsid w:val="000671FB"/>
    <w:rsid w:val="00067280"/>
    <w:rsid w:val="00067466"/>
    <w:rsid w:val="00067FED"/>
    <w:rsid w:val="00070355"/>
    <w:rsid w:val="0007100C"/>
    <w:rsid w:val="00071101"/>
    <w:rsid w:val="00071126"/>
    <w:rsid w:val="000716C4"/>
    <w:rsid w:val="000720D2"/>
    <w:rsid w:val="000724BD"/>
    <w:rsid w:val="00072825"/>
    <w:rsid w:val="0007290B"/>
    <w:rsid w:val="0007294D"/>
    <w:rsid w:val="00072A44"/>
    <w:rsid w:val="00072E4F"/>
    <w:rsid w:val="0007306F"/>
    <w:rsid w:val="000731A3"/>
    <w:rsid w:val="0007330B"/>
    <w:rsid w:val="000735FA"/>
    <w:rsid w:val="00073828"/>
    <w:rsid w:val="00073904"/>
    <w:rsid w:val="0007417A"/>
    <w:rsid w:val="00074577"/>
    <w:rsid w:val="000748D5"/>
    <w:rsid w:val="00074928"/>
    <w:rsid w:val="000749B8"/>
    <w:rsid w:val="00074B8B"/>
    <w:rsid w:val="00075511"/>
    <w:rsid w:val="00076455"/>
    <w:rsid w:val="0007678A"/>
    <w:rsid w:val="00076A0F"/>
    <w:rsid w:val="0007784D"/>
    <w:rsid w:val="00077B3B"/>
    <w:rsid w:val="000801B1"/>
    <w:rsid w:val="00080841"/>
    <w:rsid w:val="00080873"/>
    <w:rsid w:val="00080DE9"/>
    <w:rsid w:val="00081583"/>
    <w:rsid w:val="00081F19"/>
    <w:rsid w:val="000820E0"/>
    <w:rsid w:val="0008283D"/>
    <w:rsid w:val="00082BD6"/>
    <w:rsid w:val="00082C48"/>
    <w:rsid w:val="00082D35"/>
    <w:rsid w:val="00082F73"/>
    <w:rsid w:val="0008365B"/>
    <w:rsid w:val="00083D39"/>
    <w:rsid w:val="00083D8B"/>
    <w:rsid w:val="00084013"/>
    <w:rsid w:val="00084351"/>
    <w:rsid w:val="00084867"/>
    <w:rsid w:val="00084E0B"/>
    <w:rsid w:val="000851E3"/>
    <w:rsid w:val="000856B9"/>
    <w:rsid w:val="00085BAD"/>
    <w:rsid w:val="00085C76"/>
    <w:rsid w:val="0008634F"/>
    <w:rsid w:val="00086D11"/>
    <w:rsid w:val="00087842"/>
    <w:rsid w:val="00087DDC"/>
    <w:rsid w:val="00090014"/>
    <w:rsid w:val="00090EF8"/>
    <w:rsid w:val="00091190"/>
    <w:rsid w:val="000913F3"/>
    <w:rsid w:val="00091BD4"/>
    <w:rsid w:val="000922A5"/>
    <w:rsid w:val="00092541"/>
    <w:rsid w:val="00092839"/>
    <w:rsid w:val="000928C7"/>
    <w:rsid w:val="0009292B"/>
    <w:rsid w:val="00092DE4"/>
    <w:rsid w:val="000939B6"/>
    <w:rsid w:val="00094588"/>
    <w:rsid w:val="00094F65"/>
    <w:rsid w:val="00095819"/>
    <w:rsid w:val="00095B38"/>
    <w:rsid w:val="0009648F"/>
    <w:rsid w:val="000965E0"/>
    <w:rsid w:val="00096780"/>
    <w:rsid w:val="000969DD"/>
    <w:rsid w:val="000979C4"/>
    <w:rsid w:val="00097C1F"/>
    <w:rsid w:val="000A0D02"/>
    <w:rsid w:val="000A1202"/>
    <w:rsid w:val="000A12B9"/>
    <w:rsid w:val="000A14CA"/>
    <w:rsid w:val="000A2D6F"/>
    <w:rsid w:val="000A30AA"/>
    <w:rsid w:val="000A3528"/>
    <w:rsid w:val="000A36DD"/>
    <w:rsid w:val="000A391B"/>
    <w:rsid w:val="000A3D39"/>
    <w:rsid w:val="000A3D3F"/>
    <w:rsid w:val="000A4771"/>
    <w:rsid w:val="000A4AB3"/>
    <w:rsid w:val="000A5037"/>
    <w:rsid w:val="000A5612"/>
    <w:rsid w:val="000A5E66"/>
    <w:rsid w:val="000A6032"/>
    <w:rsid w:val="000A684C"/>
    <w:rsid w:val="000A6ADF"/>
    <w:rsid w:val="000A6E1F"/>
    <w:rsid w:val="000A7929"/>
    <w:rsid w:val="000A7C15"/>
    <w:rsid w:val="000A7F5C"/>
    <w:rsid w:val="000B0A2B"/>
    <w:rsid w:val="000B111C"/>
    <w:rsid w:val="000B11DB"/>
    <w:rsid w:val="000B1A62"/>
    <w:rsid w:val="000B1AE5"/>
    <w:rsid w:val="000B232A"/>
    <w:rsid w:val="000B2460"/>
    <w:rsid w:val="000B262B"/>
    <w:rsid w:val="000B35EC"/>
    <w:rsid w:val="000B394B"/>
    <w:rsid w:val="000B3C4E"/>
    <w:rsid w:val="000B3F2F"/>
    <w:rsid w:val="000B5375"/>
    <w:rsid w:val="000B53C3"/>
    <w:rsid w:val="000B5872"/>
    <w:rsid w:val="000B69BB"/>
    <w:rsid w:val="000B6AC5"/>
    <w:rsid w:val="000B762D"/>
    <w:rsid w:val="000C07AF"/>
    <w:rsid w:val="000C0AB0"/>
    <w:rsid w:val="000C0B8D"/>
    <w:rsid w:val="000C1B39"/>
    <w:rsid w:val="000C21C4"/>
    <w:rsid w:val="000C236D"/>
    <w:rsid w:val="000C313A"/>
    <w:rsid w:val="000C3414"/>
    <w:rsid w:val="000C3600"/>
    <w:rsid w:val="000C3B8E"/>
    <w:rsid w:val="000C3F31"/>
    <w:rsid w:val="000C445A"/>
    <w:rsid w:val="000C478C"/>
    <w:rsid w:val="000C4838"/>
    <w:rsid w:val="000C4864"/>
    <w:rsid w:val="000C498D"/>
    <w:rsid w:val="000C4A84"/>
    <w:rsid w:val="000C4B06"/>
    <w:rsid w:val="000C4B70"/>
    <w:rsid w:val="000C513C"/>
    <w:rsid w:val="000C5525"/>
    <w:rsid w:val="000C5868"/>
    <w:rsid w:val="000C5B9F"/>
    <w:rsid w:val="000C5F0C"/>
    <w:rsid w:val="000C6B52"/>
    <w:rsid w:val="000C6BDC"/>
    <w:rsid w:val="000C6DDB"/>
    <w:rsid w:val="000C7098"/>
    <w:rsid w:val="000C781D"/>
    <w:rsid w:val="000C7947"/>
    <w:rsid w:val="000C7A18"/>
    <w:rsid w:val="000D0570"/>
    <w:rsid w:val="000D07AE"/>
    <w:rsid w:val="000D08E9"/>
    <w:rsid w:val="000D09BC"/>
    <w:rsid w:val="000D0F03"/>
    <w:rsid w:val="000D1106"/>
    <w:rsid w:val="000D1678"/>
    <w:rsid w:val="000D28E3"/>
    <w:rsid w:val="000D2B1E"/>
    <w:rsid w:val="000D2B3A"/>
    <w:rsid w:val="000D30FB"/>
    <w:rsid w:val="000D3528"/>
    <w:rsid w:val="000D35B7"/>
    <w:rsid w:val="000D3DEE"/>
    <w:rsid w:val="000D3EEA"/>
    <w:rsid w:val="000D3F4B"/>
    <w:rsid w:val="000D4189"/>
    <w:rsid w:val="000D4DD7"/>
    <w:rsid w:val="000D56CE"/>
    <w:rsid w:val="000D5733"/>
    <w:rsid w:val="000D5F23"/>
    <w:rsid w:val="000D5FBE"/>
    <w:rsid w:val="000D6C47"/>
    <w:rsid w:val="000D6C6A"/>
    <w:rsid w:val="000D7402"/>
    <w:rsid w:val="000D74CC"/>
    <w:rsid w:val="000D75AD"/>
    <w:rsid w:val="000E0061"/>
    <w:rsid w:val="000E0981"/>
    <w:rsid w:val="000E2320"/>
    <w:rsid w:val="000E3A31"/>
    <w:rsid w:val="000E3EC3"/>
    <w:rsid w:val="000E430C"/>
    <w:rsid w:val="000E4334"/>
    <w:rsid w:val="000E4373"/>
    <w:rsid w:val="000E43DD"/>
    <w:rsid w:val="000E4BF9"/>
    <w:rsid w:val="000E4C95"/>
    <w:rsid w:val="000E4D05"/>
    <w:rsid w:val="000E4F27"/>
    <w:rsid w:val="000E50D2"/>
    <w:rsid w:val="000E6452"/>
    <w:rsid w:val="000E64ED"/>
    <w:rsid w:val="000E6C86"/>
    <w:rsid w:val="000E7C39"/>
    <w:rsid w:val="000E7D35"/>
    <w:rsid w:val="000E7F3D"/>
    <w:rsid w:val="000F07A0"/>
    <w:rsid w:val="000F092E"/>
    <w:rsid w:val="000F094D"/>
    <w:rsid w:val="000F0A00"/>
    <w:rsid w:val="000F1103"/>
    <w:rsid w:val="000F17ED"/>
    <w:rsid w:val="000F1D5B"/>
    <w:rsid w:val="000F2293"/>
    <w:rsid w:val="000F2434"/>
    <w:rsid w:val="000F2640"/>
    <w:rsid w:val="000F26BF"/>
    <w:rsid w:val="000F273E"/>
    <w:rsid w:val="000F2784"/>
    <w:rsid w:val="000F2EDB"/>
    <w:rsid w:val="000F397B"/>
    <w:rsid w:val="000F3B07"/>
    <w:rsid w:val="000F4060"/>
    <w:rsid w:val="000F43F6"/>
    <w:rsid w:val="000F468A"/>
    <w:rsid w:val="000F4F62"/>
    <w:rsid w:val="000F4F65"/>
    <w:rsid w:val="000F5427"/>
    <w:rsid w:val="000F548D"/>
    <w:rsid w:val="000F6386"/>
    <w:rsid w:val="000F6AC6"/>
    <w:rsid w:val="000F6B27"/>
    <w:rsid w:val="000F789E"/>
    <w:rsid w:val="000F79F4"/>
    <w:rsid w:val="001000A2"/>
    <w:rsid w:val="001005C1"/>
    <w:rsid w:val="00100DCA"/>
    <w:rsid w:val="0010106E"/>
    <w:rsid w:val="001012BC"/>
    <w:rsid w:val="001016B0"/>
    <w:rsid w:val="0010186E"/>
    <w:rsid w:val="00101C62"/>
    <w:rsid w:val="00102025"/>
    <w:rsid w:val="001022B9"/>
    <w:rsid w:val="0010245A"/>
    <w:rsid w:val="0010284D"/>
    <w:rsid w:val="00102A86"/>
    <w:rsid w:val="00102A98"/>
    <w:rsid w:val="001030CB"/>
    <w:rsid w:val="0010373F"/>
    <w:rsid w:val="00104545"/>
    <w:rsid w:val="0010572A"/>
    <w:rsid w:val="0010579B"/>
    <w:rsid w:val="00105B82"/>
    <w:rsid w:val="00105E73"/>
    <w:rsid w:val="00106140"/>
    <w:rsid w:val="001062DF"/>
    <w:rsid w:val="00106D12"/>
    <w:rsid w:val="00107018"/>
    <w:rsid w:val="001079FB"/>
    <w:rsid w:val="00107EAB"/>
    <w:rsid w:val="00110384"/>
    <w:rsid w:val="00110648"/>
    <w:rsid w:val="00110CA1"/>
    <w:rsid w:val="001121A7"/>
    <w:rsid w:val="001131A0"/>
    <w:rsid w:val="00113F17"/>
    <w:rsid w:val="00114104"/>
    <w:rsid w:val="001144EA"/>
    <w:rsid w:val="00114556"/>
    <w:rsid w:val="00115071"/>
    <w:rsid w:val="00115243"/>
    <w:rsid w:val="00115388"/>
    <w:rsid w:val="00115CA3"/>
    <w:rsid w:val="00115EA6"/>
    <w:rsid w:val="00116227"/>
    <w:rsid w:val="00116765"/>
    <w:rsid w:val="001167FE"/>
    <w:rsid w:val="00116CA7"/>
    <w:rsid w:val="001171B3"/>
    <w:rsid w:val="00117FA9"/>
    <w:rsid w:val="00120424"/>
    <w:rsid w:val="00120979"/>
    <w:rsid w:val="00120A53"/>
    <w:rsid w:val="00120EA7"/>
    <w:rsid w:val="00121590"/>
    <w:rsid w:val="001228FA"/>
    <w:rsid w:val="00122F3A"/>
    <w:rsid w:val="00122F3D"/>
    <w:rsid w:val="00123429"/>
    <w:rsid w:val="00123692"/>
    <w:rsid w:val="001238A9"/>
    <w:rsid w:val="00123FDC"/>
    <w:rsid w:val="0012454A"/>
    <w:rsid w:val="00124735"/>
    <w:rsid w:val="00124D8C"/>
    <w:rsid w:val="00125382"/>
    <w:rsid w:val="0012579C"/>
    <w:rsid w:val="001257CC"/>
    <w:rsid w:val="00125E41"/>
    <w:rsid w:val="00126CE4"/>
    <w:rsid w:val="00127F86"/>
    <w:rsid w:val="00127FDD"/>
    <w:rsid w:val="00130A9D"/>
    <w:rsid w:val="00130C03"/>
    <w:rsid w:val="001313CC"/>
    <w:rsid w:val="001319BF"/>
    <w:rsid w:val="00132605"/>
    <w:rsid w:val="00132CC3"/>
    <w:rsid w:val="00132EB5"/>
    <w:rsid w:val="001331D3"/>
    <w:rsid w:val="00133649"/>
    <w:rsid w:val="0013367F"/>
    <w:rsid w:val="00134412"/>
    <w:rsid w:val="0013445D"/>
    <w:rsid w:val="00134597"/>
    <w:rsid w:val="00134B01"/>
    <w:rsid w:val="00134EAE"/>
    <w:rsid w:val="00134F7C"/>
    <w:rsid w:val="00135125"/>
    <w:rsid w:val="00135F5D"/>
    <w:rsid w:val="00137D22"/>
    <w:rsid w:val="00137DAD"/>
    <w:rsid w:val="00140A07"/>
    <w:rsid w:val="00141497"/>
    <w:rsid w:val="0014197C"/>
    <w:rsid w:val="00141A18"/>
    <w:rsid w:val="00141DC0"/>
    <w:rsid w:val="00142022"/>
    <w:rsid w:val="0014252F"/>
    <w:rsid w:val="0014329C"/>
    <w:rsid w:val="001436B7"/>
    <w:rsid w:val="00143C45"/>
    <w:rsid w:val="0014440A"/>
    <w:rsid w:val="00144E5F"/>
    <w:rsid w:val="00144E6E"/>
    <w:rsid w:val="00144FE8"/>
    <w:rsid w:val="00145206"/>
    <w:rsid w:val="001465C4"/>
    <w:rsid w:val="00146964"/>
    <w:rsid w:val="00146B2D"/>
    <w:rsid w:val="00146F1F"/>
    <w:rsid w:val="00146F4E"/>
    <w:rsid w:val="0014742F"/>
    <w:rsid w:val="00147BD7"/>
    <w:rsid w:val="0015009A"/>
    <w:rsid w:val="00150FC9"/>
    <w:rsid w:val="00151196"/>
    <w:rsid w:val="00151252"/>
    <w:rsid w:val="00152A1E"/>
    <w:rsid w:val="00153C0B"/>
    <w:rsid w:val="00153EA5"/>
    <w:rsid w:val="00153F37"/>
    <w:rsid w:val="00153FAF"/>
    <w:rsid w:val="0015413A"/>
    <w:rsid w:val="00154685"/>
    <w:rsid w:val="00154B66"/>
    <w:rsid w:val="00154E70"/>
    <w:rsid w:val="0015593B"/>
    <w:rsid w:val="001564D2"/>
    <w:rsid w:val="001566C8"/>
    <w:rsid w:val="0015681C"/>
    <w:rsid w:val="001568BA"/>
    <w:rsid w:val="00156A3A"/>
    <w:rsid w:val="00156C6B"/>
    <w:rsid w:val="001570D1"/>
    <w:rsid w:val="00157698"/>
    <w:rsid w:val="00157D10"/>
    <w:rsid w:val="00157EFD"/>
    <w:rsid w:val="001602EF"/>
    <w:rsid w:val="00160C18"/>
    <w:rsid w:val="00161391"/>
    <w:rsid w:val="00161795"/>
    <w:rsid w:val="00161A73"/>
    <w:rsid w:val="001620F2"/>
    <w:rsid w:val="001624C5"/>
    <w:rsid w:val="00163D52"/>
    <w:rsid w:val="00164037"/>
    <w:rsid w:val="00164285"/>
    <w:rsid w:val="00164500"/>
    <w:rsid w:val="00164C0D"/>
    <w:rsid w:val="00164CF0"/>
    <w:rsid w:val="00165CC6"/>
    <w:rsid w:val="00165EBA"/>
    <w:rsid w:val="00165F25"/>
    <w:rsid w:val="00165F27"/>
    <w:rsid w:val="001666A9"/>
    <w:rsid w:val="00166BBD"/>
    <w:rsid w:val="001673E0"/>
    <w:rsid w:val="00170461"/>
    <w:rsid w:val="001705F4"/>
    <w:rsid w:val="0017107B"/>
    <w:rsid w:val="001712C0"/>
    <w:rsid w:val="00171419"/>
    <w:rsid w:val="00171481"/>
    <w:rsid w:val="001714CF"/>
    <w:rsid w:val="00171D5F"/>
    <w:rsid w:val="0017208C"/>
    <w:rsid w:val="00172278"/>
    <w:rsid w:val="001725E1"/>
    <w:rsid w:val="00172823"/>
    <w:rsid w:val="00172F3C"/>
    <w:rsid w:val="001735B1"/>
    <w:rsid w:val="00173628"/>
    <w:rsid w:val="00174642"/>
    <w:rsid w:val="0017487C"/>
    <w:rsid w:val="00174AD0"/>
    <w:rsid w:val="00175294"/>
    <w:rsid w:val="001760C0"/>
    <w:rsid w:val="0017635C"/>
    <w:rsid w:val="00176523"/>
    <w:rsid w:val="0017684D"/>
    <w:rsid w:val="00176A42"/>
    <w:rsid w:val="00176F57"/>
    <w:rsid w:val="001801D8"/>
    <w:rsid w:val="0018029C"/>
    <w:rsid w:val="0018063A"/>
    <w:rsid w:val="001807DE"/>
    <w:rsid w:val="00180ADC"/>
    <w:rsid w:val="00181185"/>
    <w:rsid w:val="00181283"/>
    <w:rsid w:val="001814FF"/>
    <w:rsid w:val="00181950"/>
    <w:rsid w:val="00181A35"/>
    <w:rsid w:val="00182001"/>
    <w:rsid w:val="001822CA"/>
    <w:rsid w:val="0018263A"/>
    <w:rsid w:val="00182A11"/>
    <w:rsid w:val="00182B1F"/>
    <w:rsid w:val="00183174"/>
    <w:rsid w:val="00183617"/>
    <w:rsid w:val="001838BC"/>
    <w:rsid w:val="00183A7A"/>
    <w:rsid w:val="00183B94"/>
    <w:rsid w:val="00183D3D"/>
    <w:rsid w:val="00184276"/>
    <w:rsid w:val="001850A1"/>
    <w:rsid w:val="001852A8"/>
    <w:rsid w:val="00186D2E"/>
    <w:rsid w:val="00190B65"/>
    <w:rsid w:val="00191046"/>
    <w:rsid w:val="001910C6"/>
    <w:rsid w:val="00191638"/>
    <w:rsid w:val="001917E5"/>
    <w:rsid w:val="00191B2A"/>
    <w:rsid w:val="001922F3"/>
    <w:rsid w:val="0019265F"/>
    <w:rsid w:val="001927F1"/>
    <w:rsid w:val="001929B8"/>
    <w:rsid w:val="00192DE3"/>
    <w:rsid w:val="00193619"/>
    <w:rsid w:val="00193C6E"/>
    <w:rsid w:val="00194150"/>
    <w:rsid w:val="00194FEC"/>
    <w:rsid w:val="00195145"/>
    <w:rsid w:val="0019562E"/>
    <w:rsid w:val="00196179"/>
    <w:rsid w:val="001961CF"/>
    <w:rsid w:val="00196561"/>
    <w:rsid w:val="0019688E"/>
    <w:rsid w:val="00196E00"/>
    <w:rsid w:val="001971B4"/>
    <w:rsid w:val="0019749F"/>
    <w:rsid w:val="00197552"/>
    <w:rsid w:val="0019760B"/>
    <w:rsid w:val="001978F3"/>
    <w:rsid w:val="00197914"/>
    <w:rsid w:val="00197C3A"/>
    <w:rsid w:val="001A0649"/>
    <w:rsid w:val="001A0BDB"/>
    <w:rsid w:val="001A0CD2"/>
    <w:rsid w:val="001A0F5C"/>
    <w:rsid w:val="001A20FF"/>
    <w:rsid w:val="001A21EB"/>
    <w:rsid w:val="001A276C"/>
    <w:rsid w:val="001A2889"/>
    <w:rsid w:val="001A29BC"/>
    <w:rsid w:val="001A2C00"/>
    <w:rsid w:val="001A2E4D"/>
    <w:rsid w:val="001A30FF"/>
    <w:rsid w:val="001A3105"/>
    <w:rsid w:val="001A34B4"/>
    <w:rsid w:val="001A3F1E"/>
    <w:rsid w:val="001A4141"/>
    <w:rsid w:val="001A4EDF"/>
    <w:rsid w:val="001A57E7"/>
    <w:rsid w:val="001A5A90"/>
    <w:rsid w:val="001A5D4E"/>
    <w:rsid w:val="001A6034"/>
    <w:rsid w:val="001A68B2"/>
    <w:rsid w:val="001A6D47"/>
    <w:rsid w:val="001A729D"/>
    <w:rsid w:val="001A77A7"/>
    <w:rsid w:val="001B1CBE"/>
    <w:rsid w:val="001B1D05"/>
    <w:rsid w:val="001B20D1"/>
    <w:rsid w:val="001B2BA3"/>
    <w:rsid w:val="001B2C06"/>
    <w:rsid w:val="001B2E1A"/>
    <w:rsid w:val="001B329D"/>
    <w:rsid w:val="001B38A5"/>
    <w:rsid w:val="001B3B89"/>
    <w:rsid w:val="001B42BB"/>
    <w:rsid w:val="001B58A1"/>
    <w:rsid w:val="001B5D09"/>
    <w:rsid w:val="001B5FE8"/>
    <w:rsid w:val="001B7330"/>
    <w:rsid w:val="001B7A15"/>
    <w:rsid w:val="001C02CF"/>
    <w:rsid w:val="001C13E1"/>
    <w:rsid w:val="001C1405"/>
    <w:rsid w:val="001C17F8"/>
    <w:rsid w:val="001C18B5"/>
    <w:rsid w:val="001C1DDC"/>
    <w:rsid w:val="001C2033"/>
    <w:rsid w:val="001C35D4"/>
    <w:rsid w:val="001C384D"/>
    <w:rsid w:val="001C3C60"/>
    <w:rsid w:val="001C3D84"/>
    <w:rsid w:val="001C40B5"/>
    <w:rsid w:val="001C40D5"/>
    <w:rsid w:val="001C4173"/>
    <w:rsid w:val="001C5623"/>
    <w:rsid w:val="001C5A0D"/>
    <w:rsid w:val="001C5AEB"/>
    <w:rsid w:val="001C61CF"/>
    <w:rsid w:val="001C681A"/>
    <w:rsid w:val="001C68A1"/>
    <w:rsid w:val="001C69E2"/>
    <w:rsid w:val="001C6F16"/>
    <w:rsid w:val="001C6FEB"/>
    <w:rsid w:val="001C705D"/>
    <w:rsid w:val="001C75EB"/>
    <w:rsid w:val="001C7603"/>
    <w:rsid w:val="001C79B9"/>
    <w:rsid w:val="001C7BA5"/>
    <w:rsid w:val="001D0277"/>
    <w:rsid w:val="001D0BB0"/>
    <w:rsid w:val="001D0BF6"/>
    <w:rsid w:val="001D1033"/>
    <w:rsid w:val="001D1093"/>
    <w:rsid w:val="001D2E6D"/>
    <w:rsid w:val="001D341E"/>
    <w:rsid w:val="001D3F6A"/>
    <w:rsid w:val="001D4007"/>
    <w:rsid w:val="001D404C"/>
    <w:rsid w:val="001D46C0"/>
    <w:rsid w:val="001D4B12"/>
    <w:rsid w:val="001D4D0C"/>
    <w:rsid w:val="001D4D1C"/>
    <w:rsid w:val="001D51E5"/>
    <w:rsid w:val="001D5886"/>
    <w:rsid w:val="001D5AC1"/>
    <w:rsid w:val="001D5B3D"/>
    <w:rsid w:val="001D6734"/>
    <w:rsid w:val="001D6F87"/>
    <w:rsid w:val="001D7B0F"/>
    <w:rsid w:val="001D7E01"/>
    <w:rsid w:val="001D7EA4"/>
    <w:rsid w:val="001D7ED9"/>
    <w:rsid w:val="001E0073"/>
    <w:rsid w:val="001E0A09"/>
    <w:rsid w:val="001E1566"/>
    <w:rsid w:val="001E159E"/>
    <w:rsid w:val="001E1937"/>
    <w:rsid w:val="001E21B3"/>
    <w:rsid w:val="001E22DA"/>
    <w:rsid w:val="001E2313"/>
    <w:rsid w:val="001E2C18"/>
    <w:rsid w:val="001E38C5"/>
    <w:rsid w:val="001E4A4D"/>
    <w:rsid w:val="001E4CBB"/>
    <w:rsid w:val="001E4EB6"/>
    <w:rsid w:val="001E59E8"/>
    <w:rsid w:val="001E5C57"/>
    <w:rsid w:val="001E5E21"/>
    <w:rsid w:val="001E6837"/>
    <w:rsid w:val="001E75A1"/>
    <w:rsid w:val="001E7676"/>
    <w:rsid w:val="001E7B64"/>
    <w:rsid w:val="001E7C1E"/>
    <w:rsid w:val="001E7FA5"/>
    <w:rsid w:val="001F0799"/>
    <w:rsid w:val="001F0CF4"/>
    <w:rsid w:val="001F12A1"/>
    <w:rsid w:val="001F17D3"/>
    <w:rsid w:val="001F1DCA"/>
    <w:rsid w:val="001F2582"/>
    <w:rsid w:val="001F293E"/>
    <w:rsid w:val="001F2F47"/>
    <w:rsid w:val="001F4089"/>
    <w:rsid w:val="001F4AB2"/>
    <w:rsid w:val="001F4C6D"/>
    <w:rsid w:val="001F4FC9"/>
    <w:rsid w:val="001F5953"/>
    <w:rsid w:val="001F5966"/>
    <w:rsid w:val="001F5E92"/>
    <w:rsid w:val="001F5F36"/>
    <w:rsid w:val="001F5F56"/>
    <w:rsid w:val="001F6AE8"/>
    <w:rsid w:val="001F6C9F"/>
    <w:rsid w:val="001F7FB5"/>
    <w:rsid w:val="00200006"/>
    <w:rsid w:val="002003F2"/>
    <w:rsid w:val="00200449"/>
    <w:rsid w:val="002004E7"/>
    <w:rsid w:val="0020058C"/>
    <w:rsid w:val="002008B0"/>
    <w:rsid w:val="00200FF2"/>
    <w:rsid w:val="00201172"/>
    <w:rsid w:val="0020129E"/>
    <w:rsid w:val="00201828"/>
    <w:rsid w:val="002031F2"/>
    <w:rsid w:val="002034C6"/>
    <w:rsid w:val="002035BF"/>
    <w:rsid w:val="00203AB3"/>
    <w:rsid w:val="00203FED"/>
    <w:rsid w:val="0020400B"/>
    <w:rsid w:val="0020440F"/>
    <w:rsid w:val="002046AC"/>
    <w:rsid w:val="00204AD6"/>
    <w:rsid w:val="00204D1B"/>
    <w:rsid w:val="002053F5"/>
    <w:rsid w:val="0020567E"/>
    <w:rsid w:val="00205C58"/>
    <w:rsid w:val="00205DC3"/>
    <w:rsid w:val="0020634F"/>
    <w:rsid w:val="002069F2"/>
    <w:rsid w:val="00206AA2"/>
    <w:rsid w:val="00206E04"/>
    <w:rsid w:val="00207C0E"/>
    <w:rsid w:val="00210161"/>
    <w:rsid w:val="002104D9"/>
    <w:rsid w:val="002109AE"/>
    <w:rsid w:val="002114F3"/>
    <w:rsid w:val="0021209B"/>
    <w:rsid w:val="00213021"/>
    <w:rsid w:val="00213184"/>
    <w:rsid w:val="002133C3"/>
    <w:rsid w:val="0021409F"/>
    <w:rsid w:val="00214699"/>
    <w:rsid w:val="00214C15"/>
    <w:rsid w:val="00214E3F"/>
    <w:rsid w:val="00215673"/>
    <w:rsid w:val="002158D6"/>
    <w:rsid w:val="002161C1"/>
    <w:rsid w:val="00216307"/>
    <w:rsid w:val="002166FA"/>
    <w:rsid w:val="0021670C"/>
    <w:rsid w:val="00216A01"/>
    <w:rsid w:val="00217362"/>
    <w:rsid w:val="00217F4A"/>
    <w:rsid w:val="002200BB"/>
    <w:rsid w:val="00220FC6"/>
    <w:rsid w:val="0022126D"/>
    <w:rsid w:val="002218C9"/>
    <w:rsid w:val="00221A87"/>
    <w:rsid w:val="00221B76"/>
    <w:rsid w:val="00221E27"/>
    <w:rsid w:val="002224F1"/>
    <w:rsid w:val="002228D3"/>
    <w:rsid w:val="00223C5F"/>
    <w:rsid w:val="0022423A"/>
    <w:rsid w:val="0022434A"/>
    <w:rsid w:val="002243B1"/>
    <w:rsid w:val="0022610F"/>
    <w:rsid w:val="00226199"/>
    <w:rsid w:val="00226441"/>
    <w:rsid w:val="00226547"/>
    <w:rsid w:val="002266CC"/>
    <w:rsid w:val="00226B1D"/>
    <w:rsid w:val="002275B7"/>
    <w:rsid w:val="00227715"/>
    <w:rsid w:val="00227940"/>
    <w:rsid w:val="00227D5A"/>
    <w:rsid w:val="00227E51"/>
    <w:rsid w:val="00230B2A"/>
    <w:rsid w:val="0023193A"/>
    <w:rsid w:val="00232017"/>
    <w:rsid w:val="002321B9"/>
    <w:rsid w:val="002329DB"/>
    <w:rsid w:val="00232AE4"/>
    <w:rsid w:val="00232DDE"/>
    <w:rsid w:val="00232DEF"/>
    <w:rsid w:val="0023364E"/>
    <w:rsid w:val="00233807"/>
    <w:rsid w:val="00233CC2"/>
    <w:rsid w:val="00233FFF"/>
    <w:rsid w:val="002341EC"/>
    <w:rsid w:val="00234746"/>
    <w:rsid w:val="00234A3B"/>
    <w:rsid w:val="00234CF1"/>
    <w:rsid w:val="00234ED6"/>
    <w:rsid w:val="002351B8"/>
    <w:rsid w:val="0023565D"/>
    <w:rsid w:val="0023567C"/>
    <w:rsid w:val="00235866"/>
    <w:rsid w:val="00235949"/>
    <w:rsid w:val="0023636D"/>
    <w:rsid w:val="0023697B"/>
    <w:rsid w:val="0023698F"/>
    <w:rsid w:val="00236C8D"/>
    <w:rsid w:val="00236D12"/>
    <w:rsid w:val="00237FD0"/>
    <w:rsid w:val="002400E4"/>
    <w:rsid w:val="00240DFC"/>
    <w:rsid w:val="00241869"/>
    <w:rsid w:val="002426B8"/>
    <w:rsid w:val="00242997"/>
    <w:rsid w:val="002429A9"/>
    <w:rsid w:val="00242D1A"/>
    <w:rsid w:val="00242DBD"/>
    <w:rsid w:val="00243820"/>
    <w:rsid w:val="00243912"/>
    <w:rsid w:val="00243EE1"/>
    <w:rsid w:val="00244271"/>
    <w:rsid w:val="00244441"/>
    <w:rsid w:val="00244614"/>
    <w:rsid w:val="00244715"/>
    <w:rsid w:val="00244887"/>
    <w:rsid w:val="00244C71"/>
    <w:rsid w:val="00245356"/>
    <w:rsid w:val="002454F8"/>
    <w:rsid w:val="00245753"/>
    <w:rsid w:val="002458A8"/>
    <w:rsid w:val="002459BA"/>
    <w:rsid w:val="00245CA1"/>
    <w:rsid w:val="00246D41"/>
    <w:rsid w:val="00246F0C"/>
    <w:rsid w:val="002470C1"/>
    <w:rsid w:val="00247302"/>
    <w:rsid w:val="00247554"/>
    <w:rsid w:val="00247DAC"/>
    <w:rsid w:val="00250196"/>
    <w:rsid w:val="002501EE"/>
    <w:rsid w:val="00250228"/>
    <w:rsid w:val="00250344"/>
    <w:rsid w:val="00250540"/>
    <w:rsid w:val="00250591"/>
    <w:rsid w:val="00251429"/>
    <w:rsid w:val="00251516"/>
    <w:rsid w:val="00252041"/>
    <w:rsid w:val="00252877"/>
    <w:rsid w:val="00252EE5"/>
    <w:rsid w:val="00252F6D"/>
    <w:rsid w:val="00253404"/>
    <w:rsid w:val="002537DA"/>
    <w:rsid w:val="00253A56"/>
    <w:rsid w:val="00253FFE"/>
    <w:rsid w:val="00254102"/>
    <w:rsid w:val="00254260"/>
    <w:rsid w:val="00254745"/>
    <w:rsid w:val="00254980"/>
    <w:rsid w:val="00254A81"/>
    <w:rsid w:val="00255071"/>
    <w:rsid w:val="0025528A"/>
    <w:rsid w:val="002553C7"/>
    <w:rsid w:val="002563D6"/>
    <w:rsid w:val="002566C1"/>
    <w:rsid w:val="002568D6"/>
    <w:rsid w:val="00256A1C"/>
    <w:rsid w:val="002573CD"/>
    <w:rsid w:val="002575BE"/>
    <w:rsid w:val="00257BCD"/>
    <w:rsid w:val="00257EBB"/>
    <w:rsid w:val="002602C1"/>
    <w:rsid w:val="00260567"/>
    <w:rsid w:val="0026063F"/>
    <w:rsid w:val="002607C7"/>
    <w:rsid w:val="00260BC2"/>
    <w:rsid w:val="00260BE5"/>
    <w:rsid w:val="00261C7D"/>
    <w:rsid w:val="00262FBF"/>
    <w:rsid w:val="002634A8"/>
    <w:rsid w:val="002639A6"/>
    <w:rsid w:val="00263A5B"/>
    <w:rsid w:val="00263B55"/>
    <w:rsid w:val="002640D1"/>
    <w:rsid w:val="0026421D"/>
    <w:rsid w:val="002643BC"/>
    <w:rsid w:val="00264BBB"/>
    <w:rsid w:val="002650EB"/>
    <w:rsid w:val="00265820"/>
    <w:rsid w:val="00266372"/>
    <w:rsid w:val="0026680C"/>
    <w:rsid w:val="0026705C"/>
    <w:rsid w:val="002670E5"/>
    <w:rsid w:val="0026733D"/>
    <w:rsid w:val="00267525"/>
    <w:rsid w:val="00267588"/>
    <w:rsid w:val="00267A5C"/>
    <w:rsid w:val="00267BDE"/>
    <w:rsid w:val="00270128"/>
    <w:rsid w:val="00270D90"/>
    <w:rsid w:val="00270E3B"/>
    <w:rsid w:val="002715D9"/>
    <w:rsid w:val="002716C3"/>
    <w:rsid w:val="00271772"/>
    <w:rsid w:val="00271811"/>
    <w:rsid w:val="00271930"/>
    <w:rsid w:val="00271CCE"/>
    <w:rsid w:val="00271F63"/>
    <w:rsid w:val="0027240B"/>
    <w:rsid w:val="00272AC5"/>
    <w:rsid w:val="00273640"/>
    <w:rsid w:val="0027381A"/>
    <w:rsid w:val="00273860"/>
    <w:rsid w:val="00274085"/>
    <w:rsid w:val="002744F9"/>
    <w:rsid w:val="00274726"/>
    <w:rsid w:val="0027490F"/>
    <w:rsid w:val="00274E13"/>
    <w:rsid w:val="00274FB1"/>
    <w:rsid w:val="00275203"/>
    <w:rsid w:val="00275495"/>
    <w:rsid w:val="00275E27"/>
    <w:rsid w:val="00276563"/>
    <w:rsid w:val="00276985"/>
    <w:rsid w:val="00276AAE"/>
    <w:rsid w:val="00276CF7"/>
    <w:rsid w:val="00276F40"/>
    <w:rsid w:val="00277438"/>
    <w:rsid w:val="002777B6"/>
    <w:rsid w:val="00277C6F"/>
    <w:rsid w:val="00277F3D"/>
    <w:rsid w:val="002804D9"/>
    <w:rsid w:val="002805D3"/>
    <w:rsid w:val="002817CA"/>
    <w:rsid w:val="0028184E"/>
    <w:rsid w:val="00281FD3"/>
    <w:rsid w:val="002821C2"/>
    <w:rsid w:val="00282A50"/>
    <w:rsid w:val="0028342B"/>
    <w:rsid w:val="002835CF"/>
    <w:rsid w:val="00283662"/>
    <w:rsid w:val="00283A00"/>
    <w:rsid w:val="00283A70"/>
    <w:rsid w:val="00283BE6"/>
    <w:rsid w:val="00284129"/>
    <w:rsid w:val="002849C2"/>
    <w:rsid w:val="00284D82"/>
    <w:rsid w:val="00284F67"/>
    <w:rsid w:val="0028504A"/>
    <w:rsid w:val="00285186"/>
    <w:rsid w:val="00285465"/>
    <w:rsid w:val="0028571C"/>
    <w:rsid w:val="0028598E"/>
    <w:rsid w:val="00285CE1"/>
    <w:rsid w:val="00286207"/>
    <w:rsid w:val="00286B1E"/>
    <w:rsid w:val="00286DA3"/>
    <w:rsid w:val="00287146"/>
    <w:rsid w:val="002874CE"/>
    <w:rsid w:val="00287A11"/>
    <w:rsid w:val="00287C11"/>
    <w:rsid w:val="00287E07"/>
    <w:rsid w:val="00290926"/>
    <w:rsid w:val="00290CD1"/>
    <w:rsid w:val="00290CFB"/>
    <w:rsid w:val="00290D23"/>
    <w:rsid w:val="00291A08"/>
    <w:rsid w:val="00291D5A"/>
    <w:rsid w:val="00292BE3"/>
    <w:rsid w:val="00292EDD"/>
    <w:rsid w:val="00292F28"/>
    <w:rsid w:val="00292FD2"/>
    <w:rsid w:val="002937CC"/>
    <w:rsid w:val="00293E44"/>
    <w:rsid w:val="00293EAB"/>
    <w:rsid w:val="00293FCA"/>
    <w:rsid w:val="002941CB"/>
    <w:rsid w:val="00294225"/>
    <w:rsid w:val="0029476D"/>
    <w:rsid w:val="00295020"/>
    <w:rsid w:val="00295112"/>
    <w:rsid w:val="002953E3"/>
    <w:rsid w:val="00295525"/>
    <w:rsid w:val="0029621C"/>
    <w:rsid w:val="002965F9"/>
    <w:rsid w:val="00296F15"/>
    <w:rsid w:val="002974F6"/>
    <w:rsid w:val="00297AEE"/>
    <w:rsid w:val="00297CC9"/>
    <w:rsid w:val="002A033D"/>
    <w:rsid w:val="002A0417"/>
    <w:rsid w:val="002A04D6"/>
    <w:rsid w:val="002A0623"/>
    <w:rsid w:val="002A081E"/>
    <w:rsid w:val="002A0C2C"/>
    <w:rsid w:val="002A118D"/>
    <w:rsid w:val="002A1BEB"/>
    <w:rsid w:val="002A2C96"/>
    <w:rsid w:val="002A3420"/>
    <w:rsid w:val="002A3700"/>
    <w:rsid w:val="002A3A80"/>
    <w:rsid w:val="002A3ACE"/>
    <w:rsid w:val="002A3F2A"/>
    <w:rsid w:val="002A42A8"/>
    <w:rsid w:val="002A4EA9"/>
    <w:rsid w:val="002A5293"/>
    <w:rsid w:val="002A52CE"/>
    <w:rsid w:val="002A5BFB"/>
    <w:rsid w:val="002A5E01"/>
    <w:rsid w:val="002A62BE"/>
    <w:rsid w:val="002A673C"/>
    <w:rsid w:val="002A7249"/>
    <w:rsid w:val="002A7747"/>
    <w:rsid w:val="002A78F4"/>
    <w:rsid w:val="002A7B4C"/>
    <w:rsid w:val="002B0C63"/>
    <w:rsid w:val="002B0D2B"/>
    <w:rsid w:val="002B0ED7"/>
    <w:rsid w:val="002B151D"/>
    <w:rsid w:val="002B1614"/>
    <w:rsid w:val="002B2452"/>
    <w:rsid w:val="002B2513"/>
    <w:rsid w:val="002B25C5"/>
    <w:rsid w:val="002B2D87"/>
    <w:rsid w:val="002B2F70"/>
    <w:rsid w:val="002B32E5"/>
    <w:rsid w:val="002B3814"/>
    <w:rsid w:val="002B3C43"/>
    <w:rsid w:val="002B3EB5"/>
    <w:rsid w:val="002B46A8"/>
    <w:rsid w:val="002B54C6"/>
    <w:rsid w:val="002B6159"/>
    <w:rsid w:val="002B620C"/>
    <w:rsid w:val="002B65B2"/>
    <w:rsid w:val="002B66B3"/>
    <w:rsid w:val="002B720E"/>
    <w:rsid w:val="002B783D"/>
    <w:rsid w:val="002B7D2D"/>
    <w:rsid w:val="002C03A9"/>
    <w:rsid w:val="002C12DE"/>
    <w:rsid w:val="002C14C3"/>
    <w:rsid w:val="002C15F3"/>
    <w:rsid w:val="002C1689"/>
    <w:rsid w:val="002C1F1B"/>
    <w:rsid w:val="002C20EE"/>
    <w:rsid w:val="002C236E"/>
    <w:rsid w:val="002C293E"/>
    <w:rsid w:val="002C2AAF"/>
    <w:rsid w:val="002C2DF5"/>
    <w:rsid w:val="002C3289"/>
    <w:rsid w:val="002C3640"/>
    <w:rsid w:val="002C3BE1"/>
    <w:rsid w:val="002C4152"/>
    <w:rsid w:val="002C469F"/>
    <w:rsid w:val="002C4836"/>
    <w:rsid w:val="002C4AFF"/>
    <w:rsid w:val="002C5513"/>
    <w:rsid w:val="002C554B"/>
    <w:rsid w:val="002C5F4A"/>
    <w:rsid w:val="002C5FE9"/>
    <w:rsid w:val="002C66E5"/>
    <w:rsid w:val="002C6AD3"/>
    <w:rsid w:val="002C6CA2"/>
    <w:rsid w:val="002C7774"/>
    <w:rsid w:val="002C7AA6"/>
    <w:rsid w:val="002C7C96"/>
    <w:rsid w:val="002C7DD2"/>
    <w:rsid w:val="002C7F98"/>
    <w:rsid w:val="002D02F7"/>
    <w:rsid w:val="002D08B6"/>
    <w:rsid w:val="002D0D6B"/>
    <w:rsid w:val="002D1DB3"/>
    <w:rsid w:val="002D1F6F"/>
    <w:rsid w:val="002D1FA9"/>
    <w:rsid w:val="002D274C"/>
    <w:rsid w:val="002D2D2F"/>
    <w:rsid w:val="002D2E03"/>
    <w:rsid w:val="002D2EDB"/>
    <w:rsid w:val="002D340B"/>
    <w:rsid w:val="002D3B95"/>
    <w:rsid w:val="002D417B"/>
    <w:rsid w:val="002D45A8"/>
    <w:rsid w:val="002D46CC"/>
    <w:rsid w:val="002D4770"/>
    <w:rsid w:val="002D4F41"/>
    <w:rsid w:val="002D55A9"/>
    <w:rsid w:val="002D5DF6"/>
    <w:rsid w:val="002D684D"/>
    <w:rsid w:val="002D6C1A"/>
    <w:rsid w:val="002D6F4C"/>
    <w:rsid w:val="002D7174"/>
    <w:rsid w:val="002D7AF3"/>
    <w:rsid w:val="002E00C6"/>
    <w:rsid w:val="002E0EC1"/>
    <w:rsid w:val="002E1012"/>
    <w:rsid w:val="002E1033"/>
    <w:rsid w:val="002E12A8"/>
    <w:rsid w:val="002E1CDF"/>
    <w:rsid w:val="002E2274"/>
    <w:rsid w:val="002E2579"/>
    <w:rsid w:val="002E2657"/>
    <w:rsid w:val="002E41D9"/>
    <w:rsid w:val="002E48E1"/>
    <w:rsid w:val="002E4927"/>
    <w:rsid w:val="002E4B48"/>
    <w:rsid w:val="002E51C8"/>
    <w:rsid w:val="002E520E"/>
    <w:rsid w:val="002E563C"/>
    <w:rsid w:val="002E6031"/>
    <w:rsid w:val="002E65B9"/>
    <w:rsid w:val="002E662D"/>
    <w:rsid w:val="002E677B"/>
    <w:rsid w:val="002E6D16"/>
    <w:rsid w:val="002E742E"/>
    <w:rsid w:val="002F01C1"/>
    <w:rsid w:val="002F057F"/>
    <w:rsid w:val="002F1157"/>
    <w:rsid w:val="002F1239"/>
    <w:rsid w:val="002F1CDA"/>
    <w:rsid w:val="002F1DB4"/>
    <w:rsid w:val="002F1EA2"/>
    <w:rsid w:val="002F1FD6"/>
    <w:rsid w:val="002F289B"/>
    <w:rsid w:val="002F2E85"/>
    <w:rsid w:val="002F36BF"/>
    <w:rsid w:val="002F3803"/>
    <w:rsid w:val="002F3E38"/>
    <w:rsid w:val="002F4C75"/>
    <w:rsid w:val="002F55A9"/>
    <w:rsid w:val="002F60EC"/>
    <w:rsid w:val="002F62BD"/>
    <w:rsid w:val="002F6CDF"/>
    <w:rsid w:val="002F72F5"/>
    <w:rsid w:val="002F7E25"/>
    <w:rsid w:val="00300F7E"/>
    <w:rsid w:val="003011C6"/>
    <w:rsid w:val="00301962"/>
    <w:rsid w:val="00301D7E"/>
    <w:rsid w:val="00301F62"/>
    <w:rsid w:val="0030202F"/>
    <w:rsid w:val="003028AA"/>
    <w:rsid w:val="003028F3"/>
    <w:rsid w:val="0030356A"/>
    <w:rsid w:val="00303B27"/>
    <w:rsid w:val="00303D4A"/>
    <w:rsid w:val="0030415D"/>
    <w:rsid w:val="00304542"/>
    <w:rsid w:val="00304684"/>
    <w:rsid w:val="00304D81"/>
    <w:rsid w:val="00304DB4"/>
    <w:rsid w:val="0030548A"/>
    <w:rsid w:val="003054C4"/>
    <w:rsid w:val="00305A9C"/>
    <w:rsid w:val="00305EAC"/>
    <w:rsid w:val="003063FC"/>
    <w:rsid w:val="00306469"/>
    <w:rsid w:val="00306A20"/>
    <w:rsid w:val="00306A78"/>
    <w:rsid w:val="00306AF7"/>
    <w:rsid w:val="00306B3D"/>
    <w:rsid w:val="00306D62"/>
    <w:rsid w:val="003072AE"/>
    <w:rsid w:val="003073E7"/>
    <w:rsid w:val="003074B9"/>
    <w:rsid w:val="00307604"/>
    <w:rsid w:val="003079E8"/>
    <w:rsid w:val="00307B05"/>
    <w:rsid w:val="00310064"/>
    <w:rsid w:val="00310C97"/>
    <w:rsid w:val="003125C7"/>
    <w:rsid w:val="00312650"/>
    <w:rsid w:val="003127EC"/>
    <w:rsid w:val="00312B9C"/>
    <w:rsid w:val="00312CF8"/>
    <w:rsid w:val="003139E5"/>
    <w:rsid w:val="00313DC5"/>
    <w:rsid w:val="00313E12"/>
    <w:rsid w:val="0031483F"/>
    <w:rsid w:val="00314B8C"/>
    <w:rsid w:val="00314F94"/>
    <w:rsid w:val="0031597B"/>
    <w:rsid w:val="003159A0"/>
    <w:rsid w:val="00315AC4"/>
    <w:rsid w:val="00315F21"/>
    <w:rsid w:val="003168C3"/>
    <w:rsid w:val="0031719F"/>
    <w:rsid w:val="003173C6"/>
    <w:rsid w:val="00320044"/>
    <w:rsid w:val="003207AC"/>
    <w:rsid w:val="00320C67"/>
    <w:rsid w:val="00321046"/>
    <w:rsid w:val="00321511"/>
    <w:rsid w:val="003215C0"/>
    <w:rsid w:val="00321974"/>
    <w:rsid w:val="00322335"/>
    <w:rsid w:val="00322612"/>
    <w:rsid w:val="003228B7"/>
    <w:rsid w:val="003232BB"/>
    <w:rsid w:val="00324250"/>
    <w:rsid w:val="003243A9"/>
    <w:rsid w:val="003247EB"/>
    <w:rsid w:val="003251F7"/>
    <w:rsid w:val="003258D8"/>
    <w:rsid w:val="00325E40"/>
    <w:rsid w:val="003268AB"/>
    <w:rsid w:val="00326911"/>
    <w:rsid w:val="0032691C"/>
    <w:rsid w:val="00326CBB"/>
    <w:rsid w:val="00327222"/>
    <w:rsid w:val="003273D4"/>
    <w:rsid w:val="00327F26"/>
    <w:rsid w:val="00330178"/>
    <w:rsid w:val="003301CB"/>
    <w:rsid w:val="0033095C"/>
    <w:rsid w:val="003309FE"/>
    <w:rsid w:val="0033235A"/>
    <w:rsid w:val="00332444"/>
    <w:rsid w:val="003325CD"/>
    <w:rsid w:val="003336FA"/>
    <w:rsid w:val="003339B4"/>
    <w:rsid w:val="00334677"/>
    <w:rsid w:val="003349C5"/>
    <w:rsid w:val="003351BD"/>
    <w:rsid w:val="00335AA2"/>
    <w:rsid w:val="003365AD"/>
    <w:rsid w:val="003365BE"/>
    <w:rsid w:val="003365DA"/>
    <w:rsid w:val="0033667E"/>
    <w:rsid w:val="003370B2"/>
    <w:rsid w:val="00337372"/>
    <w:rsid w:val="003377C8"/>
    <w:rsid w:val="00337F24"/>
    <w:rsid w:val="00340ADF"/>
    <w:rsid w:val="003411FA"/>
    <w:rsid w:val="003413D5"/>
    <w:rsid w:val="003414DB"/>
    <w:rsid w:val="003419BE"/>
    <w:rsid w:val="00341C49"/>
    <w:rsid w:val="00341D0F"/>
    <w:rsid w:val="0034259D"/>
    <w:rsid w:val="00343416"/>
    <w:rsid w:val="00343ABA"/>
    <w:rsid w:val="00344099"/>
    <w:rsid w:val="00344496"/>
    <w:rsid w:val="00344919"/>
    <w:rsid w:val="00344D54"/>
    <w:rsid w:val="00344DCC"/>
    <w:rsid w:val="00345011"/>
    <w:rsid w:val="003453BB"/>
    <w:rsid w:val="0034592E"/>
    <w:rsid w:val="00345D7A"/>
    <w:rsid w:val="00346195"/>
    <w:rsid w:val="003462FA"/>
    <w:rsid w:val="003465AF"/>
    <w:rsid w:val="00346738"/>
    <w:rsid w:val="003468FA"/>
    <w:rsid w:val="00347345"/>
    <w:rsid w:val="003500BB"/>
    <w:rsid w:val="003504C7"/>
    <w:rsid w:val="00350711"/>
    <w:rsid w:val="003507AF"/>
    <w:rsid w:val="00350C02"/>
    <w:rsid w:val="003514C9"/>
    <w:rsid w:val="00351BA5"/>
    <w:rsid w:val="00351BC9"/>
    <w:rsid w:val="00351DC0"/>
    <w:rsid w:val="00352494"/>
    <w:rsid w:val="00352547"/>
    <w:rsid w:val="00352736"/>
    <w:rsid w:val="00352E27"/>
    <w:rsid w:val="00353404"/>
    <w:rsid w:val="003535A7"/>
    <w:rsid w:val="00353DE8"/>
    <w:rsid w:val="00353E25"/>
    <w:rsid w:val="00354445"/>
    <w:rsid w:val="0035455F"/>
    <w:rsid w:val="00355128"/>
    <w:rsid w:val="00355443"/>
    <w:rsid w:val="00355872"/>
    <w:rsid w:val="00355B6D"/>
    <w:rsid w:val="00355BDE"/>
    <w:rsid w:val="00355EAB"/>
    <w:rsid w:val="00356080"/>
    <w:rsid w:val="003563E6"/>
    <w:rsid w:val="003566DB"/>
    <w:rsid w:val="00356788"/>
    <w:rsid w:val="00356B16"/>
    <w:rsid w:val="00356BE6"/>
    <w:rsid w:val="00356C29"/>
    <w:rsid w:val="00356E8D"/>
    <w:rsid w:val="003572B3"/>
    <w:rsid w:val="00360871"/>
    <w:rsid w:val="00360E04"/>
    <w:rsid w:val="00360FDE"/>
    <w:rsid w:val="00361407"/>
    <w:rsid w:val="003627DC"/>
    <w:rsid w:val="0036409C"/>
    <w:rsid w:val="003640A6"/>
    <w:rsid w:val="003643B3"/>
    <w:rsid w:val="00364418"/>
    <w:rsid w:val="003646DC"/>
    <w:rsid w:val="00364740"/>
    <w:rsid w:val="00364F4D"/>
    <w:rsid w:val="003650D4"/>
    <w:rsid w:val="00365B88"/>
    <w:rsid w:val="00365F2B"/>
    <w:rsid w:val="003662E8"/>
    <w:rsid w:val="00366BA3"/>
    <w:rsid w:val="00366FA2"/>
    <w:rsid w:val="003673B7"/>
    <w:rsid w:val="003700F2"/>
    <w:rsid w:val="00370933"/>
    <w:rsid w:val="00371FDA"/>
    <w:rsid w:val="003722D2"/>
    <w:rsid w:val="003725C8"/>
    <w:rsid w:val="00372ACD"/>
    <w:rsid w:val="00372DD1"/>
    <w:rsid w:val="00372FF1"/>
    <w:rsid w:val="0037342D"/>
    <w:rsid w:val="00373540"/>
    <w:rsid w:val="003738DB"/>
    <w:rsid w:val="00373AC5"/>
    <w:rsid w:val="00373DD2"/>
    <w:rsid w:val="00373F79"/>
    <w:rsid w:val="00374079"/>
    <w:rsid w:val="003748CE"/>
    <w:rsid w:val="00374BCE"/>
    <w:rsid w:val="00374CB4"/>
    <w:rsid w:val="003754C0"/>
    <w:rsid w:val="00375F09"/>
    <w:rsid w:val="00375FC7"/>
    <w:rsid w:val="00376B61"/>
    <w:rsid w:val="00377FF6"/>
    <w:rsid w:val="003808AD"/>
    <w:rsid w:val="00380E54"/>
    <w:rsid w:val="00380ED3"/>
    <w:rsid w:val="003813DA"/>
    <w:rsid w:val="00381E49"/>
    <w:rsid w:val="003820EF"/>
    <w:rsid w:val="003827B7"/>
    <w:rsid w:val="003838A0"/>
    <w:rsid w:val="00383AF3"/>
    <w:rsid w:val="00384317"/>
    <w:rsid w:val="00384438"/>
    <w:rsid w:val="0038495B"/>
    <w:rsid w:val="00385ACA"/>
    <w:rsid w:val="00385B4B"/>
    <w:rsid w:val="00385E9A"/>
    <w:rsid w:val="00386093"/>
    <w:rsid w:val="00387141"/>
    <w:rsid w:val="0038757D"/>
    <w:rsid w:val="00387DB1"/>
    <w:rsid w:val="00390B21"/>
    <w:rsid w:val="00391378"/>
    <w:rsid w:val="00391DCA"/>
    <w:rsid w:val="00393363"/>
    <w:rsid w:val="00393595"/>
    <w:rsid w:val="003938D9"/>
    <w:rsid w:val="00393A49"/>
    <w:rsid w:val="00393EDA"/>
    <w:rsid w:val="00393F51"/>
    <w:rsid w:val="00394039"/>
    <w:rsid w:val="00394285"/>
    <w:rsid w:val="00394E76"/>
    <w:rsid w:val="00395259"/>
    <w:rsid w:val="0039576B"/>
    <w:rsid w:val="00395967"/>
    <w:rsid w:val="00395B08"/>
    <w:rsid w:val="00395D3D"/>
    <w:rsid w:val="0039614B"/>
    <w:rsid w:val="00396399"/>
    <w:rsid w:val="0039660D"/>
    <w:rsid w:val="00396910"/>
    <w:rsid w:val="003970FF"/>
    <w:rsid w:val="003971C2"/>
    <w:rsid w:val="00397537"/>
    <w:rsid w:val="00397586"/>
    <w:rsid w:val="00397885"/>
    <w:rsid w:val="0039795A"/>
    <w:rsid w:val="00397A26"/>
    <w:rsid w:val="00397E85"/>
    <w:rsid w:val="00397ED5"/>
    <w:rsid w:val="003A0559"/>
    <w:rsid w:val="003A0ADB"/>
    <w:rsid w:val="003A0C20"/>
    <w:rsid w:val="003A10AC"/>
    <w:rsid w:val="003A11EA"/>
    <w:rsid w:val="003A1255"/>
    <w:rsid w:val="003A17ED"/>
    <w:rsid w:val="003A1A19"/>
    <w:rsid w:val="003A1BB1"/>
    <w:rsid w:val="003A1BD2"/>
    <w:rsid w:val="003A1BF1"/>
    <w:rsid w:val="003A1E34"/>
    <w:rsid w:val="003A23CF"/>
    <w:rsid w:val="003A2A6E"/>
    <w:rsid w:val="003A2FF8"/>
    <w:rsid w:val="003A364B"/>
    <w:rsid w:val="003A3FF4"/>
    <w:rsid w:val="003A4380"/>
    <w:rsid w:val="003A45DC"/>
    <w:rsid w:val="003A4650"/>
    <w:rsid w:val="003A4675"/>
    <w:rsid w:val="003A4897"/>
    <w:rsid w:val="003A494A"/>
    <w:rsid w:val="003A4987"/>
    <w:rsid w:val="003A5044"/>
    <w:rsid w:val="003A5FD7"/>
    <w:rsid w:val="003A7C61"/>
    <w:rsid w:val="003B022D"/>
    <w:rsid w:val="003B05EB"/>
    <w:rsid w:val="003B1002"/>
    <w:rsid w:val="003B1654"/>
    <w:rsid w:val="003B20DB"/>
    <w:rsid w:val="003B213F"/>
    <w:rsid w:val="003B22F3"/>
    <w:rsid w:val="003B2931"/>
    <w:rsid w:val="003B3CE4"/>
    <w:rsid w:val="003B3E68"/>
    <w:rsid w:val="003B4361"/>
    <w:rsid w:val="003B47E3"/>
    <w:rsid w:val="003B4CCD"/>
    <w:rsid w:val="003B4D08"/>
    <w:rsid w:val="003B591C"/>
    <w:rsid w:val="003B593D"/>
    <w:rsid w:val="003B5AC8"/>
    <w:rsid w:val="003B5F0C"/>
    <w:rsid w:val="003B6003"/>
    <w:rsid w:val="003B6177"/>
    <w:rsid w:val="003B6225"/>
    <w:rsid w:val="003B6529"/>
    <w:rsid w:val="003B6A58"/>
    <w:rsid w:val="003B6F99"/>
    <w:rsid w:val="003B7103"/>
    <w:rsid w:val="003B7420"/>
    <w:rsid w:val="003B771E"/>
    <w:rsid w:val="003B77C3"/>
    <w:rsid w:val="003B7DB2"/>
    <w:rsid w:val="003B7E7F"/>
    <w:rsid w:val="003B7FA0"/>
    <w:rsid w:val="003C0099"/>
    <w:rsid w:val="003C1252"/>
    <w:rsid w:val="003C12EA"/>
    <w:rsid w:val="003C1741"/>
    <w:rsid w:val="003C17F3"/>
    <w:rsid w:val="003C1B7A"/>
    <w:rsid w:val="003C264C"/>
    <w:rsid w:val="003C2ED9"/>
    <w:rsid w:val="003C3CF4"/>
    <w:rsid w:val="003C416E"/>
    <w:rsid w:val="003C46CC"/>
    <w:rsid w:val="003C4C8C"/>
    <w:rsid w:val="003C4F1C"/>
    <w:rsid w:val="003C550E"/>
    <w:rsid w:val="003C5CD9"/>
    <w:rsid w:val="003C5DC7"/>
    <w:rsid w:val="003C6F0A"/>
    <w:rsid w:val="003C7165"/>
    <w:rsid w:val="003C73A6"/>
    <w:rsid w:val="003C73E6"/>
    <w:rsid w:val="003C7451"/>
    <w:rsid w:val="003C76BE"/>
    <w:rsid w:val="003D07AA"/>
    <w:rsid w:val="003D07E2"/>
    <w:rsid w:val="003D0D60"/>
    <w:rsid w:val="003D0F83"/>
    <w:rsid w:val="003D105A"/>
    <w:rsid w:val="003D10E4"/>
    <w:rsid w:val="003D11E1"/>
    <w:rsid w:val="003D1E2E"/>
    <w:rsid w:val="003D2554"/>
    <w:rsid w:val="003D2687"/>
    <w:rsid w:val="003D27AB"/>
    <w:rsid w:val="003D2A66"/>
    <w:rsid w:val="003D2B6C"/>
    <w:rsid w:val="003D2BDB"/>
    <w:rsid w:val="003D30F8"/>
    <w:rsid w:val="003D3230"/>
    <w:rsid w:val="003D3729"/>
    <w:rsid w:val="003D3856"/>
    <w:rsid w:val="003D3A22"/>
    <w:rsid w:val="003D3C50"/>
    <w:rsid w:val="003D468A"/>
    <w:rsid w:val="003D4FE8"/>
    <w:rsid w:val="003D5350"/>
    <w:rsid w:val="003D6176"/>
    <w:rsid w:val="003D64AE"/>
    <w:rsid w:val="003D6B32"/>
    <w:rsid w:val="003D6C82"/>
    <w:rsid w:val="003D7511"/>
    <w:rsid w:val="003D7763"/>
    <w:rsid w:val="003D7930"/>
    <w:rsid w:val="003E00A2"/>
    <w:rsid w:val="003E04F4"/>
    <w:rsid w:val="003E08FD"/>
    <w:rsid w:val="003E0BB1"/>
    <w:rsid w:val="003E0F85"/>
    <w:rsid w:val="003E105E"/>
    <w:rsid w:val="003E10DA"/>
    <w:rsid w:val="003E1465"/>
    <w:rsid w:val="003E2948"/>
    <w:rsid w:val="003E2D13"/>
    <w:rsid w:val="003E30E8"/>
    <w:rsid w:val="003E4B6C"/>
    <w:rsid w:val="003E5165"/>
    <w:rsid w:val="003E516C"/>
    <w:rsid w:val="003E60C6"/>
    <w:rsid w:val="003E6F9E"/>
    <w:rsid w:val="003E7194"/>
    <w:rsid w:val="003E72A7"/>
    <w:rsid w:val="003E72C5"/>
    <w:rsid w:val="003E7CC8"/>
    <w:rsid w:val="003E7E3B"/>
    <w:rsid w:val="003E7EB6"/>
    <w:rsid w:val="003F05CD"/>
    <w:rsid w:val="003F0814"/>
    <w:rsid w:val="003F0C35"/>
    <w:rsid w:val="003F0F51"/>
    <w:rsid w:val="003F11E4"/>
    <w:rsid w:val="003F15BB"/>
    <w:rsid w:val="003F199F"/>
    <w:rsid w:val="003F1EB0"/>
    <w:rsid w:val="003F1FE9"/>
    <w:rsid w:val="003F2315"/>
    <w:rsid w:val="003F24DC"/>
    <w:rsid w:val="003F30FC"/>
    <w:rsid w:val="003F34E5"/>
    <w:rsid w:val="003F3752"/>
    <w:rsid w:val="003F3849"/>
    <w:rsid w:val="003F3EAC"/>
    <w:rsid w:val="003F4388"/>
    <w:rsid w:val="003F4ABB"/>
    <w:rsid w:val="003F4EAA"/>
    <w:rsid w:val="003F550E"/>
    <w:rsid w:val="003F569F"/>
    <w:rsid w:val="003F58D3"/>
    <w:rsid w:val="003F5925"/>
    <w:rsid w:val="003F5958"/>
    <w:rsid w:val="003F5B93"/>
    <w:rsid w:val="003F600B"/>
    <w:rsid w:val="003F68E4"/>
    <w:rsid w:val="003F7452"/>
    <w:rsid w:val="003F762F"/>
    <w:rsid w:val="003F78A9"/>
    <w:rsid w:val="003F78FB"/>
    <w:rsid w:val="004008E9"/>
    <w:rsid w:val="004008F4"/>
    <w:rsid w:val="0040192E"/>
    <w:rsid w:val="004029E9"/>
    <w:rsid w:val="00402B37"/>
    <w:rsid w:val="00402B60"/>
    <w:rsid w:val="00402EB1"/>
    <w:rsid w:val="00402EBF"/>
    <w:rsid w:val="00402FAF"/>
    <w:rsid w:val="004034AC"/>
    <w:rsid w:val="0040356E"/>
    <w:rsid w:val="00403B3A"/>
    <w:rsid w:val="0040431E"/>
    <w:rsid w:val="004044D1"/>
    <w:rsid w:val="004049C4"/>
    <w:rsid w:val="00404BE6"/>
    <w:rsid w:val="00404D14"/>
    <w:rsid w:val="00405081"/>
    <w:rsid w:val="0040554A"/>
    <w:rsid w:val="00405BC1"/>
    <w:rsid w:val="00406005"/>
    <w:rsid w:val="00406A1A"/>
    <w:rsid w:val="00406DB4"/>
    <w:rsid w:val="00407515"/>
    <w:rsid w:val="0040765C"/>
    <w:rsid w:val="0040788F"/>
    <w:rsid w:val="004078A1"/>
    <w:rsid w:val="00407B84"/>
    <w:rsid w:val="00407C6F"/>
    <w:rsid w:val="00410259"/>
    <w:rsid w:val="00410460"/>
    <w:rsid w:val="00410B2B"/>
    <w:rsid w:val="00411002"/>
    <w:rsid w:val="0041107E"/>
    <w:rsid w:val="00411571"/>
    <w:rsid w:val="004123AD"/>
    <w:rsid w:val="00412C88"/>
    <w:rsid w:val="004130E1"/>
    <w:rsid w:val="004131A6"/>
    <w:rsid w:val="0041365B"/>
    <w:rsid w:val="00413986"/>
    <w:rsid w:val="004141BE"/>
    <w:rsid w:val="004147DA"/>
    <w:rsid w:val="00414DFB"/>
    <w:rsid w:val="00415072"/>
    <w:rsid w:val="0041553B"/>
    <w:rsid w:val="004159C0"/>
    <w:rsid w:val="00415C8C"/>
    <w:rsid w:val="0041603E"/>
    <w:rsid w:val="00416210"/>
    <w:rsid w:val="00416869"/>
    <w:rsid w:val="00416A16"/>
    <w:rsid w:val="00417256"/>
    <w:rsid w:val="0041759E"/>
    <w:rsid w:val="004179CB"/>
    <w:rsid w:val="004201C3"/>
    <w:rsid w:val="00420898"/>
    <w:rsid w:val="004212A0"/>
    <w:rsid w:val="00421CC7"/>
    <w:rsid w:val="0042260E"/>
    <w:rsid w:val="00422652"/>
    <w:rsid w:val="004226D9"/>
    <w:rsid w:val="004228CF"/>
    <w:rsid w:val="00422DE3"/>
    <w:rsid w:val="00423ABF"/>
    <w:rsid w:val="00423BD0"/>
    <w:rsid w:val="00423D00"/>
    <w:rsid w:val="0042444C"/>
    <w:rsid w:val="0042456D"/>
    <w:rsid w:val="004246FE"/>
    <w:rsid w:val="0042580F"/>
    <w:rsid w:val="004260A0"/>
    <w:rsid w:val="0042681E"/>
    <w:rsid w:val="00426E56"/>
    <w:rsid w:val="004272B7"/>
    <w:rsid w:val="00427509"/>
    <w:rsid w:val="00427812"/>
    <w:rsid w:val="00427CA5"/>
    <w:rsid w:val="0043175C"/>
    <w:rsid w:val="00432166"/>
    <w:rsid w:val="00432454"/>
    <w:rsid w:val="0043257D"/>
    <w:rsid w:val="0043316D"/>
    <w:rsid w:val="00433FA5"/>
    <w:rsid w:val="0043455E"/>
    <w:rsid w:val="0043492A"/>
    <w:rsid w:val="00434CCB"/>
    <w:rsid w:val="00435238"/>
    <w:rsid w:val="00435650"/>
    <w:rsid w:val="00435A30"/>
    <w:rsid w:val="0043621C"/>
    <w:rsid w:val="00436822"/>
    <w:rsid w:val="00436E60"/>
    <w:rsid w:val="00436FDE"/>
    <w:rsid w:val="00437213"/>
    <w:rsid w:val="0043758C"/>
    <w:rsid w:val="00437730"/>
    <w:rsid w:val="00437749"/>
    <w:rsid w:val="00437D77"/>
    <w:rsid w:val="00437E41"/>
    <w:rsid w:val="00440234"/>
    <w:rsid w:val="00440329"/>
    <w:rsid w:val="004404E1"/>
    <w:rsid w:val="004406FF"/>
    <w:rsid w:val="00440BC3"/>
    <w:rsid w:val="00440D7F"/>
    <w:rsid w:val="00440E09"/>
    <w:rsid w:val="00441F30"/>
    <w:rsid w:val="00442593"/>
    <w:rsid w:val="00442AC8"/>
    <w:rsid w:val="00442EF8"/>
    <w:rsid w:val="00443118"/>
    <w:rsid w:val="00443C6E"/>
    <w:rsid w:val="0044452D"/>
    <w:rsid w:val="00444702"/>
    <w:rsid w:val="00444C5D"/>
    <w:rsid w:val="00445E05"/>
    <w:rsid w:val="00446073"/>
    <w:rsid w:val="00446350"/>
    <w:rsid w:val="00446402"/>
    <w:rsid w:val="00446490"/>
    <w:rsid w:val="00446517"/>
    <w:rsid w:val="00446CC5"/>
    <w:rsid w:val="0044754C"/>
    <w:rsid w:val="00447587"/>
    <w:rsid w:val="00447F78"/>
    <w:rsid w:val="00447FB5"/>
    <w:rsid w:val="00450732"/>
    <w:rsid w:val="004507DA"/>
    <w:rsid w:val="00451833"/>
    <w:rsid w:val="00451A15"/>
    <w:rsid w:val="00451AD0"/>
    <w:rsid w:val="0045279C"/>
    <w:rsid w:val="0045290A"/>
    <w:rsid w:val="00452CD0"/>
    <w:rsid w:val="004531A7"/>
    <w:rsid w:val="00453C77"/>
    <w:rsid w:val="00453D88"/>
    <w:rsid w:val="00453E98"/>
    <w:rsid w:val="004541F4"/>
    <w:rsid w:val="00454DE2"/>
    <w:rsid w:val="00455124"/>
    <w:rsid w:val="00455374"/>
    <w:rsid w:val="0045542D"/>
    <w:rsid w:val="00455DD9"/>
    <w:rsid w:val="00455EE8"/>
    <w:rsid w:val="00456556"/>
    <w:rsid w:val="0045671F"/>
    <w:rsid w:val="00456BA6"/>
    <w:rsid w:val="004577B0"/>
    <w:rsid w:val="004579B2"/>
    <w:rsid w:val="0046046F"/>
    <w:rsid w:val="00460639"/>
    <w:rsid w:val="00461773"/>
    <w:rsid w:val="00461B6B"/>
    <w:rsid w:val="00462B38"/>
    <w:rsid w:val="00463B76"/>
    <w:rsid w:val="00463F2B"/>
    <w:rsid w:val="00464399"/>
    <w:rsid w:val="00464905"/>
    <w:rsid w:val="00464A34"/>
    <w:rsid w:val="004651AD"/>
    <w:rsid w:val="0046534D"/>
    <w:rsid w:val="0046548A"/>
    <w:rsid w:val="004658AF"/>
    <w:rsid w:val="0046593D"/>
    <w:rsid w:val="00465EA0"/>
    <w:rsid w:val="004661FB"/>
    <w:rsid w:val="0046635C"/>
    <w:rsid w:val="00466900"/>
    <w:rsid w:val="00466E24"/>
    <w:rsid w:val="00467641"/>
    <w:rsid w:val="00467658"/>
    <w:rsid w:val="00470FC3"/>
    <w:rsid w:val="0047117C"/>
    <w:rsid w:val="00471664"/>
    <w:rsid w:val="00471AA5"/>
    <w:rsid w:val="00471E8C"/>
    <w:rsid w:val="00471F40"/>
    <w:rsid w:val="004721F5"/>
    <w:rsid w:val="00472295"/>
    <w:rsid w:val="0047244F"/>
    <w:rsid w:val="00472515"/>
    <w:rsid w:val="004728F1"/>
    <w:rsid w:val="00472931"/>
    <w:rsid w:val="00472A00"/>
    <w:rsid w:val="00472A03"/>
    <w:rsid w:val="00472D93"/>
    <w:rsid w:val="004733CE"/>
    <w:rsid w:val="004735CB"/>
    <w:rsid w:val="004739DC"/>
    <w:rsid w:val="0047413A"/>
    <w:rsid w:val="00474A70"/>
    <w:rsid w:val="0047508F"/>
    <w:rsid w:val="004750B1"/>
    <w:rsid w:val="004752E3"/>
    <w:rsid w:val="00475480"/>
    <w:rsid w:val="004759A8"/>
    <w:rsid w:val="004759CB"/>
    <w:rsid w:val="004759E6"/>
    <w:rsid w:val="00475BFE"/>
    <w:rsid w:val="00475CEE"/>
    <w:rsid w:val="0047777E"/>
    <w:rsid w:val="004805C3"/>
    <w:rsid w:val="00480CB8"/>
    <w:rsid w:val="00481BE5"/>
    <w:rsid w:val="00481C19"/>
    <w:rsid w:val="00481D98"/>
    <w:rsid w:val="004824D6"/>
    <w:rsid w:val="0048251C"/>
    <w:rsid w:val="0048279B"/>
    <w:rsid w:val="004830FF"/>
    <w:rsid w:val="00483300"/>
    <w:rsid w:val="004833DB"/>
    <w:rsid w:val="004833F9"/>
    <w:rsid w:val="004835C2"/>
    <w:rsid w:val="00483D11"/>
    <w:rsid w:val="00483EE1"/>
    <w:rsid w:val="00483FA8"/>
    <w:rsid w:val="004845EF"/>
    <w:rsid w:val="00484B3D"/>
    <w:rsid w:val="00484D2E"/>
    <w:rsid w:val="00485070"/>
    <w:rsid w:val="004850A0"/>
    <w:rsid w:val="00485410"/>
    <w:rsid w:val="00485550"/>
    <w:rsid w:val="00485678"/>
    <w:rsid w:val="004868F1"/>
    <w:rsid w:val="00486922"/>
    <w:rsid w:val="00487D08"/>
    <w:rsid w:val="00487FF3"/>
    <w:rsid w:val="00490279"/>
    <w:rsid w:val="0049045A"/>
    <w:rsid w:val="0049082A"/>
    <w:rsid w:val="004910F0"/>
    <w:rsid w:val="004912F7"/>
    <w:rsid w:val="004913F7"/>
    <w:rsid w:val="004914EA"/>
    <w:rsid w:val="0049209E"/>
    <w:rsid w:val="00492424"/>
    <w:rsid w:val="00492CE6"/>
    <w:rsid w:val="0049310F"/>
    <w:rsid w:val="0049336A"/>
    <w:rsid w:val="004933ED"/>
    <w:rsid w:val="004934A2"/>
    <w:rsid w:val="00493517"/>
    <w:rsid w:val="00493E1F"/>
    <w:rsid w:val="004940A3"/>
    <w:rsid w:val="004943BD"/>
    <w:rsid w:val="004948E0"/>
    <w:rsid w:val="004956DD"/>
    <w:rsid w:val="00495AD0"/>
    <w:rsid w:val="00496076"/>
    <w:rsid w:val="004969B9"/>
    <w:rsid w:val="004978ED"/>
    <w:rsid w:val="00497F76"/>
    <w:rsid w:val="004A0271"/>
    <w:rsid w:val="004A04DD"/>
    <w:rsid w:val="004A06DC"/>
    <w:rsid w:val="004A14A9"/>
    <w:rsid w:val="004A1789"/>
    <w:rsid w:val="004A1D28"/>
    <w:rsid w:val="004A24BB"/>
    <w:rsid w:val="004A263E"/>
    <w:rsid w:val="004A26C6"/>
    <w:rsid w:val="004A2BFE"/>
    <w:rsid w:val="004A2C82"/>
    <w:rsid w:val="004A3468"/>
    <w:rsid w:val="004A3656"/>
    <w:rsid w:val="004A374E"/>
    <w:rsid w:val="004A3E7C"/>
    <w:rsid w:val="004A4295"/>
    <w:rsid w:val="004A45B3"/>
    <w:rsid w:val="004A4AD3"/>
    <w:rsid w:val="004A4B2C"/>
    <w:rsid w:val="004A5563"/>
    <w:rsid w:val="004A60E6"/>
    <w:rsid w:val="004A6926"/>
    <w:rsid w:val="004A6C3A"/>
    <w:rsid w:val="004A7187"/>
    <w:rsid w:val="004A7744"/>
    <w:rsid w:val="004A77F0"/>
    <w:rsid w:val="004B0065"/>
    <w:rsid w:val="004B0C07"/>
    <w:rsid w:val="004B147B"/>
    <w:rsid w:val="004B1D7D"/>
    <w:rsid w:val="004B2358"/>
    <w:rsid w:val="004B281B"/>
    <w:rsid w:val="004B29E7"/>
    <w:rsid w:val="004B2A77"/>
    <w:rsid w:val="004B2C05"/>
    <w:rsid w:val="004B2C51"/>
    <w:rsid w:val="004B34DF"/>
    <w:rsid w:val="004B3827"/>
    <w:rsid w:val="004B394A"/>
    <w:rsid w:val="004B3E07"/>
    <w:rsid w:val="004B452D"/>
    <w:rsid w:val="004B4AD7"/>
    <w:rsid w:val="004B4D58"/>
    <w:rsid w:val="004B53B1"/>
    <w:rsid w:val="004B5F43"/>
    <w:rsid w:val="004B5F86"/>
    <w:rsid w:val="004B66DE"/>
    <w:rsid w:val="004B6822"/>
    <w:rsid w:val="004B688D"/>
    <w:rsid w:val="004B691B"/>
    <w:rsid w:val="004B79B3"/>
    <w:rsid w:val="004B79D8"/>
    <w:rsid w:val="004B7A56"/>
    <w:rsid w:val="004C0EED"/>
    <w:rsid w:val="004C16E9"/>
    <w:rsid w:val="004C1F30"/>
    <w:rsid w:val="004C1F7F"/>
    <w:rsid w:val="004C28FB"/>
    <w:rsid w:val="004C2FB1"/>
    <w:rsid w:val="004C30F1"/>
    <w:rsid w:val="004C35C9"/>
    <w:rsid w:val="004C39EA"/>
    <w:rsid w:val="004C4516"/>
    <w:rsid w:val="004C501D"/>
    <w:rsid w:val="004C5258"/>
    <w:rsid w:val="004C5ABC"/>
    <w:rsid w:val="004C5E3A"/>
    <w:rsid w:val="004C60D6"/>
    <w:rsid w:val="004C6941"/>
    <w:rsid w:val="004C69E0"/>
    <w:rsid w:val="004C6D6D"/>
    <w:rsid w:val="004C7807"/>
    <w:rsid w:val="004D0011"/>
    <w:rsid w:val="004D00E0"/>
    <w:rsid w:val="004D0173"/>
    <w:rsid w:val="004D0553"/>
    <w:rsid w:val="004D0B3B"/>
    <w:rsid w:val="004D0D52"/>
    <w:rsid w:val="004D1836"/>
    <w:rsid w:val="004D19CA"/>
    <w:rsid w:val="004D1C62"/>
    <w:rsid w:val="004D1CA9"/>
    <w:rsid w:val="004D1CDB"/>
    <w:rsid w:val="004D2067"/>
    <w:rsid w:val="004D2857"/>
    <w:rsid w:val="004D3031"/>
    <w:rsid w:val="004D3760"/>
    <w:rsid w:val="004D381C"/>
    <w:rsid w:val="004D41ED"/>
    <w:rsid w:val="004D4200"/>
    <w:rsid w:val="004D45AD"/>
    <w:rsid w:val="004D4872"/>
    <w:rsid w:val="004D4FA5"/>
    <w:rsid w:val="004D550E"/>
    <w:rsid w:val="004D5EB5"/>
    <w:rsid w:val="004D5EBF"/>
    <w:rsid w:val="004D64A3"/>
    <w:rsid w:val="004D655C"/>
    <w:rsid w:val="004D663C"/>
    <w:rsid w:val="004D78F6"/>
    <w:rsid w:val="004D7934"/>
    <w:rsid w:val="004E0154"/>
    <w:rsid w:val="004E0995"/>
    <w:rsid w:val="004E0AB7"/>
    <w:rsid w:val="004E0C82"/>
    <w:rsid w:val="004E1183"/>
    <w:rsid w:val="004E15F5"/>
    <w:rsid w:val="004E1F1B"/>
    <w:rsid w:val="004E264F"/>
    <w:rsid w:val="004E2ADB"/>
    <w:rsid w:val="004E2B73"/>
    <w:rsid w:val="004E2CB6"/>
    <w:rsid w:val="004E30FD"/>
    <w:rsid w:val="004E3B40"/>
    <w:rsid w:val="004E3B73"/>
    <w:rsid w:val="004E456A"/>
    <w:rsid w:val="004E4A1D"/>
    <w:rsid w:val="004E4E94"/>
    <w:rsid w:val="004E525A"/>
    <w:rsid w:val="004E5D61"/>
    <w:rsid w:val="004E6ABD"/>
    <w:rsid w:val="004E6FE2"/>
    <w:rsid w:val="004E7236"/>
    <w:rsid w:val="004E7265"/>
    <w:rsid w:val="004E7848"/>
    <w:rsid w:val="004E79BC"/>
    <w:rsid w:val="004E7C8D"/>
    <w:rsid w:val="004F02F0"/>
    <w:rsid w:val="004F0312"/>
    <w:rsid w:val="004F0FFA"/>
    <w:rsid w:val="004F1900"/>
    <w:rsid w:val="004F1A5F"/>
    <w:rsid w:val="004F1D1F"/>
    <w:rsid w:val="004F33F8"/>
    <w:rsid w:val="004F3721"/>
    <w:rsid w:val="004F437E"/>
    <w:rsid w:val="004F493B"/>
    <w:rsid w:val="004F4E0E"/>
    <w:rsid w:val="004F4E1E"/>
    <w:rsid w:val="004F4EE2"/>
    <w:rsid w:val="004F51F5"/>
    <w:rsid w:val="004F529B"/>
    <w:rsid w:val="004F55AE"/>
    <w:rsid w:val="004F56C7"/>
    <w:rsid w:val="004F57C6"/>
    <w:rsid w:val="004F5D5E"/>
    <w:rsid w:val="004F5D93"/>
    <w:rsid w:val="004F5DFA"/>
    <w:rsid w:val="004F678B"/>
    <w:rsid w:val="004F6A43"/>
    <w:rsid w:val="004F6C8E"/>
    <w:rsid w:val="004F6D38"/>
    <w:rsid w:val="004F6E76"/>
    <w:rsid w:val="004F7513"/>
    <w:rsid w:val="004F75E2"/>
    <w:rsid w:val="004F77FC"/>
    <w:rsid w:val="004F78DC"/>
    <w:rsid w:val="004F7949"/>
    <w:rsid w:val="004F7D4F"/>
    <w:rsid w:val="005006FE"/>
    <w:rsid w:val="00500D0E"/>
    <w:rsid w:val="00501146"/>
    <w:rsid w:val="00502242"/>
    <w:rsid w:val="00502ADB"/>
    <w:rsid w:val="005031F2"/>
    <w:rsid w:val="00503390"/>
    <w:rsid w:val="00503B02"/>
    <w:rsid w:val="00503ECE"/>
    <w:rsid w:val="0050412C"/>
    <w:rsid w:val="00504671"/>
    <w:rsid w:val="00504944"/>
    <w:rsid w:val="00505305"/>
    <w:rsid w:val="005054A3"/>
    <w:rsid w:val="0050563C"/>
    <w:rsid w:val="00506084"/>
    <w:rsid w:val="00507647"/>
    <w:rsid w:val="00507E04"/>
    <w:rsid w:val="00510B15"/>
    <w:rsid w:val="00510BA8"/>
    <w:rsid w:val="005116B2"/>
    <w:rsid w:val="00511962"/>
    <w:rsid w:val="005119A5"/>
    <w:rsid w:val="00511C96"/>
    <w:rsid w:val="00511E69"/>
    <w:rsid w:val="00512EA8"/>
    <w:rsid w:val="00513433"/>
    <w:rsid w:val="005135E9"/>
    <w:rsid w:val="005136B0"/>
    <w:rsid w:val="0051383A"/>
    <w:rsid w:val="0051384F"/>
    <w:rsid w:val="00513E13"/>
    <w:rsid w:val="0051526F"/>
    <w:rsid w:val="00515526"/>
    <w:rsid w:val="005156AA"/>
    <w:rsid w:val="005159BF"/>
    <w:rsid w:val="00516500"/>
    <w:rsid w:val="005168DD"/>
    <w:rsid w:val="005177A1"/>
    <w:rsid w:val="00517CEC"/>
    <w:rsid w:val="00520120"/>
    <w:rsid w:val="005207E6"/>
    <w:rsid w:val="0052085E"/>
    <w:rsid w:val="00520901"/>
    <w:rsid w:val="00520C3C"/>
    <w:rsid w:val="00520EF9"/>
    <w:rsid w:val="0052144A"/>
    <w:rsid w:val="0052177A"/>
    <w:rsid w:val="00521D05"/>
    <w:rsid w:val="00522013"/>
    <w:rsid w:val="005226EA"/>
    <w:rsid w:val="00522CB5"/>
    <w:rsid w:val="00522D8A"/>
    <w:rsid w:val="0052321C"/>
    <w:rsid w:val="00523267"/>
    <w:rsid w:val="0052355B"/>
    <w:rsid w:val="0052380F"/>
    <w:rsid w:val="00523F03"/>
    <w:rsid w:val="00524F67"/>
    <w:rsid w:val="00525CD9"/>
    <w:rsid w:val="005264C7"/>
    <w:rsid w:val="005265E5"/>
    <w:rsid w:val="005266DD"/>
    <w:rsid w:val="0052725C"/>
    <w:rsid w:val="0052775C"/>
    <w:rsid w:val="00527ACB"/>
    <w:rsid w:val="00527CA7"/>
    <w:rsid w:val="00527E0A"/>
    <w:rsid w:val="00530636"/>
    <w:rsid w:val="00530BE7"/>
    <w:rsid w:val="00531063"/>
    <w:rsid w:val="00531335"/>
    <w:rsid w:val="0053209A"/>
    <w:rsid w:val="00532404"/>
    <w:rsid w:val="0053254B"/>
    <w:rsid w:val="0053261C"/>
    <w:rsid w:val="005327DD"/>
    <w:rsid w:val="00532EFB"/>
    <w:rsid w:val="005334B6"/>
    <w:rsid w:val="005342A4"/>
    <w:rsid w:val="00534E8B"/>
    <w:rsid w:val="00535AE1"/>
    <w:rsid w:val="00535C26"/>
    <w:rsid w:val="0053616D"/>
    <w:rsid w:val="005361BB"/>
    <w:rsid w:val="00536FEA"/>
    <w:rsid w:val="00537A33"/>
    <w:rsid w:val="00537FF6"/>
    <w:rsid w:val="005403A2"/>
    <w:rsid w:val="00541609"/>
    <w:rsid w:val="00541759"/>
    <w:rsid w:val="00541C96"/>
    <w:rsid w:val="00541D79"/>
    <w:rsid w:val="005427B2"/>
    <w:rsid w:val="00542807"/>
    <w:rsid w:val="00542CC0"/>
    <w:rsid w:val="00543110"/>
    <w:rsid w:val="00543349"/>
    <w:rsid w:val="005442CE"/>
    <w:rsid w:val="0054447C"/>
    <w:rsid w:val="00544496"/>
    <w:rsid w:val="00545329"/>
    <w:rsid w:val="00545357"/>
    <w:rsid w:val="00545817"/>
    <w:rsid w:val="00546507"/>
    <w:rsid w:val="005465E9"/>
    <w:rsid w:val="005466B9"/>
    <w:rsid w:val="00546F90"/>
    <w:rsid w:val="005476B2"/>
    <w:rsid w:val="00550894"/>
    <w:rsid w:val="00550980"/>
    <w:rsid w:val="00550DC2"/>
    <w:rsid w:val="005511A1"/>
    <w:rsid w:val="005511B3"/>
    <w:rsid w:val="00551EEB"/>
    <w:rsid w:val="005523CD"/>
    <w:rsid w:val="00552921"/>
    <w:rsid w:val="00553087"/>
    <w:rsid w:val="005535C1"/>
    <w:rsid w:val="005535D6"/>
    <w:rsid w:val="00554567"/>
    <w:rsid w:val="00554576"/>
    <w:rsid w:val="005546AB"/>
    <w:rsid w:val="005548BC"/>
    <w:rsid w:val="00554AD3"/>
    <w:rsid w:val="00554F0C"/>
    <w:rsid w:val="005557CB"/>
    <w:rsid w:val="00555980"/>
    <w:rsid w:val="00555BBB"/>
    <w:rsid w:val="00555C54"/>
    <w:rsid w:val="0055649B"/>
    <w:rsid w:val="005568E0"/>
    <w:rsid w:val="0055698E"/>
    <w:rsid w:val="00556C75"/>
    <w:rsid w:val="00556F2C"/>
    <w:rsid w:val="00557780"/>
    <w:rsid w:val="00560411"/>
    <w:rsid w:val="0056053B"/>
    <w:rsid w:val="005605C7"/>
    <w:rsid w:val="0056103F"/>
    <w:rsid w:val="00561577"/>
    <w:rsid w:val="005616BF"/>
    <w:rsid w:val="00561FE7"/>
    <w:rsid w:val="005622AA"/>
    <w:rsid w:val="00562661"/>
    <w:rsid w:val="00562735"/>
    <w:rsid w:val="00562993"/>
    <w:rsid w:val="00563159"/>
    <w:rsid w:val="005635B1"/>
    <w:rsid w:val="0056366B"/>
    <w:rsid w:val="00563B6E"/>
    <w:rsid w:val="00564205"/>
    <w:rsid w:val="00564295"/>
    <w:rsid w:val="00564344"/>
    <w:rsid w:val="00565183"/>
    <w:rsid w:val="00565545"/>
    <w:rsid w:val="00565B67"/>
    <w:rsid w:val="00565BE3"/>
    <w:rsid w:val="00566264"/>
    <w:rsid w:val="005667E1"/>
    <w:rsid w:val="00566C06"/>
    <w:rsid w:val="005670D3"/>
    <w:rsid w:val="00567909"/>
    <w:rsid w:val="00570945"/>
    <w:rsid w:val="00570BEB"/>
    <w:rsid w:val="005710CC"/>
    <w:rsid w:val="00571ABC"/>
    <w:rsid w:val="00571D0A"/>
    <w:rsid w:val="00571E2F"/>
    <w:rsid w:val="00572AA7"/>
    <w:rsid w:val="00572BEA"/>
    <w:rsid w:val="00572F6A"/>
    <w:rsid w:val="005731C2"/>
    <w:rsid w:val="0057370B"/>
    <w:rsid w:val="00573DBA"/>
    <w:rsid w:val="00573F89"/>
    <w:rsid w:val="00574730"/>
    <w:rsid w:val="00574E1D"/>
    <w:rsid w:val="00574F06"/>
    <w:rsid w:val="00574F0F"/>
    <w:rsid w:val="005754FD"/>
    <w:rsid w:val="0057573F"/>
    <w:rsid w:val="005757FB"/>
    <w:rsid w:val="00575C3C"/>
    <w:rsid w:val="0057613B"/>
    <w:rsid w:val="005763C8"/>
    <w:rsid w:val="00576F39"/>
    <w:rsid w:val="00577A1B"/>
    <w:rsid w:val="0058019F"/>
    <w:rsid w:val="0058084C"/>
    <w:rsid w:val="00580A31"/>
    <w:rsid w:val="00580C19"/>
    <w:rsid w:val="005822D3"/>
    <w:rsid w:val="0058258A"/>
    <w:rsid w:val="00583163"/>
    <w:rsid w:val="005831A3"/>
    <w:rsid w:val="0058337E"/>
    <w:rsid w:val="0058350C"/>
    <w:rsid w:val="00583DE8"/>
    <w:rsid w:val="0058475F"/>
    <w:rsid w:val="00584FBE"/>
    <w:rsid w:val="00585052"/>
    <w:rsid w:val="0058526C"/>
    <w:rsid w:val="00585381"/>
    <w:rsid w:val="005854CE"/>
    <w:rsid w:val="0058582D"/>
    <w:rsid w:val="00585DDF"/>
    <w:rsid w:val="00586EAC"/>
    <w:rsid w:val="00586FEA"/>
    <w:rsid w:val="0058701E"/>
    <w:rsid w:val="00587027"/>
    <w:rsid w:val="005873B2"/>
    <w:rsid w:val="005874EE"/>
    <w:rsid w:val="0058753B"/>
    <w:rsid w:val="00587610"/>
    <w:rsid w:val="00587CC2"/>
    <w:rsid w:val="005903AD"/>
    <w:rsid w:val="005905E7"/>
    <w:rsid w:val="00590DED"/>
    <w:rsid w:val="005910C0"/>
    <w:rsid w:val="005911C5"/>
    <w:rsid w:val="00591C7F"/>
    <w:rsid w:val="0059269F"/>
    <w:rsid w:val="00592B5C"/>
    <w:rsid w:val="00592BF6"/>
    <w:rsid w:val="00592D1C"/>
    <w:rsid w:val="00593AD4"/>
    <w:rsid w:val="00593E76"/>
    <w:rsid w:val="00594414"/>
    <w:rsid w:val="00594CB1"/>
    <w:rsid w:val="00594E87"/>
    <w:rsid w:val="00594EB5"/>
    <w:rsid w:val="005954D0"/>
    <w:rsid w:val="005958DB"/>
    <w:rsid w:val="00595D98"/>
    <w:rsid w:val="00595EE9"/>
    <w:rsid w:val="00596611"/>
    <w:rsid w:val="00596670"/>
    <w:rsid w:val="0059688E"/>
    <w:rsid w:val="005978FF"/>
    <w:rsid w:val="005A05C4"/>
    <w:rsid w:val="005A0728"/>
    <w:rsid w:val="005A0770"/>
    <w:rsid w:val="005A0BEF"/>
    <w:rsid w:val="005A144A"/>
    <w:rsid w:val="005A1627"/>
    <w:rsid w:val="005A16DF"/>
    <w:rsid w:val="005A2004"/>
    <w:rsid w:val="005A2066"/>
    <w:rsid w:val="005A2070"/>
    <w:rsid w:val="005A2265"/>
    <w:rsid w:val="005A285E"/>
    <w:rsid w:val="005A37F8"/>
    <w:rsid w:val="005A3C52"/>
    <w:rsid w:val="005A4A5A"/>
    <w:rsid w:val="005A5C3B"/>
    <w:rsid w:val="005A6AEB"/>
    <w:rsid w:val="005A6D8B"/>
    <w:rsid w:val="005A6DC6"/>
    <w:rsid w:val="005A733D"/>
    <w:rsid w:val="005A7C9B"/>
    <w:rsid w:val="005B004F"/>
    <w:rsid w:val="005B00F7"/>
    <w:rsid w:val="005B05BF"/>
    <w:rsid w:val="005B0918"/>
    <w:rsid w:val="005B0C05"/>
    <w:rsid w:val="005B0EE9"/>
    <w:rsid w:val="005B1022"/>
    <w:rsid w:val="005B19BB"/>
    <w:rsid w:val="005B251C"/>
    <w:rsid w:val="005B27B9"/>
    <w:rsid w:val="005B2A6C"/>
    <w:rsid w:val="005B2D3F"/>
    <w:rsid w:val="005B327D"/>
    <w:rsid w:val="005B337C"/>
    <w:rsid w:val="005B38E0"/>
    <w:rsid w:val="005B4BF0"/>
    <w:rsid w:val="005B57DD"/>
    <w:rsid w:val="005B5A68"/>
    <w:rsid w:val="005B5C88"/>
    <w:rsid w:val="005B5EC7"/>
    <w:rsid w:val="005B6D4B"/>
    <w:rsid w:val="005B6D8E"/>
    <w:rsid w:val="005B6DBA"/>
    <w:rsid w:val="005B6E38"/>
    <w:rsid w:val="005B7CCC"/>
    <w:rsid w:val="005B7DC7"/>
    <w:rsid w:val="005B7E56"/>
    <w:rsid w:val="005B7F1E"/>
    <w:rsid w:val="005B7FF7"/>
    <w:rsid w:val="005C00D7"/>
    <w:rsid w:val="005C01A9"/>
    <w:rsid w:val="005C1063"/>
    <w:rsid w:val="005C11C9"/>
    <w:rsid w:val="005C11CC"/>
    <w:rsid w:val="005C15E3"/>
    <w:rsid w:val="005C1E2F"/>
    <w:rsid w:val="005C23FF"/>
    <w:rsid w:val="005C2B39"/>
    <w:rsid w:val="005C3511"/>
    <w:rsid w:val="005C38A5"/>
    <w:rsid w:val="005C3C79"/>
    <w:rsid w:val="005C401B"/>
    <w:rsid w:val="005C4434"/>
    <w:rsid w:val="005C45EC"/>
    <w:rsid w:val="005C4DE4"/>
    <w:rsid w:val="005C4F44"/>
    <w:rsid w:val="005C5AFD"/>
    <w:rsid w:val="005C623F"/>
    <w:rsid w:val="005C63F2"/>
    <w:rsid w:val="005C65C9"/>
    <w:rsid w:val="005C6E66"/>
    <w:rsid w:val="005C7088"/>
    <w:rsid w:val="005C75FF"/>
    <w:rsid w:val="005C761D"/>
    <w:rsid w:val="005C77A9"/>
    <w:rsid w:val="005C7867"/>
    <w:rsid w:val="005D0235"/>
    <w:rsid w:val="005D04E5"/>
    <w:rsid w:val="005D05E6"/>
    <w:rsid w:val="005D0671"/>
    <w:rsid w:val="005D0750"/>
    <w:rsid w:val="005D1855"/>
    <w:rsid w:val="005D18D1"/>
    <w:rsid w:val="005D1D08"/>
    <w:rsid w:val="005D2346"/>
    <w:rsid w:val="005D3418"/>
    <w:rsid w:val="005D349B"/>
    <w:rsid w:val="005D35C0"/>
    <w:rsid w:val="005D39E7"/>
    <w:rsid w:val="005D3C84"/>
    <w:rsid w:val="005D3E64"/>
    <w:rsid w:val="005D43FD"/>
    <w:rsid w:val="005D48AD"/>
    <w:rsid w:val="005D4C67"/>
    <w:rsid w:val="005D4F65"/>
    <w:rsid w:val="005D50E0"/>
    <w:rsid w:val="005D5D09"/>
    <w:rsid w:val="005D5FAC"/>
    <w:rsid w:val="005D6FD5"/>
    <w:rsid w:val="005D7782"/>
    <w:rsid w:val="005D78E5"/>
    <w:rsid w:val="005D7BDE"/>
    <w:rsid w:val="005E0115"/>
    <w:rsid w:val="005E024A"/>
    <w:rsid w:val="005E02DF"/>
    <w:rsid w:val="005E039B"/>
    <w:rsid w:val="005E0454"/>
    <w:rsid w:val="005E150F"/>
    <w:rsid w:val="005E24F2"/>
    <w:rsid w:val="005E2696"/>
    <w:rsid w:val="005E29C2"/>
    <w:rsid w:val="005E2ABD"/>
    <w:rsid w:val="005E31BB"/>
    <w:rsid w:val="005E3983"/>
    <w:rsid w:val="005E3AA7"/>
    <w:rsid w:val="005E4079"/>
    <w:rsid w:val="005E476D"/>
    <w:rsid w:val="005E4875"/>
    <w:rsid w:val="005E4DBA"/>
    <w:rsid w:val="005E53FC"/>
    <w:rsid w:val="005E5451"/>
    <w:rsid w:val="005E5B1E"/>
    <w:rsid w:val="005E5D44"/>
    <w:rsid w:val="005E616C"/>
    <w:rsid w:val="005E646C"/>
    <w:rsid w:val="005E678C"/>
    <w:rsid w:val="005E6D62"/>
    <w:rsid w:val="005E6EBC"/>
    <w:rsid w:val="005E7030"/>
    <w:rsid w:val="005E73E5"/>
    <w:rsid w:val="005E75CB"/>
    <w:rsid w:val="005E7846"/>
    <w:rsid w:val="005E78A3"/>
    <w:rsid w:val="005E7FA8"/>
    <w:rsid w:val="005F0ACB"/>
    <w:rsid w:val="005F0D3C"/>
    <w:rsid w:val="005F129F"/>
    <w:rsid w:val="005F1838"/>
    <w:rsid w:val="005F190C"/>
    <w:rsid w:val="005F27DB"/>
    <w:rsid w:val="005F29C5"/>
    <w:rsid w:val="005F2BD0"/>
    <w:rsid w:val="005F2EDE"/>
    <w:rsid w:val="005F35A6"/>
    <w:rsid w:val="005F380A"/>
    <w:rsid w:val="005F3C8D"/>
    <w:rsid w:val="005F40A5"/>
    <w:rsid w:val="005F41A7"/>
    <w:rsid w:val="005F48C5"/>
    <w:rsid w:val="005F49F8"/>
    <w:rsid w:val="005F4F93"/>
    <w:rsid w:val="005F535D"/>
    <w:rsid w:val="005F54A6"/>
    <w:rsid w:val="005F5603"/>
    <w:rsid w:val="005F5EC4"/>
    <w:rsid w:val="005F7AB5"/>
    <w:rsid w:val="00600040"/>
    <w:rsid w:val="00600A37"/>
    <w:rsid w:val="006011EC"/>
    <w:rsid w:val="006013F0"/>
    <w:rsid w:val="006016EB"/>
    <w:rsid w:val="006017D5"/>
    <w:rsid w:val="00601A42"/>
    <w:rsid w:val="00601F18"/>
    <w:rsid w:val="00602665"/>
    <w:rsid w:val="006033BB"/>
    <w:rsid w:val="00603A03"/>
    <w:rsid w:val="006046BF"/>
    <w:rsid w:val="00604858"/>
    <w:rsid w:val="006048AE"/>
    <w:rsid w:val="00605396"/>
    <w:rsid w:val="006055AE"/>
    <w:rsid w:val="00606748"/>
    <w:rsid w:val="00606C36"/>
    <w:rsid w:val="00606F79"/>
    <w:rsid w:val="00607A34"/>
    <w:rsid w:val="00607EE3"/>
    <w:rsid w:val="00607F6C"/>
    <w:rsid w:val="0061016E"/>
    <w:rsid w:val="00610D10"/>
    <w:rsid w:val="0061114B"/>
    <w:rsid w:val="00611DBD"/>
    <w:rsid w:val="00611F00"/>
    <w:rsid w:val="0061313C"/>
    <w:rsid w:val="00613396"/>
    <w:rsid w:val="006133AF"/>
    <w:rsid w:val="006138F3"/>
    <w:rsid w:val="00613CF0"/>
    <w:rsid w:val="00613D60"/>
    <w:rsid w:val="00613E9B"/>
    <w:rsid w:val="00614B9F"/>
    <w:rsid w:val="006151C3"/>
    <w:rsid w:val="006157CC"/>
    <w:rsid w:val="00615933"/>
    <w:rsid w:val="00615D1A"/>
    <w:rsid w:val="00616352"/>
    <w:rsid w:val="00616767"/>
    <w:rsid w:val="00616957"/>
    <w:rsid w:val="00617338"/>
    <w:rsid w:val="00617581"/>
    <w:rsid w:val="00617E70"/>
    <w:rsid w:val="0062042C"/>
    <w:rsid w:val="006206ED"/>
    <w:rsid w:val="006208A1"/>
    <w:rsid w:val="00620A06"/>
    <w:rsid w:val="00620D91"/>
    <w:rsid w:val="00620E57"/>
    <w:rsid w:val="00620F7B"/>
    <w:rsid w:val="0062119A"/>
    <w:rsid w:val="00621586"/>
    <w:rsid w:val="0062170F"/>
    <w:rsid w:val="00621CE0"/>
    <w:rsid w:val="00621F63"/>
    <w:rsid w:val="00622282"/>
    <w:rsid w:val="00622439"/>
    <w:rsid w:val="006225B2"/>
    <w:rsid w:val="00623112"/>
    <w:rsid w:val="0062389E"/>
    <w:rsid w:val="006238D5"/>
    <w:rsid w:val="00623CCE"/>
    <w:rsid w:val="00623D6F"/>
    <w:rsid w:val="00623ED8"/>
    <w:rsid w:val="0062527E"/>
    <w:rsid w:val="00625F28"/>
    <w:rsid w:val="00625F60"/>
    <w:rsid w:val="00626734"/>
    <w:rsid w:val="00626BB5"/>
    <w:rsid w:val="0062726F"/>
    <w:rsid w:val="00627878"/>
    <w:rsid w:val="006300B8"/>
    <w:rsid w:val="00630A35"/>
    <w:rsid w:val="006319D8"/>
    <w:rsid w:val="00631BE1"/>
    <w:rsid w:val="006323B8"/>
    <w:rsid w:val="006324B0"/>
    <w:rsid w:val="0063265F"/>
    <w:rsid w:val="0063272E"/>
    <w:rsid w:val="006328D3"/>
    <w:rsid w:val="00632AAB"/>
    <w:rsid w:val="00633B67"/>
    <w:rsid w:val="00634235"/>
    <w:rsid w:val="006346B6"/>
    <w:rsid w:val="00635503"/>
    <w:rsid w:val="00635550"/>
    <w:rsid w:val="006359FC"/>
    <w:rsid w:val="00635B20"/>
    <w:rsid w:val="00635D7C"/>
    <w:rsid w:val="006363F8"/>
    <w:rsid w:val="0063641C"/>
    <w:rsid w:val="00636499"/>
    <w:rsid w:val="00636E74"/>
    <w:rsid w:val="00636FC0"/>
    <w:rsid w:val="006370B9"/>
    <w:rsid w:val="006371BD"/>
    <w:rsid w:val="00637376"/>
    <w:rsid w:val="00637E77"/>
    <w:rsid w:val="00637EDB"/>
    <w:rsid w:val="006404E3"/>
    <w:rsid w:val="00640EC6"/>
    <w:rsid w:val="0064107E"/>
    <w:rsid w:val="00641FA1"/>
    <w:rsid w:val="0064246A"/>
    <w:rsid w:val="0064278F"/>
    <w:rsid w:val="0064289B"/>
    <w:rsid w:val="00643570"/>
    <w:rsid w:val="00644081"/>
    <w:rsid w:val="00644324"/>
    <w:rsid w:val="006455A8"/>
    <w:rsid w:val="00645893"/>
    <w:rsid w:val="00645BF3"/>
    <w:rsid w:val="00645E22"/>
    <w:rsid w:val="00645F0F"/>
    <w:rsid w:val="00646B85"/>
    <w:rsid w:val="00647236"/>
    <w:rsid w:val="00647636"/>
    <w:rsid w:val="006477CA"/>
    <w:rsid w:val="00647E6B"/>
    <w:rsid w:val="00650168"/>
    <w:rsid w:val="006502AF"/>
    <w:rsid w:val="006513DA"/>
    <w:rsid w:val="00651861"/>
    <w:rsid w:val="0065195D"/>
    <w:rsid w:val="00652C41"/>
    <w:rsid w:val="00653281"/>
    <w:rsid w:val="0065375B"/>
    <w:rsid w:val="00653965"/>
    <w:rsid w:val="00653976"/>
    <w:rsid w:val="00653DE9"/>
    <w:rsid w:val="00654830"/>
    <w:rsid w:val="00654CBB"/>
    <w:rsid w:val="0065569E"/>
    <w:rsid w:val="00655EDC"/>
    <w:rsid w:val="00656C9D"/>
    <w:rsid w:val="006575BA"/>
    <w:rsid w:val="006609A8"/>
    <w:rsid w:val="00660B58"/>
    <w:rsid w:val="00660E97"/>
    <w:rsid w:val="00660EBD"/>
    <w:rsid w:val="00661310"/>
    <w:rsid w:val="0066162D"/>
    <w:rsid w:val="00661F0C"/>
    <w:rsid w:val="0066218E"/>
    <w:rsid w:val="00662A1E"/>
    <w:rsid w:val="00662AB8"/>
    <w:rsid w:val="00663A77"/>
    <w:rsid w:val="00663CB0"/>
    <w:rsid w:val="00663CD0"/>
    <w:rsid w:val="006642DE"/>
    <w:rsid w:val="00664581"/>
    <w:rsid w:val="00664D44"/>
    <w:rsid w:val="00664DCD"/>
    <w:rsid w:val="00665532"/>
    <w:rsid w:val="00665828"/>
    <w:rsid w:val="00665B3A"/>
    <w:rsid w:val="00665F1C"/>
    <w:rsid w:val="00666682"/>
    <w:rsid w:val="00666A54"/>
    <w:rsid w:val="00666F9A"/>
    <w:rsid w:val="006672C4"/>
    <w:rsid w:val="0066743A"/>
    <w:rsid w:val="0066776E"/>
    <w:rsid w:val="00667F4C"/>
    <w:rsid w:val="00670790"/>
    <w:rsid w:val="00671093"/>
    <w:rsid w:val="00671B7D"/>
    <w:rsid w:val="00671E1B"/>
    <w:rsid w:val="0067237B"/>
    <w:rsid w:val="0067241B"/>
    <w:rsid w:val="0067244F"/>
    <w:rsid w:val="0067299D"/>
    <w:rsid w:val="00673119"/>
    <w:rsid w:val="0067334F"/>
    <w:rsid w:val="00673386"/>
    <w:rsid w:val="00673413"/>
    <w:rsid w:val="0067373C"/>
    <w:rsid w:val="00673AA2"/>
    <w:rsid w:val="006742A7"/>
    <w:rsid w:val="00674728"/>
    <w:rsid w:val="00675219"/>
    <w:rsid w:val="006752E7"/>
    <w:rsid w:val="0067556E"/>
    <w:rsid w:val="006756AB"/>
    <w:rsid w:val="00675D0B"/>
    <w:rsid w:val="00675F67"/>
    <w:rsid w:val="006761E8"/>
    <w:rsid w:val="0067673B"/>
    <w:rsid w:val="0067709C"/>
    <w:rsid w:val="0067744B"/>
    <w:rsid w:val="00677C47"/>
    <w:rsid w:val="00677CA8"/>
    <w:rsid w:val="0068005F"/>
    <w:rsid w:val="00680671"/>
    <w:rsid w:val="00680686"/>
    <w:rsid w:val="006808B8"/>
    <w:rsid w:val="00680A2A"/>
    <w:rsid w:val="00680C38"/>
    <w:rsid w:val="00681073"/>
    <w:rsid w:val="006811F2"/>
    <w:rsid w:val="00681261"/>
    <w:rsid w:val="006818F0"/>
    <w:rsid w:val="00681AC8"/>
    <w:rsid w:val="00682502"/>
    <w:rsid w:val="00682739"/>
    <w:rsid w:val="006827E6"/>
    <w:rsid w:val="00682CB5"/>
    <w:rsid w:val="00682DEE"/>
    <w:rsid w:val="00683393"/>
    <w:rsid w:val="006837E5"/>
    <w:rsid w:val="006842BA"/>
    <w:rsid w:val="00684350"/>
    <w:rsid w:val="00684B84"/>
    <w:rsid w:val="00685485"/>
    <w:rsid w:val="0068574D"/>
    <w:rsid w:val="006858D8"/>
    <w:rsid w:val="006860DA"/>
    <w:rsid w:val="00686971"/>
    <w:rsid w:val="00686E27"/>
    <w:rsid w:val="00686E64"/>
    <w:rsid w:val="006879E2"/>
    <w:rsid w:val="00687AC4"/>
    <w:rsid w:val="006904C9"/>
    <w:rsid w:val="00690D37"/>
    <w:rsid w:val="00690DB1"/>
    <w:rsid w:val="00691220"/>
    <w:rsid w:val="00691378"/>
    <w:rsid w:val="00691420"/>
    <w:rsid w:val="00691C83"/>
    <w:rsid w:val="00692641"/>
    <w:rsid w:val="00692682"/>
    <w:rsid w:val="00692892"/>
    <w:rsid w:val="006935F6"/>
    <w:rsid w:val="00693913"/>
    <w:rsid w:val="00693A5C"/>
    <w:rsid w:val="00694088"/>
    <w:rsid w:val="0069466E"/>
    <w:rsid w:val="00694A53"/>
    <w:rsid w:val="00695040"/>
    <w:rsid w:val="006953BB"/>
    <w:rsid w:val="00695647"/>
    <w:rsid w:val="00695CCF"/>
    <w:rsid w:val="00695DCF"/>
    <w:rsid w:val="00695FE7"/>
    <w:rsid w:val="0069603B"/>
    <w:rsid w:val="006964D4"/>
    <w:rsid w:val="006967AD"/>
    <w:rsid w:val="00696B60"/>
    <w:rsid w:val="0069783E"/>
    <w:rsid w:val="00697C76"/>
    <w:rsid w:val="00697DD9"/>
    <w:rsid w:val="006A0215"/>
    <w:rsid w:val="006A03D6"/>
    <w:rsid w:val="006A073F"/>
    <w:rsid w:val="006A1869"/>
    <w:rsid w:val="006A1BDF"/>
    <w:rsid w:val="006A1EC0"/>
    <w:rsid w:val="006A1F44"/>
    <w:rsid w:val="006A1FDC"/>
    <w:rsid w:val="006A2839"/>
    <w:rsid w:val="006A2DA9"/>
    <w:rsid w:val="006A2DB5"/>
    <w:rsid w:val="006A2F1C"/>
    <w:rsid w:val="006A32B6"/>
    <w:rsid w:val="006A3385"/>
    <w:rsid w:val="006A3817"/>
    <w:rsid w:val="006A3EB8"/>
    <w:rsid w:val="006A51AD"/>
    <w:rsid w:val="006A58AB"/>
    <w:rsid w:val="006A5940"/>
    <w:rsid w:val="006A5D0E"/>
    <w:rsid w:val="006A5E2B"/>
    <w:rsid w:val="006A607E"/>
    <w:rsid w:val="006A6196"/>
    <w:rsid w:val="006A644D"/>
    <w:rsid w:val="006A659A"/>
    <w:rsid w:val="006A7645"/>
    <w:rsid w:val="006A7E5B"/>
    <w:rsid w:val="006B07F8"/>
    <w:rsid w:val="006B14A3"/>
    <w:rsid w:val="006B183C"/>
    <w:rsid w:val="006B1AB9"/>
    <w:rsid w:val="006B23C5"/>
    <w:rsid w:val="006B264B"/>
    <w:rsid w:val="006B2712"/>
    <w:rsid w:val="006B33F1"/>
    <w:rsid w:val="006B343C"/>
    <w:rsid w:val="006B3E27"/>
    <w:rsid w:val="006B3E4B"/>
    <w:rsid w:val="006B47B1"/>
    <w:rsid w:val="006B4AC5"/>
    <w:rsid w:val="006B4BE8"/>
    <w:rsid w:val="006B4DBA"/>
    <w:rsid w:val="006B5079"/>
    <w:rsid w:val="006B59B8"/>
    <w:rsid w:val="006B5AE3"/>
    <w:rsid w:val="006B658B"/>
    <w:rsid w:val="006B69FB"/>
    <w:rsid w:val="006B7BF0"/>
    <w:rsid w:val="006B7D31"/>
    <w:rsid w:val="006B7FF2"/>
    <w:rsid w:val="006C0591"/>
    <w:rsid w:val="006C0D42"/>
    <w:rsid w:val="006C1260"/>
    <w:rsid w:val="006C157C"/>
    <w:rsid w:val="006C1734"/>
    <w:rsid w:val="006C174E"/>
    <w:rsid w:val="006C223C"/>
    <w:rsid w:val="006C28B9"/>
    <w:rsid w:val="006C2D02"/>
    <w:rsid w:val="006C3170"/>
    <w:rsid w:val="006C322D"/>
    <w:rsid w:val="006C33F0"/>
    <w:rsid w:val="006C35D2"/>
    <w:rsid w:val="006C3B88"/>
    <w:rsid w:val="006C3CC2"/>
    <w:rsid w:val="006C3FAD"/>
    <w:rsid w:val="006C407B"/>
    <w:rsid w:val="006C413D"/>
    <w:rsid w:val="006C4236"/>
    <w:rsid w:val="006C4A07"/>
    <w:rsid w:val="006C5337"/>
    <w:rsid w:val="006C5485"/>
    <w:rsid w:val="006C5BA1"/>
    <w:rsid w:val="006C5EB9"/>
    <w:rsid w:val="006C6481"/>
    <w:rsid w:val="006C663A"/>
    <w:rsid w:val="006C6754"/>
    <w:rsid w:val="006C6EBF"/>
    <w:rsid w:val="006C726F"/>
    <w:rsid w:val="006C754F"/>
    <w:rsid w:val="006C79AD"/>
    <w:rsid w:val="006C7F72"/>
    <w:rsid w:val="006D03A3"/>
    <w:rsid w:val="006D0C08"/>
    <w:rsid w:val="006D112A"/>
    <w:rsid w:val="006D137F"/>
    <w:rsid w:val="006D1D1A"/>
    <w:rsid w:val="006D3923"/>
    <w:rsid w:val="006D4465"/>
    <w:rsid w:val="006D48D3"/>
    <w:rsid w:val="006D5068"/>
    <w:rsid w:val="006D61EC"/>
    <w:rsid w:val="006D66F0"/>
    <w:rsid w:val="006D6F9B"/>
    <w:rsid w:val="006D6FE8"/>
    <w:rsid w:val="006D7365"/>
    <w:rsid w:val="006D7924"/>
    <w:rsid w:val="006D7B24"/>
    <w:rsid w:val="006D7F74"/>
    <w:rsid w:val="006D7F97"/>
    <w:rsid w:val="006E13EA"/>
    <w:rsid w:val="006E163F"/>
    <w:rsid w:val="006E17CA"/>
    <w:rsid w:val="006E1B62"/>
    <w:rsid w:val="006E2D48"/>
    <w:rsid w:val="006E34D7"/>
    <w:rsid w:val="006E351A"/>
    <w:rsid w:val="006E3AF3"/>
    <w:rsid w:val="006E3E48"/>
    <w:rsid w:val="006E416E"/>
    <w:rsid w:val="006E4A1F"/>
    <w:rsid w:val="006E5261"/>
    <w:rsid w:val="006E52B3"/>
    <w:rsid w:val="006E57AC"/>
    <w:rsid w:val="006E58DA"/>
    <w:rsid w:val="006E6A29"/>
    <w:rsid w:val="006E7055"/>
    <w:rsid w:val="006E773D"/>
    <w:rsid w:val="006E77BB"/>
    <w:rsid w:val="006E7D5C"/>
    <w:rsid w:val="006F02BC"/>
    <w:rsid w:val="006F0D5F"/>
    <w:rsid w:val="006F11AB"/>
    <w:rsid w:val="006F14D6"/>
    <w:rsid w:val="006F1BE2"/>
    <w:rsid w:val="006F1C34"/>
    <w:rsid w:val="006F1F35"/>
    <w:rsid w:val="006F2246"/>
    <w:rsid w:val="006F2581"/>
    <w:rsid w:val="006F28C9"/>
    <w:rsid w:val="006F2963"/>
    <w:rsid w:val="006F39B5"/>
    <w:rsid w:val="006F3EF8"/>
    <w:rsid w:val="006F44E9"/>
    <w:rsid w:val="006F484D"/>
    <w:rsid w:val="006F524A"/>
    <w:rsid w:val="006F52A2"/>
    <w:rsid w:val="006F5617"/>
    <w:rsid w:val="006F5AF5"/>
    <w:rsid w:val="006F5E6F"/>
    <w:rsid w:val="006F6700"/>
    <w:rsid w:val="006F6916"/>
    <w:rsid w:val="006F6FE4"/>
    <w:rsid w:val="006F70A7"/>
    <w:rsid w:val="006F749F"/>
    <w:rsid w:val="006F7544"/>
    <w:rsid w:val="00700443"/>
    <w:rsid w:val="00700D76"/>
    <w:rsid w:val="00700EEA"/>
    <w:rsid w:val="007010C0"/>
    <w:rsid w:val="0070148F"/>
    <w:rsid w:val="007018B5"/>
    <w:rsid w:val="0070193D"/>
    <w:rsid w:val="007019DD"/>
    <w:rsid w:val="00701B7B"/>
    <w:rsid w:val="00702210"/>
    <w:rsid w:val="00702500"/>
    <w:rsid w:val="007026AC"/>
    <w:rsid w:val="007039E5"/>
    <w:rsid w:val="007046A8"/>
    <w:rsid w:val="00704729"/>
    <w:rsid w:val="00704A24"/>
    <w:rsid w:val="00705010"/>
    <w:rsid w:val="00705102"/>
    <w:rsid w:val="007052BF"/>
    <w:rsid w:val="00705FD6"/>
    <w:rsid w:val="007067AC"/>
    <w:rsid w:val="00706820"/>
    <w:rsid w:val="007076E0"/>
    <w:rsid w:val="0070771B"/>
    <w:rsid w:val="0071095B"/>
    <w:rsid w:val="0071107E"/>
    <w:rsid w:val="007118F0"/>
    <w:rsid w:val="00711ACD"/>
    <w:rsid w:val="00711E08"/>
    <w:rsid w:val="00711E35"/>
    <w:rsid w:val="00711EC6"/>
    <w:rsid w:val="00711F78"/>
    <w:rsid w:val="00712FD8"/>
    <w:rsid w:val="007133C7"/>
    <w:rsid w:val="0071364D"/>
    <w:rsid w:val="007138C1"/>
    <w:rsid w:val="00714147"/>
    <w:rsid w:val="00714B17"/>
    <w:rsid w:val="00714C7E"/>
    <w:rsid w:val="00714E1B"/>
    <w:rsid w:val="0071556D"/>
    <w:rsid w:val="007158C8"/>
    <w:rsid w:val="00715DB6"/>
    <w:rsid w:val="00716003"/>
    <w:rsid w:val="00716019"/>
    <w:rsid w:val="00716052"/>
    <w:rsid w:val="00716054"/>
    <w:rsid w:val="007167ED"/>
    <w:rsid w:val="007168CE"/>
    <w:rsid w:val="00716C5F"/>
    <w:rsid w:val="00716CBD"/>
    <w:rsid w:val="00717071"/>
    <w:rsid w:val="007177A0"/>
    <w:rsid w:val="0071795B"/>
    <w:rsid w:val="00717C1B"/>
    <w:rsid w:val="00720318"/>
    <w:rsid w:val="00720C91"/>
    <w:rsid w:val="00720F9B"/>
    <w:rsid w:val="00721BCB"/>
    <w:rsid w:val="00721C93"/>
    <w:rsid w:val="00722C82"/>
    <w:rsid w:val="0072342F"/>
    <w:rsid w:val="0072364C"/>
    <w:rsid w:val="007240EB"/>
    <w:rsid w:val="007243DC"/>
    <w:rsid w:val="007243EF"/>
    <w:rsid w:val="00724933"/>
    <w:rsid w:val="00724A2F"/>
    <w:rsid w:val="0072590E"/>
    <w:rsid w:val="00726847"/>
    <w:rsid w:val="00726870"/>
    <w:rsid w:val="00726C3C"/>
    <w:rsid w:val="00726C78"/>
    <w:rsid w:val="00726CD9"/>
    <w:rsid w:val="007270E5"/>
    <w:rsid w:val="007274D6"/>
    <w:rsid w:val="00730253"/>
    <w:rsid w:val="00730994"/>
    <w:rsid w:val="00730C24"/>
    <w:rsid w:val="00730CBF"/>
    <w:rsid w:val="007315C6"/>
    <w:rsid w:val="00731EB7"/>
    <w:rsid w:val="00731FA4"/>
    <w:rsid w:val="00731FC6"/>
    <w:rsid w:val="00732877"/>
    <w:rsid w:val="00732B1E"/>
    <w:rsid w:val="00732BF6"/>
    <w:rsid w:val="00733C9A"/>
    <w:rsid w:val="0073444F"/>
    <w:rsid w:val="007348CC"/>
    <w:rsid w:val="00735154"/>
    <w:rsid w:val="00736A5D"/>
    <w:rsid w:val="00737835"/>
    <w:rsid w:val="0073787D"/>
    <w:rsid w:val="00737DEC"/>
    <w:rsid w:val="00737EC2"/>
    <w:rsid w:val="00737F82"/>
    <w:rsid w:val="00740421"/>
    <w:rsid w:val="007404C2"/>
    <w:rsid w:val="007409E2"/>
    <w:rsid w:val="007412E3"/>
    <w:rsid w:val="00741490"/>
    <w:rsid w:val="00741F4E"/>
    <w:rsid w:val="0074233B"/>
    <w:rsid w:val="007423A5"/>
    <w:rsid w:val="00742432"/>
    <w:rsid w:val="00742709"/>
    <w:rsid w:val="00742E01"/>
    <w:rsid w:val="007432A9"/>
    <w:rsid w:val="00743381"/>
    <w:rsid w:val="007433FE"/>
    <w:rsid w:val="00743726"/>
    <w:rsid w:val="0074391F"/>
    <w:rsid w:val="00743A6E"/>
    <w:rsid w:val="007441AE"/>
    <w:rsid w:val="00744253"/>
    <w:rsid w:val="007447C0"/>
    <w:rsid w:val="00744811"/>
    <w:rsid w:val="00744E1A"/>
    <w:rsid w:val="00744E99"/>
    <w:rsid w:val="00745377"/>
    <w:rsid w:val="00745E7C"/>
    <w:rsid w:val="00746125"/>
    <w:rsid w:val="007462A1"/>
    <w:rsid w:val="00746DFA"/>
    <w:rsid w:val="00750551"/>
    <w:rsid w:val="00750B49"/>
    <w:rsid w:val="00750B80"/>
    <w:rsid w:val="00750C7A"/>
    <w:rsid w:val="00750DC6"/>
    <w:rsid w:val="00751D8C"/>
    <w:rsid w:val="00752CF4"/>
    <w:rsid w:val="00753053"/>
    <w:rsid w:val="00753157"/>
    <w:rsid w:val="00753241"/>
    <w:rsid w:val="00753873"/>
    <w:rsid w:val="00754463"/>
    <w:rsid w:val="007544BC"/>
    <w:rsid w:val="00754A60"/>
    <w:rsid w:val="00754B94"/>
    <w:rsid w:val="00754D3D"/>
    <w:rsid w:val="00755A81"/>
    <w:rsid w:val="00756924"/>
    <w:rsid w:val="00757166"/>
    <w:rsid w:val="00760168"/>
    <w:rsid w:val="00760AD6"/>
    <w:rsid w:val="00761E32"/>
    <w:rsid w:val="0076286B"/>
    <w:rsid w:val="007630A0"/>
    <w:rsid w:val="0076333E"/>
    <w:rsid w:val="00763CFD"/>
    <w:rsid w:val="00763D3B"/>
    <w:rsid w:val="00765A19"/>
    <w:rsid w:val="00765FD3"/>
    <w:rsid w:val="00766252"/>
    <w:rsid w:val="007664B7"/>
    <w:rsid w:val="00766814"/>
    <w:rsid w:val="00766964"/>
    <w:rsid w:val="00766C2C"/>
    <w:rsid w:val="00770068"/>
    <w:rsid w:val="007703E1"/>
    <w:rsid w:val="00770A80"/>
    <w:rsid w:val="00770B7B"/>
    <w:rsid w:val="007711B1"/>
    <w:rsid w:val="00771A02"/>
    <w:rsid w:val="0077210B"/>
    <w:rsid w:val="00772AC6"/>
    <w:rsid w:val="00772ADE"/>
    <w:rsid w:val="007735DF"/>
    <w:rsid w:val="0077362D"/>
    <w:rsid w:val="00773B4C"/>
    <w:rsid w:val="007745B6"/>
    <w:rsid w:val="00774870"/>
    <w:rsid w:val="00774899"/>
    <w:rsid w:val="00774964"/>
    <w:rsid w:val="00774A53"/>
    <w:rsid w:val="00774C2F"/>
    <w:rsid w:val="0077772D"/>
    <w:rsid w:val="00777899"/>
    <w:rsid w:val="00777A02"/>
    <w:rsid w:val="00777D88"/>
    <w:rsid w:val="00777F8F"/>
    <w:rsid w:val="00780536"/>
    <w:rsid w:val="0078076A"/>
    <w:rsid w:val="00780D00"/>
    <w:rsid w:val="00780DD3"/>
    <w:rsid w:val="00781120"/>
    <w:rsid w:val="00781642"/>
    <w:rsid w:val="0078189E"/>
    <w:rsid w:val="00781C90"/>
    <w:rsid w:val="0078290B"/>
    <w:rsid w:val="00782B3D"/>
    <w:rsid w:val="007835B9"/>
    <w:rsid w:val="0078470B"/>
    <w:rsid w:val="00784AA1"/>
    <w:rsid w:val="00784BB6"/>
    <w:rsid w:val="00785431"/>
    <w:rsid w:val="007855B6"/>
    <w:rsid w:val="007859F7"/>
    <w:rsid w:val="00785D45"/>
    <w:rsid w:val="00786265"/>
    <w:rsid w:val="00786637"/>
    <w:rsid w:val="00786674"/>
    <w:rsid w:val="007869AF"/>
    <w:rsid w:val="007876AB"/>
    <w:rsid w:val="00787AA6"/>
    <w:rsid w:val="00787B2A"/>
    <w:rsid w:val="00790127"/>
    <w:rsid w:val="00790363"/>
    <w:rsid w:val="007904F4"/>
    <w:rsid w:val="00790728"/>
    <w:rsid w:val="007909F4"/>
    <w:rsid w:val="00790FC9"/>
    <w:rsid w:val="00791134"/>
    <w:rsid w:val="007919CB"/>
    <w:rsid w:val="007921B7"/>
    <w:rsid w:val="0079270D"/>
    <w:rsid w:val="00792ABA"/>
    <w:rsid w:val="00792B86"/>
    <w:rsid w:val="00792BE8"/>
    <w:rsid w:val="00792FC9"/>
    <w:rsid w:val="00793487"/>
    <w:rsid w:val="00793B9B"/>
    <w:rsid w:val="00793DAB"/>
    <w:rsid w:val="00794300"/>
    <w:rsid w:val="0079534A"/>
    <w:rsid w:val="00795BD6"/>
    <w:rsid w:val="00796424"/>
    <w:rsid w:val="00796CCB"/>
    <w:rsid w:val="00796D8E"/>
    <w:rsid w:val="00797282"/>
    <w:rsid w:val="0079728A"/>
    <w:rsid w:val="007975C4"/>
    <w:rsid w:val="00797847"/>
    <w:rsid w:val="00797F02"/>
    <w:rsid w:val="007A0F7D"/>
    <w:rsid w:val="007A1114"/>
    <w:rsid w:val="007A2568"/>
    <w:rsid w:val="007A2E8B"/>
    <w:rsid w:val="007A331A"/>
    <w:rsid w:val="007A3C36"/>
    <w:rsid w:val="007A3E90"/>
    <w:rsid w:val="007A50B8"/>
    <w:rsid w:val="007A53E7"/>
    <w:rsid w:val="007A58D4"/>
    <w:rsid w:val="007A6255"/>
    <w:rsid w:val="007A62A7"/>
    <w:rsid w:val="007A6A3E"/>
    <w:rsid w:val="007A7152"/>
    <w:rsid w:val="007A730A"/>
    <w:rsid w:val="007B004A"/>
    <w:rsid w:val="007B056E"/>
    <w:rsid w:val="007B0EE8"/>
    <w:rsid w:val="007B1603"/>
    <w:rsid w:val="007B1A9D"/>
    <w:rsid w:val="007B1CB2"/>
    <w:rsid w:val="007B1E49"/>
    <w:rsid w:val="007B2714"/>
    <w:rsid w:val="007B3630"/>
    <w:rsid w:val="007B3813"/>
    <w:rsid w:val="007B3FE4"/>
    <w:rsid w:val="007B4ADD"/>
    <w:rsid w:val="007B4E61"/>
    <w:rsid w:val="007B4EB4"/>
    <w:rsid w:val="007B57A2"/>
    <w:rsid w:val="007B5A22"/>
    <w:rsid w:val="007B662B"/>
    <w:rsid w:val="007B6A4B"/>
    <w:rsid w:val="007B7C76"/>
    <w:rsid w:val="007C0B99"/>
    <w:rsid w:val="007C1212"/>
    <w:rsid w:val="007C1F3F"/>
    <w:rsid w:val="007C2404"/>
    <w:rsid w:val="007C27B3"/>
    <w:rsid w:val="007C2F02"/>
    <w:rsid w:val="007C31AB"/>
    <w:rsid w:val="007C3B15"/>
    <w:rsid w:val="007C42A1"/>
    <w:rsid w:val="007C431C"/>
    <w:rsid w:val="007C440C"/>
    <w:rsid w:val="007C4814"/>
    <w:rsid w:val="007C508A"/>
    <w:rsid w:val="007C5DF7"/>
    <w:rsid w:val="007C5EF4"/>
    <w:rsid w:val="007C7197"/>
    <w:rsid w:val="007D11F1"/>
    <w:rsid w:val="007D1646"/>
    <w:rsid w:val="007D242D"/>
    <w:rsid w:val="007D2920"/>
    <w:rsid w:val="007D2CD4"/>
    <w:rsid w:val="007D2FC2"/>
    <w:rsid w:val="007D3221"/>
    <w:rsid w:val="007D3D60"/>
    <w:rsid w:val="007D43CE"/>
    <w:rsid w:val="007D4453"/>
    <w:rsid w:val="007D45CF"/>
    <w:rsid w:val="007D4E72"/>
    <w:rsid w:val="007D50FE"/>
    <w:rsid w:val="007D566D"/>
    <w:rsid w:val="007D5F39"/>
    <w:rsid w:val="007D6660"/>
    <w:rsid w:val="007D72B8"/>
    <w:rsid w:val="007D737B"/>
    <w:rsid w:val="007D73B1"/>
    <w:rsid w:val="007D7C22"/>
    <w:rsid w:val="007D7F21"/>
    <w:rsid w:val="007E0540"/>
    <w:rsid w:val="007E0F7A"/>
    <w:rsid w:val="007E13B9"/>
    <w:rsid w:val="007E2260"/>
    <w:rsid w:val="007E231E"/>
    <w:rsid w:val="007E341C"/>
    <w:rsid w:val="007E4781"/>
    <w:rsid w:val="007E4A48"/>
    <w:rsid w:val="007E4D13"/>
    <w:rsid w:val="007E4FE6"/>
    <w:rsid w:val="007E537F"/>
    <w:rsid w:val="007E5BFA"/>
    <w:rsid w:val="007E6437"/>
    <w:rsid w:val="007E66A3"/>
    <w:rsid w:val="007E6C17"/>
    <w:rsid w:val="007E6CED"/>
    <w:rsid w:val="007E6DDD"/>
    <w:rsid w:val="007F02A5"/>
    <w:rsid w:val="007F03C8"/>
    <w:rsid w:val="007F0DBD"/>
    <w:rsid w:val="007F0E5D"/>
    <w:rsid w:val="007F1814"/>
    <w:rsid w:val="007F1AED"/>
    <w:rsid w:val="007F1E6B"/>
    <w:rsid w:val="007F218F"/>
    <w:rsid w:val="007F2337"/>
    <w:rsid w:val="007F24EA"/>
    <w:rsid w:val="007F2827"/>
    <w:rsid w:val="007F2AAF"/>
    <w:rsid w:val="007F2CF3"/>
    <w:rsid w:val="007F3429"/>
    <w:rsid w:val="007F39AF"/>
    <w:rsid w:val="007F3BDA"/>
    <w:rsid w:val="007F4014"/>
    <w:rsid w:val="007F402B"/>
    <w:rsid w:val="007F41F3"/>
    <w:rsid w:val="007F49A9"/>
    <w:rsid w:val="007F4AEA"/>
    <w:rsid w:val="007F5330"/>
    <w:rsid w:val="007F5533"/>
    <w:rsid w:val="007F5645"/>
    <w:rsid w:val="007F5D61"/>
    <w:rsid w:val="007F5DA6"/>
    <w:rsid w:val="007F5DD1"/>
    <w:rsid w:val="007F648B"/>
    <w:rsid w:val="007F6855"/>
    <w:rsid w:val="007F6C94"/>
    <w:rsid w:val="007F722C"/>
    <w:rsid w:val="007F7FEA"/>
    <w:rsid w:val="00800425"/>
    <w:rsid w:val="008005A7"/>
    <w:rsid w:val="008008BC"/>
    <w:rsid w:val="008012E3"/>
    <w:rsid w:val="00801B05"/>
    <w:rsid w:val="00801B59"/>
    <w:rsid w:val="00802019"/>
    <w:rsid w:val="0080208A"/>
    <w:rsid w:val="00802811"/>
    <w:rsid w:val="008028F3"/>
    <w:rsid w:val="00802A52"/>
    <w:rsid w:val="008033D9"/>
    <w:rsid w:val="00803C1D"/>
    <w:rsid w:val="00803EBB"/>
    <w:rsid w:val="008041BE"/>
    <w:rsid w:val="00804A4C"/>
    <w:rsid w:val="008051ED"/>
    <w:rsid w:val="008059C0"/>
    <w:rsid w:val="008059E4"/>
    <w:rsid w:val="008059FD"/>
    <w:rsid w:val="00806099"/>
    <w:rsid w:val="00806542"/>
    <w:rsid w:val="008068C6"/>
    <w:rsid w:val="008069AF"/>
    <w:rsid w:val="008070BC"/>
    <w:rsid w:val="0080729F"/>
    <w:rsid w:val="008077C2"/>
    <w:rsid w:val="0080799F"/>
    <w:rsid w:val="00807A94"/>
    <w:rsid w:val="00807C93"/>
    <w:rsid w:val="00807CE8"/>
    <w:rsid w:val="00807DA4"/>
    <w:rsid w:val="00807F52"/>
    <w:rsid w:val="0081053B"/>
    <w:rsid w:val="008106F3"/>
    <w:rsid w:val="00810914"/>
    <w:rsid w:val="00811309"/>
    <w:rsid w:val="00811894"/>
    <w:rsid w:val="008118C3"/>
    <w:rsid w:val="00811D6A"/>
    <w:rsid w:val="00811EBB"/>
    <w:rsid w:val="0081294B"/>
    <w:rsid w:val="0081327F"/>
    <w:rsid w:val="00813388"/>
    <w:rsid w:val="008133C2"/>
    <w:rsid w:val="008138CA"/>
    <w:rsid w:val="00813AA2"/>
    <w:rsid w:val="0081416B"/>
    <w:rsid w:val="0081449B"/>
    <w:rsid w:val="008145FA"/>
    <w:rsid w:val="00814B51"/>
    <w:rsid w:val="00814D81"/>
    <w:rsid w:val="0081524E"/>
    <w:rsid w:val="00815AC9"/>
    <w:rsid w:val="00815DA4"/>
    <w:rsid w:val="0081647D"/>
    <w:rsid w:val="00820268"/>
    <w:rsid w:val="0082123F"/>
    <w:rsid w:val="008222F7"/>
    <w:rsid w:val="008229C1"/>
    <w:rsid w:val="00822A7E"/>
    <w:rsid w:val="00822C0E"/>
    <w:rsid w:val="00822CA1"/>
    <w:rsid w:val="00822D59"/>
    <w:rsid w:val="00823167"/>
    <w:rsid w:val="0082335A"/>
    <w:rsid w:val="0082336D"/>
    <w:rsid w:val="0082392D"/>
    <w:rsid w:val="00823DCE"/>
    <w:rsid w:val="00824251"/>
    <w:rsid w:val="00824E97"/>
    <w:rsid w:val="0082532B"/>
    <w:rsid w:val="00825ECB"/>
    <w:rsid w:val="0082610E"/>
    <w:rsid w:val="008264CF"/>
    <w:rsid w:val="00826969"/>
    <w:rsid w:val="00826A4F"/>
    <w:rsid w:val="008270A1"/>
    <w:rsid w:val="008273CD"/>
    <w:rsid w:val="008274F9"/>
    <w:rsid w:val="00827F1F"/>
    <w:rsid w:val="00830042"/>
    <w:rsid w:val="00830A43"/>
    <w:rsid w:val="0083179F"/>
    <w:rsid w:val="00831EA3"/>
    <w:rsid w:val="008321D7"/>
    <w:rsid w:val="0083265F"/>
    <w:rsid w:val="00832863"/>
    <w:rsid w:val="0083296C"/>
    <w:rsid w:val="00832C6C"/>
    <w:rsid w:val="00832DF2"/>
    <w:rsid w:val="008331EC"/>
    <w:rsid w:val="008338D7"/>
    <w:rsid w:val="00833B45"/>
    <w:rsid w:val="00833DC7"/>
    <w:rsid w:val="00833F64"/>
    <w:rsid w:val="008347F2"/>
    <w:rsid w:val="00834B43"/>
    <w:rsid w:val="0083515B"/>
    <w:rsid w:val="0083594A"/>
    <w:rsid w:val="00835AFC"/>
    <w:rsid w:val="00835C6A"/>
    <w:rsid w:val="0083639E"/>
    <w:rsid w:val="008365FA"/>
    <w:rsid w:val="00836826"/>
    <w:rsid w:val="00836A1F"/>
    <w:rsid w:val="00836B03"/>
    <w:rsid w:val="008372CD"/>
    <w:rsid w:val="00837CF9"/>
    <w:rsid w:val="0084074C"/>
    <w:rsid w:val="00840BF3"/>
    <w:rsid w:val="00841617"/>
    <w:rsid w:val="00841F35"/>
    <w:rsid w:val="00842680"/>
    <w:rsid w:val="0084295E"/>
    <w:rsid w:val="00842DEA"/>
    <w:rsid w:val="0084307E"/>
    <w:rsid w:val="0084332E"/>
    <w:rsid w:val="0084333F"/>
    <w:rsid w:val="00843AA0"/>
    <w:rsid w:val="008443D1"/>
    <w:rsid w:val="00845C53"/>
    <w:rsid w:val="00846377"/>
    <w:rsid w:val="00846A45"/>
    <w:rsid w:val="00846D51"/>
    <w:rsid w:val="00847520"/>
    <w:rsid w:val="008477C3"/>
    <w:rsid w:val="00847876"/>
    <w:rsid w:val="00850562"/>
    <w:rsid w:val="008509B5"/>
    <w:rsid w:val="008516E2"/>
    <w:rsid w:val="00851A6F"/>
    <w:rsid w:val="008520F3"/>
    <w:rsid w:val="0085220D"/>
    <w:rsid w:val="00852505"/>
    <w:rsid w:val="00852F9C"/>
    <w:rsid w:val="00853520"/>
    <w:rsid w:val="0085397D"/>
    <w:rsid w:val="00853B24"/>
    <w:rsid w:val="008542D7"/>
    <w:rsid w:val="00854983"/>
    <w:rsid w:val="00854AC3"/>
    <w:rsid w:val="00854D0B"/>
    <w:rsid w:val="008551F9"/>
    <w:rsid w:val="0085595F"/>
    <w:rsid w:val="00855AB5"/>
    <w:rsid w:val="00856A54"/>
    <w:rsid w:val="0085726E"/>
    <w:rsid w:val="00857410"/>
    <w:rsid w:val="0086013D"/>
    <w:rsid w:val="008604E1"/>
    <w:rsid w:val="00860A64"/>
    <w:rsid w:val="008611FB"/>
    <w:rsid w:val="008615D7"/>
    <w:rsid w:val="0086176A"/>
    <w:rsid w:val="00861811"/>
    <w:rsid w:val="008624FB"/>
    <w:rsid w:val="0086305A"/>
    <w:rsid w:val="00863139"/>
    <w:rsid w:val="008631E3"/>
    <w:rsid w:val="0086375F"/>
    <w:rsid w:val="00863DE1"/>
    <w:rsid w:val="00864007"/>
    <w:rsid w:val="00865891"/>
    <w:rsid w:val="00865933"/>
    <w:rsid w:val="008659A0"/>
    <w:rsid w:val="0086729B"/>
    <w:rsid w:val="0086761B"/>
    <w:rsid w:val="0087061B"/>
    <w:rsid w:val="008708AA"/>
    <w:rsid w:val="00871435"/>
    <w:rsid w:val="008718F9"/>
    <w:rsid w:val="00871ACA"/>
    <w:rsid w:val="00871F6C"/>
    <w:rsid w:val="0087211E"/>
    <w:rsid w:val="00872374"/>
    <w:rsid w:val="008732FA"/>
    <w:rsid w:val="00874771"/>
    <w:rsid w:val="00874D52"/>
    <w:rsid w:val="0087586A"/>
    <w:rsid w:val="00875951"/>
    <w:rsid w:val="00875BF8"/>
    <w:rsid w:val="008761BC"/>
    <w:rsid w:val="00876236"/>
    <w:rsid w:val="00876465"/>
    <w:rsid w:val="00876725"/>
    <w:rsid w:val="00876956"/>
    <w:rsid w:val="00876B7D"/>
    <w:rsid w:val="008777AA"/>
    <w:rsid w:val="00877D21"/>
    <w:rsid w:val="00877DA5"/>
    <w:rsid w:val="00880C12"/>
    <w:rsid w:val="00880C22"/>
    <w:rsid w:val="008816B4"/>
    <w:rsid w:val="008816D3"/>
    <w:rsid w:val="008818F4"/>
    <w:rsid w:val="00881E2E"/>
    <w:rsid w:val="00881E48"/>
    <w:rsid w:val="00881F74"/>
    <w:rsid w:val="00882B8C"/>
    <w:rsid w:val="00882D06"/>
    <w:rsid w:val="00882DCB"/>
    <w:rsid w:val="00882E6B"/>
    <w:rsid w:val="00882F5C"/>
    <w:rsid w:val="00883AB1"/>
    <w:rsid w:val="00883C63"/>
    <w:rsid w:val="00883FA6"/>
    <w:rsid w:val="00885646"/>
    <w:rsid w:val="00885742"/>
    <w:rsid w:val="0088618A"/>
    <w:rsid w:val="008867C7"/>
    <w:rsid w:val="00886A04"/>
    <w:rsid w:val="00886DCB"/>
    <w:rsid w:val="0089010B"/>
    <w:rsid w:val="0089023F"/>
    <w:rsid w:val="0089044F"/>
    <w:rsid w:val="008904DD"/>
    <w:rsid w:val="00890DA9"/>
    <w:rsid w:val="00891091"/>
    <w:rsid w:val="00891ED7"/>
    <w:rsid w:val="00892225"/>
    <w:rsid w:val="008922C4"/>
    <w:rsid w:val="008927C2"/>
    <w:rsid w:val="0089321D"/>
    <w:rsid w:val="008934E5"/>
    <w:rsid w:val="00893DF1"/>
    <w:rsid w:val="008940EE"/>
    <w:rsid w:val="0089433D"/>
    <w:rsid w:val="00894AC7"/>
    <w:rsid w:val="00894C43"/>
    <w:rsid w:val="008956D7"/>
    <w:rsid w:val="00895CC0"/>
    <w:rsid w:val="00895CD6"/>
    <w:rsid w:val="0089615A"/>
    <w:rsid w:val="00896244"/>
    <w:rsid w:val="00896A6C"/>
    <w:rsid w:val="00896F4F"/>
    <w:rsid w:val="00897279"/>
    <w:rsid w:val="00897B2C"/>
    <w:rsid w:val="008A01E4"/>
    <w:rsid w:val="008A0B8D"/>
    <w:rsid w:val="008A1110"/>
    <w:rsid w:val="008A1473"/>
    <w:rsid w:val="008A16EE"/>
    <w:rsid w:val="008A24F5"/>
    <w:rsid w:val="008A2828"/>
    <w:rsid w:val="008A2BF7"/>
    <w:rsid w:val="008A2D33"/>
    <w:rsid w:val="008A2EF7"/>
    <w:rsid w:val="008A2F63"/>
    <w:rsid w:val="008A3A31"/>
    <w:rsid w:val="008A49A0"/>
    <w:rsid w:val="008A4E33"/>
    <w:rsid w:val="008A52BC"/>
    <w:rsid w:val="008A52E3"/>
    <w:rsid w:val="008A5530"/>
    <w:rsid w:val="008A621F"/>
    <w:rsid w:val="008A6936"/>
    <w:rsid w:val="008A6B5F"/>
    <w:rsid w:val="008A6C0F"/>
    <w:rsid w:val="008A706E"/>
    <w:rsid w:val="008A71B8"/>
    <w:rsid w:val="008A7CDD"/>
    <w:rsid w:val="008B04EA"/>
    <w:rsid w:val="008B05BD"/>
    <w:rsid w:val="008B12AD"/>
    <w:rsid w:val="008B1353"/>
    <w:rsid w:val="008B1BE1"/>
    <w:rsid w:val="008B23BA"/>
    <w:rsid w:val="008B255B"/>
    <w:rsid w:val="008B2A8B"/>
    <w:rsid w:val="008B2D3C"/>
    <w:rsid w:val="008B300D"/>
    <w:rsid w:val="008B31BA"/>
    <w:rsid w:val="008B375D"/>
    <w:rsid w:val="008B37BE"/>
    <w:rsid w:val="008B3B8E"/>
    <w:rsid w:val="008B3BB4"/>
    <w:rsid w:val="008B3DBF"/>
    <w:rsid w:val="008B3EF5"/>
    <w:rsid w:val="008B413F"/>
    <w:rsid w:val="008B4922"/>
    <w:rsid w:val="008B54CD"/>
    <w:rsid w:val="008B55FD"/>
    <w:rsid w:val="008B561C"/>
    <w:rsid w:val="008B6225"/>
    <w:rsid w:val="008B6A5E"/>
    <w:rsid w:val="008B6D79"/>
    <w:rsid w:val="008B7452"/>
    <w:rsid w:val="008B76D2"/>
    <w:rsid w:val="008B77FC"/>
    <w:rsid w:val="008B7CA2"/>
    <w:rsid w:val="008B7D33"/>
    <w:rsid w:val="008B7E7D"/>
    <w:rsid w:val="008C008E"/>
    <w:rsid w:val="008C0118"/>
    <w:rsid w:val="008C026D"/>
    <w:rsid w:val="008C04DD"/>
    <w:rsid w:val="008C0AA8"/>
    <w:rsid w:val="008C0ABD"/>
    <w:rsid w:val="008C11E6"/>
    <w:rsid w:val="008C143F"/>
    <w:rsid w:val="008C1C17"/>
    <w:rsid w:val="008C1D76"/>
    <w:rsid w:val="008C2470"/>
    <w:rsid w:val="008C25D4"/>
    <w:rsid w:val="008C2F9B"/>
    <w:rsid w:val="008C317F"/>
    <w:rsid w:val="008C31B8"/>
    <w:rsid w:val="008C3989"/>
    <w:rsid w:val="008C39F5"/>
    <w:rsid w:val="008C3BA8"/>
    <w:rsid w:val="008C4761"/>
    <w:rsid w:val="008C4810"/>
    <w:rsid w:val="008C4AFA"/>
    <w:rsid w:val="008C4C04"/>
    <w:rsid w:val="008C5742"/>
    <w:rsid w:val="008C58F6"/>
    <w:rsid w:val="008C5B45"/>
    <w:rsid w:val="008C5C4B"/>
    <w:rsid w:val="008C67C6"/>
    <w:rsid w:val="008C6B2E"/>
    <w:rsid w:val="008C7DA5"/>
    <w:rsid w:val="008D0213"/>
    <w:rsid w:val="008D080C"/>
    <w:rsid w:val="008D0C07"/>
    <w:rsid w:val="008D0C9A"/>
    <w:rsid w:val="008D0EB7"/>
    <w:rsid w:val="008D10B7"/>
    <w:rsid w:val="008D1455"/>
    <w:rsid w:val="008D145F"/>
    <w:rsid w:val="008D18F5"/>
    <w:rsid w:val="008D19EF"/>
    <w:rsid w:val="008D1D03"/>
    <w:rsid w:val="008D2B6E"/>
    <w:rsid w:val="008D367D"/>
    <w:rsid w:val="008D383D"/>
    <w:rsid w:val="008D41F7"/>
    <w:rsid w:val="008D4217"/>
    <w:rsid w:val="008D42B3"/>
    <w:rsid w:val="008D468B"/>
    <w:rsid w:val="008D46F0"/>
    <w:rsid w:val="008D4830"/>
    <w:rsid w:val="008D48DA"/>
    <w:rsid w:val="008D4B94"/>
    <w:rsid w:val="008D4F11"/>
    <w:rsid w:val="008D501F"/>
    <w:rsid w:val="008D5330"/>
    <w:rsid w:val="008D582C"/>
    <w:rsid w:val="008D5911"/>
    <w:rsid w:val="008D5DA1"/>
    <w:rsid w:val="008D625E"/>
    <w:rsid w:val="008D70B8"/>
    <w:rsid w:val="008D724A"/>
    <w:rsid w:val="008D72E9"/>
    <w:rsid w:val="008D7958"/>
    <w:rsid w:val="008E017E"/>
    <w:rsid w:val="008E0B1F"/>
    <w:rsid w:val="008E1658"/>
    <w:rsid w:val="008E1E0E"/>
    <w:rsid w:val="008E1ED6"/>
    <w:rsid w:val="008E249E"/>
    <w:rsid w:val="008E24FA"/>
    <w:rsid w:val="008E2C64"/>
    <w:rsid w:val="008E2C7C"/>
    <w:rsid w:val="008E2F36"/>
    <w:rsid w:val="008E3611"/>
    <w:rsid w:val="008E38D4"/>
    <w:rsid w:val="008E39DC"/>
    <w:rsid w:val="008E431F"/>
    <w:rsid w:val="008E46AF"/>
    <w:rsid w:val="008E46B0"/>
    <w:rsid w:val="008E5971"/>
    <w:rsid w:val="008E5E15"/>
    <w:rsid w:val="008E5E78"/>
    <w:rsid w:val="008E646C"/>
    <w:rsid w:val="008E66A8"/>
    <w:rsid w:val="008E6B90"/>
    <w:rsid w:val="008E6DF2"/>
    <w:rsid w:val="008E7069"/>
    <w:rsid w:val="008E75C1"/>
    <w:rsid w:val="008E77B6"/>
    <w:rsid w:val="008E7EC9"/>
    <w:rsid w:val="008F00BA"/>
    <w:rsid w:val="008F0161"/>
    <w:rsid w:val="008F0723"/>
    <w:rsid w:val="008F0CB1"/>
    <w:rsid w:val="008F0E1B"/>
    <w:rsid w:val="008F10FA"/>
    <w:rsid w:val="008F12C3"/>
    <w:rsid w:val="008F140D"/>
    <w:rsid w:val="008F153A"/>
    <w:rsid w:val="008F16DE"/>
    <w:rsid w:val="008F1C6C"/>
    <w:rsid w:val="008F2191"/>
    <w:rsid w:val="008F256D"/>
    <w:rsid w:val="008F276D"/>
    <w:rsid w:val="008F2A3D"/>
    <w:rsid w:val="008F359E"/>
    <w:rsid w:val="008F35CC"/>
    <w:rsid w:val="008F416B"/>
    <w:rsid w:val="008F449C"/>
    <w:rsid w:val="008F4C7F"/>
    <w:rsid w:val="008F5288"/>
    <w:rsid w:val="008F55B6"/>
    <w:rsid w:val="008F5B90"/>
    <w:rsid w:val="008F662B"/>
    <w:rsid w:val="008F67D5"/>
    <w:rsid w:val="008F682B"/>
    <w:rsid w:val="008F6982"/>
    <w:rsid w:val="008F6B98"/>
    <w:rsid w:val="008F721E"/>
    <w:rsid w:val="008F7D55"/>
    <w:rsid w:val="008F7DB9"/>
    <w:rsid w:val="008F7ECD"/>
    <w:rsid w:val="008F7FF9"/>
    <w:rsid w:val="0090054D"/>
    <w:rsid w:val="009007B6"/>
    <w:rsid w:val="00900A50"/>
    <w:rsid w:val="00901222"/>
    <w:rsid w:val="0090181F"/>
    <w:rsid w:val="00901918"/>
    <w:rsid w:val="00901ACD"/>
    <w:rsid w:val="00901CF0"/>
    <w:rsid w:val="009023A4"/>
    <w:rsid w:val="0090270C"/>
    <w:rsid w:val="009028EB"/>
    <w:rsid w:val="009029D2"/>
    <w:rsid w:val="0090353D"/>
    <w:rsid w:val="00903A46"/>
    <w:rsid w:val="00903EF6"/>
    <w:rsid w:val="0090445D"/>
    <w:rsid w:val="009046E9"/>
    <w:rsid w:val="00904C98"/>
    <w:rsid w:val="00904EE7"/>
    <w:rsid w:val="00905217"/>
    <w:rsid w:val="00905218"/>
    <w:rsid w:val="009059F2"/>
    <w:rsid w:val="0090632F"/>
    <w:rsid w:val="00906708"/>
    <w:rsid w:val="009067EA"/>
    <w:rsid w:val="00906A46"/>
    <w:rsid w:val="00907225"/>
    <w:rsid w:val="009077D2"/>
    <w:rsid w:val="00911F4C"/>
    <w:rsid w:val="00911F4E"/>
    <w:rsid w:val="00912636"/>
    <w:rsid w:val="00912DB5"/>
    <w:rsid w:val="0091355D"/>
    <w:rsid w:val="00913B43"/>
    <w:rsid w:val="00913E3C"/>
    <w:rsid w:val="00913F8B"/>
    <w:rsid w:val="00914DCD"/>
    <w:rsid w:val="0091517B"/>
    <w:rsid w:val="0091517C"/>
    <w:rsid w:val="00915385"/>
    <w:rsid w:val="00915840"/>
    <w:rsid w:val="00915DF0"/>
    <w:rsid w:val="00916275"/>
    <w:rsid w:val="009171DF"/>
    <w:rsid w:val="009174DD"/>
    <w:rsid w:val="00920664"/>
    <w:rsid w:val="00920909"/>
    <w:rsid w:val="00920BE3"/>
    <w:rsid w:val="0092132D"/>
    <w:rsid w:val="00921588"/>
    <w:rsid w:val="009222F8"/>
    <w:rsid w:val="0092238F"/>
    <w:rsid w:val="00922591"/>
    <w:rsid w:val="0092267B"/>
    <w:rsid w:val="009226CE"/>
    <w:rsid w:val="009237AE"/>
    <w:rsid w:val="009239D7"/>
    <w:rsid w:val="00925082"/>
    <w:rsid w:val="00926864"/>
    <w:rsid w:val="00927026"/>
    <w:rsid w:val="009271B8"/>
    <w:rsid w:val="009272DF"/>
    <w:rsid w:val="0092769D"/>
    <w:rsid w:val="00927F90"/>
    <w:rsid w:val="0093006E"/>
    <w:rsid w:val="00932284"/>
    <w:rsid w:val="0093229E"/>
    <w:rsid w:val="009341CC"/>
    <w:rsid w:val="009344C5"/>
    <w:rsid w:val="00934A6C"/>
    <w:rsid w:val="00934E0D"/>
    <w:rsid w:val="009353F1"/>
    <w:rsid w:val="00936237"/>
    <w:rsid w:val="00936714"/>
    <w:rsid w:val="009368FF"/>
    <w:rsid w:val="00936AC0"/>
    <w:rsid w:val="00936EA4"/>
    <w:rsid w:val="0093751B"/>
    <w:rsid w:val="00937D49"/>
    <w:rsid w:val="00937FF3"/>
    <w:rsid w:val="009401AD"/>
    <w:rsid w:val="009407CC"/>
    <w:rsid w:val="00940890"/>
    <w:rsid w:val="00940D0B"/>
    <w:rsid w:val="00941ACF"/>
    <w:rsid w:val="00941D03"/>
    <w:rsid w:val="00941D09"/>
    <w:rsid w:val="009422C2"/>
    <w:rsid w:val="009422FD"/>
    <w:rsid w:val="009424DD"/>
    <w:rsid w:val="009424F4"/>
    <w:rsid w:val="0094280B"/>
    <w:rsid w:val="00942C37"/>
    <w:rsid w:val="00942C82"/>
    <w:rsid w:val="009430A1"/>
    <w:rsid w:val="009430AC"/>
    <w:rsid w:val="00943558"/>
    <w:rsid w:val="009436B6"/>
    <w:rsid w:val="009437FC"/>
    <w:rsid w:val="009439DA"/>
    <w:rsid w:val="009447DE"/>
    <w:rsid w:val="00944C8F"/>
    <w:rsid w:val="00944EEF"/>
    <w:rsid w:val="00945FD7"/>
    <w:rsid w:val="00946B3A"/>
    <w:rsid w:val="00947CDE"/>
    <w:rsid w:val="009503C8"/>
    <w:rsid w:val="009504C1"/>
    <w:rsid w:val="00950E54"/>
    <w:rsid w:val="00950F63"/>
    <w:rsid w:val="009517FC"/>
    <w:rsid w:val="00951880"/>
    <w:rsid w:val="00952470"/>
    <w:rsid w:val="0095262F"/>
    <w:rsid w:val="00952765"/>
    <w:rsid w:val="00952E50"/>
    <w:rsid w:val="00953423"/>
    <w:rsid w:val="0095479F"/>
    <w:rsid w:val="00954CF3"/>
    <w:rsid w:val="009551C2"/>
    <w:rsid w:val="009569FA"/>
    <w:rsid w:val="00956AF1"/>
    <w:rsid w:val="00957122"/>
    <w:rsid w:val="009571C6"/>
    <w:rsid w:val="009574B8"/>
    <w:rsid w:val="00957691"/>
    <w:rsid w:val="009577F3"/>
    <w:rsid w:val="00957A4E"/>
    <w:rsid w:val="00957B2C"/>
    <w:rsid w:val="00957EE4"/>
    <w:rsid w:val="00960026"/>
    <w:rsid w:val="00960631"/>
    <w:rsid w:val="0096136D"/>
    <w:rsid w:val="0096146A"/>
    <w:rsid w:val="00961686"/>
    <w:rsid w:val="009617BD"/>
    <w:rsid w:val="0096242E"/>
    <w:rsid w:val="009624C0"/>
    <w:rsid w:val="00963178"/>
    <w:rsid w:val="0096411E"/>
    <w:rsid w:val="0096443B"/>
    <w:rsid w:val="00964F28"/>
    <w:rsid w:val="00965176"/>
    <w:rsid w:val="009652DC"/>
    <w:rsid w:val="00965358"/>
    <w:rsid w:val="00965B99"/>
    <w:rsid w:val="0096605A"/>
    <w:rsid w:val="0096662A"/>
    <w:rsid w:val="009666CB"/>
    <w:rsid w:val="00966EC3"/>
    <w:rsid w:val="0096738B"/>
    <w:rsid w:val="009677BC"/>
    <w:rsid w:val="0097081C"/>
    <w:rsid w:val="00970966"/>
    <w:rsid w:val="009709A5"/>
    <w:rsid w:val="00970D87"/>
    <w:rsid w:val="00970EC3"/>
    <w:rsid w:val="0097101D"/>
    <w:rsid w:val="00971456"/>
    <w:rsid w:val="009714C7"/>
    <w:rsid w:val="0097163F"/>
    <w:rsid w:val="009718DB"/>
    <w:rsid w:val="00971A4A"/>
    <w:rsid w:val="00971C98"/>
    <w:rsid w:val="00971D25"/>
    <w:rsid w:val="00972168"/>
    <w:rsid w:val="009721DB"/>
    <w:rsid w:val="0097271A"/>
    <w:rsid w:val="009727D1"/>
    <w:rsid w:val="00972BC3"/>
    <w:rsid w:val="00972E05"/>
    <w:rsid w:val="0097374D"/>
    <w:rsid w:val="009739B4"/>
    <w:rsid w:val="00974198"/>
    <w:rsid w:val="009742BD"/>
    <w:rsid w:val="0097434E"/>
    <w:rsid w:val="00974420"/>
    <w:rsid w:val="009744AB"/>
    <w:rsid w:val="00974C3E"/>
    <w:rsid w:val="00974D78"/>
    <w:rsid w:val="00974F5D"/>
    <w:rsid w:val="0097545C"/>
    <w:rsid w:val="00975AB9"/>
    <w:rsid w:val="00976887"/>
    <w:rsid w:val="009768FB"/>
    <w:rsid w:val="00977AEF"/>
    <w:rsid w:val="0098030C"/>
    <w:rsid w:val="00980514"/>
    <w:rsid w:val="00980674"/>
    <w:rsid w:val="00980A64"/>
    <w:rsid w:val="00980B90"/>
    <w:rsid w:val="00980DA2"/>
    <w:rsid w:val="00981348"/>
    <w:rsid w:val="00981AE9"/>
    <w:rsid w:val="009824DF"/>
    <w:rsid w:val="009830B4"/>
    <w:rsid w:val="0098330D"/>
    <w:rsid w:val="0098347A"/>
    <w:rsid w:val="00983980"/>
    <w:rsid w:val="00983AFA"/>
    <w:rsid w:val="00984811"/>
    <w:rsid w:val="00984C69"/>
    <w:rsid w:val="00984F91"/>
    <w:rsid w:val="00985301"/>
    <w:rsid w:val="00985BA2"/>
    <w:rsid w:val="00985E79"/>
    <w:rsid w:val="00986288"/>
    <w:rsid w:val="009865FD"/>
    <w:rsid w:val="00986675"/>
    <w:rsid w:val="009869D8"/>
    <w:rsid w:val="00986E58"/>
    <w:rsid w:val="009871C4"/>
    <w:rsid w:val="00987671"/>
    <w:rsid w:val="009878B1"/>
    <w:rsid w:val="00990B37"/>
    <w:rsid w:val="00990CC1"/>
    <w:rsid w:val="00991C8E"/>
    <w:rsid w:val="009922A6"/>
    <w:rsid w:val="00993DFA"/>
    <w:rsid w:val="00994067"/>
    <w:rsid w:val="00994563"/>
    <w:rsid w:val="00994621"/>
    <w:rsid w:val="00994761"/>
    <w:rsid w:val="00994E69"/>
    <w:rsid w:val="009953FE"/>
    <w:rsid w:val="00995B91"/>
    <w:rsid w:val="00995C5E"/>
    <w:rsid w:val="00995E76"/>
    <w:rsid w:val="00996D55"/>
    <w:rsid w:val="00996EFA"/>
    <w:rsid w:val="0099709A"/>
    <w:rsid w:val="009970DD"/>
    <w:rsid w:val="00997378"/>
    <w:rsid w:val="009977EF"/>
    <w:rsid w:val="00997C13"/>
    <w:rsid w:val="00997E75"/>
    <w:rsid w:val="009A04CE"/>
    <w:rsid w:val="009A089A"/>
    <w:rsid w:val="009A095C"/>
    <w:rsid w:val="009A1198"/>
    <w:rsid w:val="009A2144"/>
    <w:rsid w:val="009A3051"/>
    <w:rsid w:val="009A3265"/>
    <w:rsid w:val="009A3BED"/>
    <w:rsid w:val="009A3DFC"/>
    <w:rsid w:val="009A3E67"/>
    <w:rsid w:val="009A44A7"/>
    <w:rsid w:val="009A474A"/>
    <w:rsid w:val="009A49FD"/>
    <w:rsid w:val="009A4B26"/>
    <w:rsid w:val="009A4D98"/>
    <w:rsid w:val="009A4F5C"/>
    <w:rsid w:val="009A5169"/>
    <w:rsid w:val="009A5C8D"/>
    <w:rsid w:val="009A5DF2"/>
    <w:rsid w:val="009A63B4"/>
    <w:rsid w:val="009A64B0"/>
    <w:rsid w:val="009A6595"/>
    <w:rsid w:val="009A78BC"/>
    <w:rsid w:val="009A7C67"/>
    <w:rsid w:val="009B0625"/>
    <w:rsid w:val="009B0A51"/>
    <w:rsid w:val="009B0D6D"/>
    <w:rsid w:val="009B1760"/>
    <w:rsid w:val="009B17EE"/>
    <w:rsid w:val="009B1C1B"/>
    <w:rsid w:val="009B1DDE"/>
    <w:rsid w:val="009B1EBD"/>
    <w:rsid w:val="009B2370"/>
    <w:rsid w:val="009B249F"/>
    <w:rsid w:val="009B2D89"/>
    <w:rsid w:val="009B3451"/>
    <w:rsid w:val="009B442B"/>
    <w:rsid w:val="009B46F5"/>
    <w:rsid w:val="009B4AF5"/>
    <w:rsid w:val="009B4C59"/>
    <w:rsid w:val="009B4D54"/>
    <w:rsid w:val="009B6081"/>
    <w:rsid w:val="009B647B"/>
    <w:rsid w:val="009B69AE"/>
    <w:rsid w:val="009B6CB9"/>
    <w:rsid w:val="009B78F0"/>
    <w:rsid w:val="009C0B63"/>
    <w:rsid w:val="009C0C70"/>
    <w:rsid w:val="009C0CFA"/>
    <w:rsid w:val="009C0EC2"/>
    <w:rsid w:val="009C0FFF"/>
    <w:rsid w:val="009C179F"/>
    <w:rsid w:val="009C217F"/>
    <w:rsid w:val="009C22B1"/>
    <w:rsid w:val="009C2800"/>
    <w:rsid w:val="009C2876"/>
    <w:rsid w:val="009C2B00"/>
    <w:rsid w:val="009C2FBA"/>
    <w:rsid w:val="009C303F"/>
    <w:rsid w:val="009C307C"/>
    <w:rsid w:val="009C3911"/>
    <w:rsid w:val="009C45D3"/>
    <w:rsid w:val="009C4E13"/>
    <w:rsid w:val="009C5B82"/>
    <w:rsid w:val="009C5D01"/>
    <w:rsid w:val="009C6E1B"/>
    <w:rsid w:val="009C7765"/>
    <w:rsid w:val="009C7896"/>
    <w:rsid w:val="009C78F1"/>
    <w:rsid w:val="009C7FB9"/>
    <w:rsid w:val="009D01F0"/>
    <w:rsid w:val="009D1941"/>
    <w:rsid w:val="009D1A82"/>
    <w:rsid w:val="009D213D"/>
    <w:rsid w:val="009D3457"/>
    <w:rsid w:val="009D34A3"/>
    <w:rsid w:val="009D4415"/>
    <w:rsid w:val="009D4B20"/>
    <w:rsid w:val="009D5430"/>
    <w:rsid w:val="009D546A"/>
    <w:rsid w:val="009D575D"/>
    <w:rsid w:val="009D579B"/>
    <w:rsid w:val="009D57E7"/>
    <w:rsid w:val="009D5C59"/>
    <w:rsid w:val="009D5E6C"/>
    <w:rsid w:val="009D5F4D"/>
    <w:rsid w:val="009D5F7E"/>
    <w:rsid w:val="009D6254"/>
    <w:rsid w:val="009D6452"/>
    <w:rsid w:val="009D6A3F"/>
    <w:rsid w:val="009D751A"/>
    <w:rsid w:val="009D7A01"/>
    <w:rsid w:val="009D7A4C"/>
    <w:rsid w:val="009D7A89"/>
    <w:rsid w:val="009D7AB6"/>
    <w:rsid w:val="009E0109"/>
    <w:rsid w:val="009E015A"/>
    <w:rsid w:val="009E05BD"/>
    <w:rsid w:val="009E08AF"/>
    <w:rsid w:val="009E1394"/>
    <w:rsid w:val="009E13BF"/>
    <w:rsid w:val="009E16EB"/>
    <w:rsid w:val="009E177F"/>
    <w:rsid w:val="009E1DD5"/>
    <w:rsid w:val="009E28DF"/>
    <w:rsid w:val="009E2AB7"/>
    <w:rsid w:val="009E2BEB"/>
    <w:rsid w:val="009E2E86"/>
    <w:rsid w:val="009E2F67"/>
    <w:rsid w:val="009E3545"/>
    <w:rsid w:val="009E354D"/>
    <w:rsid w:val="009E3CBE"/>
    <w:rsid w:val="009E4532"/>
    <w:rsid w:val="009E4700"/>
    <w:rsid w:val="009E4812"/>
    <w:rsid w:val="009E4AD4"/>
    <w:rsid w:val="009E4B9A"/>
    <w:rsid w:val="009E4D09"/>
    <w:rsid w:val="009E6252"/>
    <w:rsid w:val="009E6608"/>
    <w:rsid w:val="009E6AED"/>
    <w:rsid w:val="009E6D4E"/>
    <w:rsid w:val="009E6DCD"/>
    <w:rsid w:val="009E741B"/>
    <w:rsid w:val="009E74DC"/>
    <w:rsid w:val="009F06D4"/>
    <w:rsid w:val="009F101B"/>
    <w:rsid w:val="009F13EC"/>
    <w:rsid w:val="009F1477"/>
    <w:rsid w:val="009F1513"/>
    <w:rsid w:val="009F17A2"/>
    <w:rsid w:val="009F26C7"/>
    <w:rsid w:val="009F26CF"/>
    <w:rsid w:val="009F2D2E"/>
    <w:rsid w:val="009F2D78"/>
    <w:rsid w:val="009F34A4"/>
    <w:rsid w:val="009F3A7D"/>
    <w:rsid w:val="009F3BAC"/>
    <w:rsid w:val="009F41F0"/>
    <w:rsid w:val="009F4A8A"/>
    <w:rsid w:val="009F51D2"/>
    <w:rsid w:val="009F5333"/>
    <w:rsid w:val="009F5A71"/>
    <w:rsid w:val="009F5C8E"/>
    <w:rsid w:val="009F5FC1"/>
    <w:rsid w:val="009F65B1"/>
    <w:rsid w:val="009F6E9E"/>
    <w:rsid w:val="009F6EC5"/>
    <w:rsid w:val="009F6FC6"/>
    <w:rsid w:val="009F730A"/>
    <w:rsid w:val="009F7780"/>
    <w:rsid w:val="009F78A5"/>
    <w:rsid w:val="00A00192"/>
    <w:rsid w:val="00A00891"/>
    <w:rsid w:val="00A00FD8"/>
    <w:rsid w:val="00A01049"/>
    <w:rsid w:val="00A010F1"/>
    <w:rsid w:val="00A0123F"/>
    <w:rsid w:val="00A018E5"/>
    <w:rsid w:val="00A02271"/>
    <w:rsid w:val="00A022B7"/>
    <w:rsid w:val="00A02398"/>
    <w:rsid w:val="00A02CB6"/>
    <w:rsid w:val="00A02DFD"/>
    <w:rsid w:val="00A030B9"/>
    <w:rsid w:val="00A03283"/>
    <w:rsid w:val="00A03658"/>
    <w:rsid w:val="00A03904"/>
    <w:rsid w:val="00A039F4"/>
    <w:rsid w:val="00A03C2B"/>
    <w:rsid w:val="00A042C9"/>
    <w:rsid w:val="00A04693"/>
    <w:rsid w:val="00A05ABD"/>
    <w:rsid w:val="00A05DD0"/>
    <w:rsid w:val="00A05FCC"/>
    <w:rsid w:val="00A06490"/>
    <w:rsid w:val="00A0667C"/>
    <w:rsid w:val="00A06CE5"/>
    <w:rsid w:val="00A0753D"/>
    <w:rsid w:val="00A0770A"/>
    <w:rsid w:val="00A07D9F"/>
    <w:rsid w:val="00A10201"/>
    <w:rsid w:val="00A102E4"/>
    <w:rsid w:val="00A10AB6"/>
    <w:rsid w:val="00A11119"/>
    <w:rsid w:val="00A1129C"/>
    <w:rsid w:val="00A128E4"/>
    <w:rsid w:val="00A12BD0"/>
    <w:rsid w:val="00A12C3B"/>
    <w:rsid w:val="00A12D92"/>
    <w:rsid w:val="00A13DD4"/>
    <w:rsid w:val="00A13DE4"/>
    <w:rsid w:val="00A13E2C"/>
    <w:rsid w:val="00A1410C"/>
    <w:rsid w:val="00A14638"/>
    <w:rsid w:val="00A14910"/>
    <w:rsid w:val="00A14F4E"/>
    <w:rsid w:val="00A15169"/>
    <w:rsid w:val="00A15358"/>
    <w:rsid w:val="00A153CF"/>
    <w:rsid w:val="00A157B8"/>
    <w:rsid w:val="00A16254"/>
    <w:rsid w:val="00A16635"/>
    <w:rsid w:val="00A16764"/>
    <w:rsid w:val="00A17F45"/>
    <w:rsid w:val="00A20341"/>
    <w:rsid w:val="00A20392"/>
    <w:rsid w:val="00A211DA"/>
    <w:rsid w:val="00A21824"/>
    <w:rsid w:val="00A2183C"/>
    <w:rsid w:val="00A224AB"/>
    <w:rsid w:val="00A22AB3"/>
    <w:rsid w:val="00A22FAA"/>
    <w:rsid w:val="00A236FF"/>
    <w:rsid w:val="00A23B38"/>
    <w:rsid w:val="00A23D89"/>
    <w:rsid w:val="00A23F90"/>
    <w:rsid w:val="00A24460"/>
    <w:rsid w:val="00A24A14"/>
    <w:rsid w:val="00A24FB4"/>
    <w:rsid w:val="00A253C8"/>
    <w:rsid w:val="00A25807"/>
    <w:rsid w:val="00A25A1F"/>
    <w:rsid w:val="00A25D27"/>
    <w:rsid w:val="00A26F21"/>
    <w:rsid w:val="00A273CC"/>
    <w:rsid w:val="00A27B2E"/>
    <w:rsid w:val="00A27EBD"/>
    <w:rsid w:val="00A3040F"/>
    <w:rsid w:val="00A3116F"/>
    <w:rsid w:val="00A3269D"/>
    <w:rsid w:val="00A32DE2"/>
    <w:rsid w:val="00A33488"/>
    <w:rsid w:val="00A334D1"/>
    <w:rsid w:val="00A33B95"/>
    <w:rsid w:val="00A33E2B"/>
    <w:rsid w:val="00A34CA2"/>
    <w:rsid w:val="00A34CAF"/>
    <w:rsid w:val="00A34E6B"/>
    <w:rsid w:val="00A3517D"/>
    <w:rsid w:val="00A35CF9"/>
    <w:rsid w:val="00A35E3A"/>
    <w:rsid w:val="00A36085"/>
    <w:rsid w:val="00A360C7"/>
    <w:rsid w:val="00A36255"/>
    <w:rsid w:val="00A36F31"/>
    <w:rsid w:val="00A37AF0"/>
    <w:rsid w:val="00A37CD2"/>
    <w:rsid w:val="00A37CF2"/>
    <w:rsid w:val="00A4027A"/>
    <w:rsid w:val="00A402C9"/>
    <w:rsid w:val="00A40388"/>
    <w:rsid w:val="00A40762"/>
    <w:rsid w:val="00A40D90"/>
    <w:rsid w:val="00A40E67"/>
    <w:rsid w:val="00A419A8"/>
    <w:rsid w:val="00A423AD"/>
    <w:rsid w:val="00A425E3"/>
    <w:rsid w:val="00A4287F"/>
    <w:rsid w:val="00A429E7"/>
    <w:rsid w:val="00A42DE6"/>
    <w:rsid w:val="00A437C1"/>
    <w:rsid w:val="00A44087"/>
    <w:rsid w:val="00A441A9"/>
    <w:rsid w:val="00A441C8"/>
    <w:rsid w:val="00A44F4D"/>
    <w:rsid w:val="00A4536E"/>
    <w:rsid w:val="00A45A0A"/>
    <w:rsid w:val="00A45A4B"/>
    <w:rsid w:val="00A45E59"/>
    <w:rsid w:val="00A46199"/>
    <w:rsid w:val="00A472BD"/>
    <w:rsid w:val="00A5004B"/>
    <w:rsid w:val="00A50C12"/>
    <w:rsid w:val="00A50F07"/>
    <w:rsid w:val="00A51542"/>
    <w:rsid w:val="00A52902"/>
    <w:rsid w:val="00A52AD9"/>
    <w:rsid w:val="00A52CBF"/>
    <w:rsid w:val="00A52FCF"/>
    <w:rsid w:val="00A535C7"/>
    <w:rsid w:val="00A539BA"/>
    <w:rsid w:val="00A539E5"/>
    <w:rsid w:val="00A53D69"/>
    <w:rsid w:val="00A53F97"/>
    <w:rsid w:val="00A54476"/>
    <w:rsid w:val="00A54A47"/>
    <w:rsid w:val="00A54BE9"/>
    <w:rsid w:val="00A5549D"/>
    <w:rsid w:val="00A55867"/>
    <w:rsid w:val="00A55D73"/>
    <w:rsid w:val="00A55D96"/>
    <w:rsid w:val="00A55E01"/>
    <w:rsid w:val="00A5659F"/>
    <w:rsid w:val="00A5690A"/>
    <w:rsid w:val="00A56BFC"/>
    <w:rsid w:val="00A56E47"/>
    <w:rsid w:val="00A57314"/>
    <w:rsid w:val="00A576E3"/>
    <w:rsid w:val="00A577A3"/>
    <w:rsid w:val="00A57B1D"/>
    <w:rsid w:val="00A60ADC"/>
    <w:rsid w:val="00A60DDB"/>
    <w:rsid w:val="00A61035"/>
    <w:rsid w:val="00A616B9"/>
    <w:rsid w:val="00A61944"/>
    <w:rsid w:val="00A6200B"/>
    <w:rsid w:val="00A6279E"/>
    <w:rsid w:val="00A635E4"/>
    <w:rsid w:val="00A636A9"/>
    <w:rsid w:val="00A63E97"/>
    <w:rsid w:val="00A63F3D"/>
    <w:rsid w:val="00A649E2"/>
    <w:rsid w:val="00A64B34"/>
    <w:rsid w:val="00A65A6B"/>
    <w:rsid w:val="00A65B9B"/>
    <w:rsid w:val="00A65F57"/>
    <w:rsid w:val="00A6633B"/>
    <w:rsid w:val="00A66765"/>
    <w:rsid w:val="00A669C3"/>
    <w:rsid w:val="00A66C8A"/>
    <w:rsid w:val="00A66D27"/>
    <w:rsid w:val="00A66DCB"/>
    <w:rsid w:val="00A67006"/>
    <w:rsid w:val="00A67780"/>
    <w:rsid w:val="00A7074D"/>
    <w:rsid w:val="00A70C06"/>
    <w:rsid w:val="00A712F6"/>
    <w:rsid w:val="00A714C9"/>
    <w:rsid w:val="00A714E0"/>
    <w:rsid w:val="00A715E0"/>
    <w:rsid w:val="00A71B0A"/>
    <w:rsid w:val="00A71CB1"/>
    <w:rsid w:val="00A71D28"/>
    <w:rsid w:val="00A7211F"/>
    <w:rsid w:val="00A725EA"/>
    <w:rsid w:val="00A727EA"/>
    <w:rsid w:val="00A72905"/>
    <w:rsid w:val="00A729D1"/>
    <w:rsid w:val="00A72AC2"/>
    <w:rsid w:val="00A7376E"/>
    <w:rsid w:val="00A737D9"/>
    <w:rsid w:val="00A73907"/>
    <w:rsid w:val="00A74020"/>
    <w:rsid w:val="00A7423D"/>
    <w:rsid w:val="00A746A6"/>
    <w:rsid w:val="00A74756"/>
    <w:rsid w:val="00A749C2"/>
    <w:rsid w:val="00A74A13"/>
    <w:rsid w:val="00A74B35"/>
    <w:rsid w:val="00A74B5E"/>
    <w:rsid w:val="00A75651"/>
    <w:rsid w:val="00A7570C"/>
    <w:rsid w:val="00A75C23"/>
    <w:rsid w:val="00A75F76"/>
    <w:rsid w:val="00A76CD5"/>
    <w:rsid w:val="00A77042"/>
    <w:rsid w:val="00A777A6"/>
    <w:rsid w:val="00A80092"/>
    <w:rsid w:val="00A80307"/>
    <w:rsid w:val="00A81054"/>
    <w:rsid w:val="00A8153B"/>
    <w:rsid w:val="00A82251"/>
    <w:rsid w:val="00A82DD6"/>
    <w:rsid w:val="00A835B3"/>
    <w:rsid w:val="00A83B5E"/>
    <w:rsid w:val="00A8401C"/>
    <w:rsid w:val="00A84420"/>
    <w:rsid w:val="00A845FA"/>
    <w:rsid w:val="00A84959"/>
    <w:rsid w:val="00A84A83"/>
    <w:rsid w:val="00A84B49"/>
    <w:rsid w:val="00A84BCF"/>
    <w:rsid w:val="00A84DDC"/>
    <w:rsid w:val="00A84EB9"/>
    <w:rsid w:val="00A85113"/>
    <w:rsid w:val="00A852A6"/>
    <w:rsid w:val="00A8733B"/>
    <w:rsid w:val="00A87A05"/>
    <w:rsid w:val="00A87CBB"/>
    <w:rsid w:val="00A87D2B"/>
    <w:rsid w:val="00A9159E"/>
    <w:rsid w:val="00A91917"/>
    <w:rsid w:val="00A919D7"/>
    <w:rsid w:val="00A91C3F"/>
    <w:rsid w:val="00A92979"/>
    <w:rsid w:val="00A93AFD"/>
    <w:rsid w:val="00A93B7A"/>
    <w:rsid w:val="00A93CD4"/>
    <w:rsid w:val="00A94922"/>
    <w:rsid w:val="00A94BD0"/>
    <w:rsid w:val="00A95BDF"/>
    <w:rsid w:val="00A95C23"/>
    <w:rsid w:val="00A96445"/>
    <w:rsid w:val="00A96679"/>
    <w:rsid w:val="00A97158"/>
    <w:rsid w:val="00A971A0"/>
    <w:rsid w:val="00A97546"/>
    <w:rsid w:val="00A97614"/>
    <w:rsid w:val="00A9790F"/>
    <w:rsid w:val="00A97EBB"/>
    <w:rsid w:val="00AA0350"/>
    <w:rsid w:val="00AA049C"/>
    <w:rsid w:val="00AA078F"/>
    <w:rsid w:val="00AA0921"/>
    <w:rsid w:val="00AA0931"/>
    <w:rsid w:val="00AA0AF6"/>
    <w:rsid w:val="00AA142E"/>
    <w:rsid w:val="00AA17A3"/>
    <w:rsid w:val="00AA1F23"/>
    <w:rsid w:val="00AA240E"/>
    <w:rsid w:val="00AA3069"/>
    <w:rsid w:val="00AA30FE"/>
    <w:rsid w:val="00AA3486"/>
    <w:rsid w:val="00AA39B0"/>
    <w:rsid w:val="00AA3AAF"/>
    <w:rsid w:val="00AA3B78"/>
    <w:rsid w:val="00AA3C4A"/>
    <w:rsid w:val="00AA3E5E"/>
    <w:rsid w:val="00AA436C"/>
    <w:rsid w:val="00AA46CF"/>
    <w:rsid w:val="00AA5200"/>
    <w:rsid w:val="00AA52C8"/>
    <w:rsid w:val="00AA5C7F"/>
    <w:rsid w:val="00AA5D47"/>
    <w:rsid w:val="00AA6520"/>
    <w:rsid w:val="00AA658A"/>
    <w:rsid w:val="00AA6598"/>
    <w:rsid w:val="00AA68EE"/>
    <w:rsid w:val="00AA6F1B"/>
    <w:rsid w:val="00AA709C"/>
    <w:rsid w:val="00AA731E"/>
    <w:rsid w:val="00AA7F14"/>
    <w:rsid w:val="00AB0049"/>
    <w:rsid w:val="00AB03A7"/>
    <w:rsid w:val="00AB07D3"/>
    <w:rsid w:val="00AB0B92"/>
    <w:rsid w:val="00AB124E"/>
    <w:rsid w:val="00AB14C6"/>
    <w:rsid w:val="00AB18FB"/>
    <w:rsid w:val="00AB1B1A"/>
    <w:rsid w:val="00AB24F5"/>
    <w:rsid w:val="00AB27BA"/>
    <w:rsid w:val="00AB2B88"/>
    <w:rsid w:val="00AB2BDF"/>
    <w:rsid w:val="00AB32A2"/>
    <w:rsid w:val="00AB3443"/>
    <w:rsid w:val="00AB3533"/>
    <w:rsid w:val="00AB3950"/>
    <w:rsid w:val="00AB414B"/>
    <w:rsid w:val="00AB47CE"/>
    <w:rsid w:val="00AB5084"/>
    <w:rsid w:val="00AB5101"/>
    <w:rsid w:val="00AB51DD"/>
    <w:rsid w:val="00AB54A1"/>
    <w:rsid w:val="00AB5742"/>
    <w:rsid w:val="00AB70A5"/>
    <w:rsid w:val="00AB7A52"/>
    <w:rsid w:val="00AB7C16"/>
    <w:rsid w:val="00AB7C60"/>
    <w:rsid w:val="00AC0010"/>
    <w:rsid w:val="00AC0413"/>
    <w:rsid w:val="00AC0443"/>
    <w:rsid w:val="00AC0909"/>
    <w:rsid w:val="00AC1122"/>
    <w:rsid w:val="00AC14AC"/>
    <w:rsid w:val="00AC163D"/>
    <w:rsid w:val="00AC16C9"/>
    <w:rsid w:val="00AC1884"/>
    <w:rsid w:val="00AC19BE"/>
    <w:rsid w:val="00AC1DB3"/>
    <w:rsid w:val="00AC1E35"/>
    <w:rsid w:val="00AC25FD"/>
    <w:rsid w:val="00AC2C08"/>
    <w:rsid w:val="00AC2C36"/>
    <w:rsid w:val="00AC30D2"/>
    <w:rsid w:val="00AC30D6"/>
    <w:rsid w:val="00AC394F"/>
    <w:rsid w:val="00AC5E2A"/>
    <w:rsid w:val="00AC69DB"/>
    <w:rsid w:val="00AC6CBD"/>
    <w:rsid w:val="00AC742A"/>
    <w:rsid w:val="00AC75E4"/>
    <w:rsid w:val="00AC79A5"/>
    <w:rsid w:val="00AD015D"/>
    <w:rsid w:val="00AD043E"/>
    <w:rsid w:val="00AD109D"/>
    <w:rsid w:val="00AD14AB"/>
    <w:rsid w:val="00AD1C5B"/>
    <w:rsid w:val="00AD2022"/>
    <w:rsid w:val="00AD2337"/>
    <w:rsid w:val="00AD2A99"/>
    <w:rsid w:val="00AD40A4"/>
    <w:rsid w:val="00AD4333"/>
    <w:rsid w:val="00AD445E"/>
    <w:rsid w:val="00AD4FCB"/>
    <w:rsid w:val="00AD54B3"/>
    <w:rsid w:val="00AD5607"/>
    <w:rsid w:val="00AD583C"/>
    <w:rsid w:val="00AD5D6D"/>
    <w:rsid w:val="00AD6458"/>
    <w:rsid w:val="00AD6843"/>
    <w:rsid w:val="00AD6CCD"/>
    <w:rsid w:val="00AD6FC1"/>
    <w:rsid w:val="00AD70B2"/>
    <w:rsid w:val="00AD716B"/>
    <w:rsid w:val="00AD75AE"/>
    <w:rsid w:val="00AD7B8A"/>
    <w:rsid w:val="00AD7F5D"/>
    <w:rsid w:val="00AE06A7"/>
    <w:rsid w:val="00AE095A"/>
    <w:rsid w:val="00AE1A71"/>
    <w:rsid w:val="00AE1D7B"/>
    <w:rsid w:val="00AE2912"/>
    <w:rsid w:val="00AE40C2"/>
    <w:rsid w:val="00AE4140"/>
    <w:rsid w:val="00AE45A8"/>
    <w:rsid w:val="00AE483A"/>
    <w:rsid w:val="00AE4A3C"/>
    <w:rsid w:val="00AE536E"/>
    <w:rsid w:val="00AE5A90"/>
    <w:rsid w:val="00AE610D"/>
    <w:rsid w:val="00AE63B6"/>
    <w:rsid w:val="00AE6C62"/>
    <w:rsid w:val="00AE6DEA"/>
    <w:rsid w:val="00AE7637"/>
    <w:rsid w:val="00AF0071"/>
    <w:rsid w:val="00AF0ABA"/>
    <w:rsid w:val="00AF0B24"/>
    <w:rsid w:val="00AF0CC3"/>
    <w:rsid w:val="00AF174C"/>
    <w:rsid w:val="00AF2135"/>
    <w:rsid w:val="00AF21F4"/>
    <w:rsid w:val="00AF23E8"/>
    <w:rsid w:val="00AF2AA0"/>
    <w:rsid w:val="00AF30A4"/>
    <w:rsid w:val="00AF30F1"/>
    <w:rsid w:val="00AF3E98"/>
    <w:rsid w:val="00AF4445"/>
    <w:rsid w:val="00AF4520"/>
    <w:rsid w:val="00AF46EE"/>
    <w:rsid w:val="00AF4F15"/>
    <w:rsid w:val="00AF5775"/>
    <w:rsid w:val="00AF60CF"/>
    <w:rsid w:val="00AF709A"/>
    <w:rsid w:val="00AF7818"/>
    <w:rsid w:val="00AF7BFC"/>
    <w:rsid w:val="00AF7CE7"/>
    <w:rsid w:val="00AF7F58"/>
    <w:rsid w:val="00B00CAE"/>
    <w:rsid w:val="00B0169D"/>
    <w:rsid w:val="00B01718"/>
    <w:rsid w:val="00B02B9B"/>
    <w:rsid w:val="00B030E9"/>
    <w:rsid w:val="00B031B5"/>
    <w:rsid w:val="00B033FA"/>
    <w:rsid w:val="00B03728"/>
    <w:rsid w:val="00B03832"/>
    <w:rsid w:val="00B03991"/>
    <w:rsid w:val="00B03A51"/>
    <w:rsid w:val="00B03C0E"/>
    <w:rsid w:val="00B03C1E"/>
    <w:rsid w:val="00B04279"/>
    <w:rsid w:val="00B04720"/>
    <w:rsid w:val="00B05644"/>
    <w:rsid w:val="00B05A02"/>
    <w:rsid w:val="00B05F10"/>
    <w:rsid w:val="00B0765F"/>
    <w:rsid w:val="00B100C6"/>
    <w:rsid w:val="00B10203"/>
    <w:rsid w:val="00B1168E"/>
    <w:rsid w:val="00B11BF8"/>
    <w:rsid w:val="00B11CA4"/>
    <w:rsid w:val="00B11E37"/>
    <w:rsid w:val="00B121D1"/>
    <w:rsid w:val="00B1275D"/>
    <w:rsid w:val="00B12B14"/>
    <w:rsid w:val="00B12DCC"/>
    <w:rsid w:val="00B1345C"/>
    <w:rsid w:val="00B13624"/>
    <w:rsid w:val="00B1365B"/>
    <w:rsid w:val="00B13AAE"/>
    <w:rsid w:val="00B13B1E"/>
    <w:rsid w:val="00B14B6B"/>
    <w:rsid w:val="00B15B35"/>
    <w:rsid w:val="00B15DBF"/>
    <w:rsid w:val="00B161A9"/>
    <w:rsid w:val="00B16392"/>
    <w:rsid w:val="00B17323"/>
    <w:rsid w:val="00B1750A"/>
    <w:rsid w:val="00B17F34"/>
    <w:rsid w:val="00B17F49"/>
    <w:rsid w:val="00B2180D"/>
    <w:rsid w:val="00B2193D"/>
    <w:rsid w:val="00B21CF2"/>
    <w:rsid w:val="00B21D14"/>
    <w:rsid w:val="00B21D90"/>
    <w:rsid w:val="00B21F1A"/>
    <w:rsid w:val="00B22148"/>
    <w:rsid w:val="00B227CB"/>
    <w:rsid w:val="00B22C4C"/>
    <w:rsid w:val="00B22FBF"/>
    <w:rsid w:val="00B230AD"/>
    <w:rsid w:val="00B237CD"/>
    <w:rsid w:val="00B23A09"/>
    <w:rsid w:val="00B23E0E"/>
    <w:rsid w:val="00B23EEE"/>
    <w:rsid w:val="00B2456A"/>
    <w:rsid w:val="00B24C4D"/>
    <w:rsid w:val="00B24E2E"/>
    <w:rsid w:val="00B24F24"/>
    <w:rsid w:val="00B25CBB"/>
    <w:rsid w:val="00B26C67"/>
    <w:rsid w:val="00B278CD"/>
    <w:rsid w:val="00B279C0"/>
    <w:rsid w:val="00B30679"/>
    <w:rsid w:val="00B30ACE"/>
    <w:rsid w:val="00B30FDC"/>
    <w:rsid w:val="00B31462"/>
    <w:rsid w:val="00B314FE"/>
    <w:rsid w:val="00B31C64"/>
    <w:rsid w:val="00B3222A"/>
    <w:rsid w:val="00B326EB"/>
    <w:rsid w:val="00B33E11"/>
    <w:rsid w:val="00B33F73"/>
    <w:rsid w:val="00B341D7"/>
    <w:rsid w:val="00B343B5"/>
    <w:rsid w:val="00B3451C"/>
    <w:rsid w:val="00B34CD0"/>
    <w:rsid w:val="00B34CED"/>
    <w:rsid w:val="00B34D79"/>
    <w:rsid w:val="00B35098"/>
    <w:rsid w:val="00B356D4"/>
    <w:rsid w:val="00B35FCE"/>
    <w:rsid w:val="00B36183"/>
    <w:rsid w:val="00B365B4"/>
    <w:rsid w:val="00B36A58"/>
    <w:rsid w:val="00B37D2C"/>
    <w:rsid w:val="00B40D3A"/>
    <w:rsid w:val="00B40DC0"/>
    <w:rsid w:val="00B40E02"/>
    <w:rsid w:val="00B40E2E"/>
    <w:rsid w:val="00B41024"/>
    <w:rsid w:val="00B41371"/>
    <w:rsid w:val="00B41FEC"/>
    <w:rsid w:val="00B41FEE"/>
    <w:rsid w:val="00B4240C"/>
    <w:rsid w:val="00B42BB4"/>
    <w:rsid w:val="00B4377C"/>
    <w:rsid w:val="00B43B58"/>
    <w:rsid w:val="00B448C2"/>
    <w:rsid w:val="00B44C27"/>
    <w:rsid w:val="00B4544C"/>
    <w:rsid w:val="00B46D40"/>
    <w:rsid w:val="00B46F0C"/>
    <w:rsid w:val="00B472AD"/>
    <w:rsid w:val="00B475D1"/>
    <w:rsid w:val="00B47B25"/>
    <w:rsid w:val="00B47EF9"/>
    <w:rsid w:val="00B50A13"/>
    <w:rsid w:val="00B50BAC"/>
    <w:rsid w:val="00B50CEB"/>
    <w:rsid w:val="00B5120C"/>
    <w:rsid w:val="00B51475"/>
    <w:rsid w:val="00B51A0B"/>
    <w:rsid w:val="00B51D5F"/>
    <w:rsid w:val="00B5218B"/>
    <w:rsid w:val="00B521AD"/>
    <w:rsid w:val="00B52680"/>
    <w:rsid w:val="00B5275A"/>
    <w:rsid w:val="00B52B04"/>
    <w:rsid w:val="00B52C45"/>
    <w:rsid w:val="00B52FFA"/>
    <w:rsid w:val="00B530AD"/>
    <w:rsid w:val="00B5375D"/>
    <w:rsid w:val="00B53C03"/>
    <w:rsid w:val="00B54410"/>
    <w:rsid w:val="00B5481C"/>
    <w:rsid w:val="00B5485A"/>
    <w:rsid w:val="00B55023"/>
    <w:rsid w:val="00B55335"/>
    <w:rsid w:val="00B55EDD"/>
    <w:rsid w:val="00B56A52"/>
    <w:rsid w:val="00B56BDB"/>
    <w:rsid w:val="00B56C90"/>
    <w:rsid w:val="00B5716D"/>
    <w:rsid w:val="00B57479"/>
    <w:rsid w:val="00B575CB"/>
    <w:rsid w:val="00B57603"/>
    <w:rsid w:val="00B602A4"/>
    <w:rsid w:val="00B60BFA"/>
    <w:rsid w:val="00B60C7C"/>
    <w:rsid w:val="00B611F3"/>
    <w:rsid w:val="00B62AFD"/>
    <w:rsid w:val="00B62BF1"/>
    <w:rsid w:val="00B62D6A"/>
    <w:rsid w:val="00B631AC"/>
    <w:rsid w:val="00B6330F"/>
    <w:rsid w:val="00B634CA"/>
    <w:rsid w:val="00B63A91"/>
    <w:rsid w:val="00B63D6C"/>
    <w:rsid w:val="00B64A63"/>
    <w:rsid w:val="00B64AAE"/>
    <w:rsid w:val="00B65301"/>
    <w:rsid w:val="00B65706"/>
    <w:rsid w:val="00B658DB"/>
    <w:rsid w:val="00B65A31"/>
    <w:rsid w:val="00B65E14"/>
    <w:rsid w:val="00B662DB"/>
    <w:rsid w:val="00B66718"/>
    <w:rsid w:val="00B66828"/>
    <w:rsid w:val="00B67163"/>
    <w:rsid w:val="00B6753D"/>
    <w:rsid w:val="00B7081F"/>
    <w:rsid w:val="00B71274"/>
    <w:rsid w:val="00B71698"/>
    <w:rsid w:val="00B7205D"/>
    <w:rsid w:val="00B72308"/>
    <w:rsid w:val="00B72B64"/>
    <w:rsid w:val="00B72BD7"/>
    <w:rsid w:val="00B72DE9"/>
    <w:rsid w:val="00B730D1"/>
    <w:rsid w:val="00B739D3"/>
    <w:rsid w:val="00B73EAC"/>
    <w:rsid w:val="00B74FC2"/>
    <w:rsid w:val="00B75144"/>
    <w:rsid w:val="00B75555"/>
    <w:rsid w:val="00B75A20"/>
    <w:rsid w:val="00B75B9E"/>
    <w:rsid w:val="00B76C42"/>
    <w:rsid w:val="00B771DB"/>
    <w:rsid w:val="00B7799B"/>
    <w:rsid w:val="00B77A36"/>
    <w:rsid w:val="00B77BF3"/>
    <w:rsid w:val="00B801D9"/>
    <w:rsid w:val="00B8059B"/>
    <w:rsid w:val="00B80ABC"/>
    <w:rsid w:val="00B813C9"/>
    <w:rsid w:val="00B8179E"/>
    <w:rsid w:val="00B821F2"/>
    <w:rsid w:val="00B831CE"/>
    <w:rsid w:val="00B83671"/>
    <w:rsid w:val="00B83793"/>
    <w:rsid w:val="00B83A89"/>
    <w:rsid w:val="00B8410D"/>
    <w:rsid w:val="00B841B5"/>
    <w:rsid w:val="00B84B0F"/>
    <w:rsid w:val="00B859AA"/>
    <w:rsid w:val="00B85C68"/>
    <w:rsid w:val="00B87428"/>
    <w:rsid w:val="00B877C3"/>
    <w:rsid w:val="00B87B4F"/>
    <w:rsid w:val="00B90343"/>
    <w:rsid w:val="00B9037B"/>
    <w:rsid w:val="00B909B7"/>
    <w:rsid w:val="00B90A7B"/>
    <w:rsid w:val="00B90B7F"/>
    <w:rsid w:val="00B90CDD"/>
    <w:rsid w:val="00B90D41"/>
    <w:rsid w:val="00B91301"/>
    <w:rsid w:val="00B918DC"/>
    <w:rsid w:val="00B91B6B"/>
    <w:rsid w:val="00B91B6C"/>
    <w:rsid w:val="00B91EC1"/>
    <w:rsid w:val="00B91F46"/>
    <w:rsid w:val="00B9207E"/>
    <w:rsid w:val="00B923AC"/>
    <w:rsid w:val="00B92461"/>
    <w:rsid w:val="00B92D47"/>
    <w:rsid w:val="00B93080"/>
    <w:rsid w:val="00B94030"/>
    <w:rsid w:val="00B940AF"/>
    <w:rsid w:val="00B94897"/>
    <w:rsid w:val="00B94A15"/>
    <w:rsid w:val="00B950E7"/>
    <w:rsid w:val="00B95378"/>
    <w:rsid w:val="00B95948"/>
    <w:rsid w:val="00B96042"/>
    <w:rsid w:val="00B96265"/>
    <w:rsid w:val="00B965FB"/>
    <w:rsid w:val="00B967CB"/>
    <w:rsid w:val="00B9682F"/>
    <w:rsid w:val="00B96D75"/>
    <w:rsid w:val="00B9707F"/>
    <w:rsid w:val="00B9764C"/>
    <w:rsid w:val="00B97B3F"/>
    <w:rsid w:val="00B97E8C"/>
    <w:rsid w:val="00BA0B80"/>
    <w:rsid w:val="00BA0DA6"/>
    <w:rsid w:val="00BA121A"/>
    <w:rsid w:val="00BA1269"/>
    <w:rsid w:val="00BA1848"/>
    <w:rsid w:val="00BA1C7B"/>
    <w:rsid w:val="00BA2324"/>
    <w:rsid w:val="00BA2CCB"/>
    <w:rsid w:val="00BA30F8"/>
    <w:rsid w:val="00BA3203"/>
    <w:rsid w:val="00BA44A9"/>
    <w:rsid w:val="00BA4A8D"/>
    <w:rsid w:val="00BA56D7"/>
    <w:rsid w:val="00BA5D2D"/>
    <w:rsid w:val="00BA6BA7"/>
    <w:rsid w:val="00BA6C82"/>
    <w:rsid w:val="00BA705E"/>
    <w:rsid w:val="00BA778E"/>
    <w:rsid w:val="00BA77DD"/>
    <w:rsid w:val="00BA77E9"/>
    <w:rsid w:val="00BB0593"/>
    <w:rsid w:val="00BB11DB"/>
    <w:rsid w:val="00BB1243"/>
    <w:rsid w:val="00BB2569"/>
    <w:rsid w:val="00BB2597"/>
    <w:rsid w:val="00BB26BD"/>
    <w:rsid w:val="00BB2B6C"/>
    <w:rsid w:val="00BB300D"/>
    <w:rsid w:val="00BB36A6"/>
    <w:rsid w:val="00BB37CB"/>
    <w:rsid w:val="00BB39F1"/>
    <w:rsid w:val="00BB42FC"/>
    <w:rsid w:val="00BB4B08"/>
    <w:rsid w:val="00BB4B5E"/>
    <w:rsid w:val="00BB4B84"/>
    <w:rsid w:val="00BB5668"/>
    <w:rsid w:val="00BB5C42"/>
    <w:rsid w:val="00BB5E36"/>
    <w:rsid w:val="00BB5ECD"/>
    <w:rsid w:val="00BB6BF7"/>
    <w:rsid w:val="00BB6DCA"/>
    <w:rsid w:val="00BB7054"/>
    <w:rsid w:val="00BB749B"/>
    <w:rsid w:val="00BB7523"/>
    <w:rsid w:val="00BB7A75"/>
    <w:rsid w:val="00BB7C7A"/>
    <w:rsid w:val="00BC0217"/>
    <w:rsid w:val="00BC0C75"/>
    <w:rsid w:val="00BC14BA"/>
    <w:rsid w:val="00BC1765"/>
    <w:rsid w:val="00BC1BED"/>
    <w:rsid w:val="00BC1D34"/>
    <w:rsid w:val="00BC1DD5"/>
    <w:rsid w:val="00BC1E26"/>
    <w:rsid w:val="00BC1E58"/>
    <w:rsid w:val="00BC3133"/>
    <w:rsid w:val="00BC37F0"/>
    <w:rsid w:val="00BC38A9"/>
    <w:rsid w:val="00BC4BC7"/>
    <w:rsid w:val="00BC4CDD"/>
    <w:rsid w:val="00BC4EA9"/>
    <w:rsid w:val="00BC501F"/>
    <w:rsid w:val="00BC53A0"/>
    <w:rsid w:val="00BC5584"/>
    <w:rsid w:val="00BC5841"/>
    <w:rsid w:val="00BC5BE6"/>
    <w:rsid w:val="00BC5E6A"/>
    <w:rsid w:val="00BC6381"/>
    <w:rsid w:val="00BC6569"/>
    <w:rsid w:val="00BC65BD"/>
    <w:rsid w:val="00BC68C5"/>
    <w:rsid w:val="00BC6F15"/>
    <w:rsid w:val="00BC77F1"/>
    <w:rsid w:val="00BC7862"/>
    <w:rsid w:val="00BC78C8"/>
    <w:rsid w:val="00BC7E1A"/>
    <w:rsid w:val="00BD070A"/>
    <w:rsid w:val="00BD0789"/>
    <w:rsid w:val="00BD1FE7"/>
    <w:rsid w:val="00BD2DA2"/>
    <w:rsid w:val="00BD2F29"/>
    <w:rsid w:val="00BD46CF"/>
    <w:rsid w:val="00BD4D55"/>
    <w:rsid w:val="00BD527B"/>
    <w:rsid w:val="00BD54AC"/>
    <w:rsid w:val="00BD658D"/>
    <w:rsid w:val="00BD6B4D"/>
    <w:rsid w:val="00BD785C"/>
    <w:rsid w:val="00BD7995"/>
    <w:rsid w:val="00BD7B13"/>
    <w:rsid w:val="00BD7C15"/>
    <w:rsid w:val="00BD7E62"/>
    <w:rsid w:val="00BE0360"/>
    <w:rsid w:val="00BE04EF"/>
    <w:rsid w:val="00BE0703"/>
    <w:rsid w:val="00BE0D4B"/>
    <w:rsid w:val="00BE0E62"/>
    <w:rsid w:val="00BE13CC"/>
    <w:rsid w:val="00BE2296"/>
    <w:rsid w:val="00BE2648"/>
    <w:rsid w:val="00BE3164"/>
    <w:rsid w:val="00BE3697"/>
    <w:rsid w:val="00BE3A0C"/>
    <w:rsid w:val="00BE3A26"/>
    <w:rsid w:val="00BE3AB1"/>
    <w:rsid w:val="00BE3C0D"/>
    <w:rsid w:val="00BE5027"/>
    <w:rsid w:val="00BE5647"/>
    <w:rsid w:val="00BE573C"/>
    <w:rsid w:val="00BE5B5D"/>
    <w:rsid w:val="00BE5F25"/>
    <w:rsid w:val="00BE6590"/>
    <w:rsid w:val="00BE6761"/>
    <w:rsid w:val="00BE6CB2"/>
    <w:rsid w:val="00BE74EF"/>
    <w:rsid w:val="00BF0141"/>
    <w:rsid w:val="00BF0504"/>
    <w:rsid w:val="00BF058C"/>
    <w:rsid w:val="00BF0876"/>
    <w:rsid w:val="00BF0BD7"/>
    <w:rsid w:val="00BF0CD4"/>
    <w:rsid w:val="00BF0E99"/>
    <w:rsid w:val="00BF10C0"/>
    <w:rsid w:val="00BF19CC"/>
    <w:rsid w:val="00BF200B"/>
    <w:rsid w:val="00BF2ACC"/>
    <w:rsid w:val="00BF2C20"/>
    <w:rsid w:val="00BF308E"/>
    <w:rsid w:val="00BF31DC"/>
    <w:rsid w:val="00BF32E3"/>
    <w:rsid w:val="00BF37C5"/>
    <w:rsid w:val="00BF3BA4"/>
    <w:rsid w:val="00BF3BBE"/>
    <w:rsid w:val="00BF3D83"/>
    <w:rsid w:val="00BF41BC"/>
    <w:rsid w:val="00BF43B8"/>
    <w:rsid w:val="00BF47D6"/>
    <w:rsid w:val="00BF4F22"/>
    <w:rsid w:val="00BF511C"/>
    <w:rsid w:val="00BF51BF"/>
    <w:rsid w:val="00BF59D5"/>
    <w:rsid w:val="00BF5AAB"/>
    <w:rsid w:val="00BF5FDD"/>
    <w:rsid w:val="00BF6232"/>
    <w:rsid w:val="00BF65D7"/>
    <w:rsid w:val="00BF66CF"/>
    <w:rsid w:val="00BF678D"/>
    <w:rsid w:val="00BF7394"/>
    <w:rsid w:val="00BF7685"/>
    <w:rsid w:val="00BF7822"/>
    <w:rsid w:val="00BF7AE0"/>
    <w:rsid w:val="00BF7E75"/>
    <w:rsid w:val="00C00007"/>
    <w:rsid w:val="00C00167"/>
    <w:rsid w:val="00C008F7"/>
    <w:rsid w:val="00C00E77"/>
    <w:rsid w:val="00C01312"/>
    <w:rsid w:val="00C0184A"/>
    <w:rsid w:val="00C01F57"/>
    <w:rsid w:val="00C01F65"/>
    <w:rsid w:val="00C02499"/>
    <w:rsid w:val="00C027AD"/>
    <w:rsid w:val="00C02868"/>
    <w:rsid w:val="00C02B01"/>
    <w:rsid w:val="00C02B23"/>
    <w:rsid w:val="00C02C69"/>
    <w:rsid w:val="00C02D72"/>
    <w:rsid w:val="00C03A79"/>
    <w:rsid w:val="00C03F11"/>
    <w:rsid w:val="00C0434C"/>
    <w:rsid w:val="00C05C33"/>
    <w:rsid w:val="00C05D21"/>
    <w:rsid w:val="00C061B8"/>
    <w:rsid w:val="00C06995"/>
    <w:rsid w:val="00C06CAD"/>
    <w:rsid w:val="00C071A7"/>
    <w:rsid w:val="00C07A68"/>
    <w:rsid w:val="00C07C26"/>
    <w:rsid w:val="00C07E44"/>
    <w:rsid w:val="00C100E4"/>
    <w:rsid w:val="00C102F2"/>
    <w:rsid w:val="00C10E88"/>
    <w:rsid w:val="00C119B5"/>
    <w:rsid w:val="00C11F52"/>
    <w:rsid w:val="00C1241A"/>
    <w:rsid w:val="00C12D9D"/>
    <w:rsid w:val="00C136D9"/>
    <w:rsid w:val="00C138B7"/>
    <w:rsid w:val="00C13D35"/>
    <w:rsid w:val="00C1469E"/>
    <w:rsid w:val="00C148E0"/>
    <w:rsid w:val="00C148EB"/>
    <w:rsid w:val="00C14937"/>
    <w:rsid w:val="00C14FE1"/>
    <w:rsid w:val="00C15329"/>
    <w:rsid w:val="00C15855"/>
    <w:rsid w:val="00C15E28"/>
    <w:rsid w:val="00C16453"/>
    <w:rsid w:val="00C165F0"/>
    <w:rsid w:val="00C1662C"/>
    <w:rsid w:val="00C16BA4"/>
    <w:rsid w:val="00C17054"/>
    <w:rsid w:val="00C17661"/>
    <w:rsid w:val="00C17AFC"/>
    <w:rsid w:val="00C20126"/>
    <w:rsid w:val="00C204EB"/>
    <w:rsid w:val="00C20DA9"/>
    <w:rsid w:val="00C214DF"/>
    <w:rsid w:val="00C220CF"/>
    <w:rsid w:val="00C227F7"/>
    <w:rsid w:val="00C22A42"/>
    <w:rsid w:val="00C23809"/>
    <w:rsid w:val="00C23B75"/>
    <w:rsid w:val="00C23D0A"/>
    <w:rsid w:val="00C23D11"/>
    <w:rsid w:val="00C23F0E"/>
    <w:rsid w:val="00C242A8"/>
    <w:rsid w:val="00C24F97"/>
    <w:rsid w:val="00C2501F"/>
    <w:rsid w:val="00C250A4"/>
    <w:rsid w:val="00C25147"/>
    <w:rsid w:val="00C25224"/>
    <w:rsid w:val="00C25225"/>
    <w:rsid w:val="00C25912"/>
    <w:rsid w:val="00C25BE9"/>
    <w:rsid w:val="00C25CF8"/>
    <w:rsid w:val="00C25CFB"/>
    <w:rsid w:val="00C260CF"/>
    <w:rsid w:val="00C269E5"/>
    <w:rsid w:val="00C26AA1"/>
    <w:rsid w:val="00C26D51"/>
    <w:rsid w:val="00C26E43"/>
    <w:rsid w:val="00C26EDC"/>
    <w:rsid w:val="00C276CF"/>
    <w:rsid w:val="00C27E2E"/>
    <w:rsid w:val="00C27F38"/>
    <w:rsid w:val="00C27F98"/>
    <w:rsid w:val="00C300FE"/>
    <w:rsid w:val="00C30812"/>
    <w:rsid w:val="00C30E0C"/>
    <w:rsid w:val="00C314EF"/>
    <w:rsid w:val="00C315FA"/>
    <w:rsid w:val="00C317A3"/>
    <w:rsid w:val="00C3206D"/>
    <w:rsid w:val="00C32139"/>
    <w:rsid w:val="00C32D1F"/>
    <w:rsid w:val="00C33620"/>
    <w:rsid w:val="00C33769"/>
    <w:rsid w:val="00C355DB"/>
    <w:rsid w:val="00C35930"/>
    <w:rsid w:val="00C35B77"/>
    <w:rsid w:val="00C36226"/>
    <w:rsid w:val="00C367A6"/>
    <w:rsid w:val="00C36E08"/>
    <w:rsid w:val="00C36F76"/>
    <w:rsid w:val="00C37284"/>
    <w:rsid w:val="00C376F5"/>
    <w:rsid w:val="00C40297"/>
    <w:rsid w:val="00C404C1"/>
    <w:rsid w:val="00C4188F"/>
    <w:rsid w:val="00C41AD2"/>
    <w:rsid w:val="00C41BAF"/>
    <w:rsid w:val="00C4204F"/>
    <w:rsid w:val="00C42254"/>
    <w:rsid w:val="00C42E0E"/>
    <w:rsid w:val="00C4332A"/>
    <w:rsid w:val="00C436CC"/>
    <w:rsid w:val="00C437FC"/>
    <w:rsid w:val="00C447FA"/>
    <w:rsid w:val="00C44DCD"/>
    <w:rsid w:val="00C45189"/>
    <w:rsid w:val="00C45589"/>
    <w:rsid w:val="00C45D45"/>
    <w:rsid w:val="00C45E6A"/>
    <w:rsid w:val="00C4604B"/>
    <w:rsid w:val="00C464FB"/>
    <w:rsid w:val="00C4748E"/>
    <w:rsid w:val="00C47599"/>
    <w:rsid w:val="00C47B6A"/>
    <w:rsid w:val="00C47CB0"/>
    <w:rsid w:val="00C47D30"/>
    <w:rsid w:val="00C5055E"/>
    <w:rsid w:val="00C5058F"/>
    <w:rsid w:val="00C50E12"/>
    <w:rsid w:val="00C5149D"/>
    <w:rsid w:val="00C52109"/>
    <w:rsid w:val="00C524DF"/>
    <w:rsid w:val="00C5275A"/>
    <w:rsid w:val="00C53012"/>
    <w:rsid w:val="00C533BE"/>
    <w:rsid w:val="00C53DC4"/>
    <w:rsid w:val="00C53E79"/>
    <w:rsid w:val="00C54DBC"/>
    <w:rsid w:val="00C54EAB"/>
    <w:rsid w:val="00C5530B"/>
    <w:rsid w:val="00C561F9"/>
    <w:rsid w:val="00C565A1"/>
    <w:rsid w:val="00C565B3"/>
    <w:rsid w:val="00C56622"/>
    <w:rsid w:val="00C56D60"/>
    <w:rsid w:val="00C57398"/>
    <w:rsid w:val="00C573DF"/>
    <w:rsid w:val="00C57715"/>
    <w:rsid w:val="00C57966"/>
    <w:rsid w:val="00C5798D"/>
    <w:rsid w:val="00C57A3A"/>
    <w:rsid w:val="00C57DCD"/>
    <w:rsid w:val="00C57EA0"/>
    <w:rsid w:val="00C57EC7"/>
    <w:rsid w:val="00C6068E"/>
    <w:rsid w:val="00C60C90"/>
    <w:rsid w:val="00C60D1A"/>
    <w:rsid w:val="00C615F7"/>
    <w:rsid w:val="00C61A91"/>
    <w:rsid w:val="00C6297E"/>
    <w:rsid w:val="00C630CF"/>
    <w:rsid w:val="00C63471"/>
    <w:rsid w:val="00C63B7C"/>
    <w:rsid w:val="00C63E87"/>
    <w:rsid w:val="00C646C7"/>
    <w:rsid w:val="00C64D8D"/>
    <w:rsid w:val="00C65000"/>
    <w:rsid w:val="00C65237"/>
    <w:rsid w:val="00C652B9"/>
    <w:rsid w:val="00C65789"/>
    <w:rsid w:val="00C6586C"/>
    <w:rsid w:val="00C658AA"/>
    <w:rsid w:val="00C65E2C"/>
    <w:rsid w:val="00C66724"/>
    <w:rsid w:val="00C6689C"/>
    <w:rsid w:val="00C66975"/>
    <w:rsid w:val="00C66BC3"/>
    <w:rsid w:val="00C66F76"/>
    <w:rsid w:val="00C67A62"/>
    <w:rsid w:val="00C67DE7"/>
    <w:rsid w:val="00C70080"/>
    <w:rsid w:val="00C70A4A"/>
    <w:rsid w:val="00C710D2"/>
    <w:rsid w:val="00C71A9E"/>
    <w:rsid w:val="00C71D50"/>
    <w:rsid w:val="00C7242A"/>
    <w:rsid w:val="00C724EE"/>
    <w:rsid w:val="00C7283E"/>
    <w:rsid w:val="00C72842"/>
    <w:rsid w:val="00C729A8"/>
    <w:rsid w:val="00C73594"/>
    <w:rsid w:val="00C736C7"/>
    <w:rsid w:val="00C7395D"/>
    <w:rsid w:val="00C740E8"/>
    <w:rsid w:val="00C74607"/>
    <w:rsid w:val="00C74AB7"/>
    <w:rsid w:val="00C758B5"/>
    <w:rsid w:val="00C75BFB"/>
    <w:rsid w:val="00C76867"/>
    <w:rsid w:val="00C76CC9"/>
    <w:rsid w:val="00C77B12"/>
    <w:rsid w:val="00C77C1A"/>
    <w:rsid w:val="00C80552"/>
    <w:rsid w:val="00C8095B"/>
    <w:rsid w:val="00C80A70"/>
    <w:rsid w:val="00C80FB3"/>
    <w:rsid w:val="00C81687"/>
    <w:rsid w:val="00C8239D"/>
    <w:rsid w:val="00C8249E"/>
    <w:rsid w:val="00C824A4"/>
    <w:rsid w:val="00C827C7"/>
    <w:rsid w:val="00C83410"/>
    <w:rsid w:val="00C836F7"/>
    <w:rsid w:val="00C838B8"/>
    <w:rsid w:val="00C84104"/>
    <w:rsid w:val="00C84365"/>
    <w:rsid w:val="00C847BE"/>
    <w:rsid w:val="00C849E1"/>
    <w:rsid w:val="00C84A67"/>
    <w:rsid w:val="00C84C55"/>
    <w:rsid w:val="00C84D17"/>
    <w:rsid w:val="00C850BE"/>
    <w:rsid w:val="00C854C7"/>
    <w:rsid w:val="00C85960"/>
    <w:rsid w:val="00C85B12"/>
    <w:rsid w:val="00C85D46"/>
    <w:rsid w:val="00C85F6D"/>
    <w:rsid w:val="00C85FEC"/>
    <w:rsid w:val="00C875FC"/>
    <w:rsid w:val="00C87AA2"/>
    <w:rsid w:val="00C90033"/>
    <w:rsid w:val="00C901F9"/>
    <w:rsid w:val="00C9022D"/>
    <w:rsid w:val="00C9051E"/>
    <w:rsid w:val="00C909A4"/>
    <w:rsid w:val="00C9113F"/>
    <w:rsid w:val="00C91575"/>
    <w:rsid w:val="00C91684"/>
    <w:rsid w:val="00C91ACA"/>
    <w:rsid w:val="00C92244"/>
    <w:rsid w:val="00C92E5E"/>
    <w:rsid w:val="00C9303E"/>
    <w:rsid w:val="00C931F6"/>
    <w:rsid w:val="00C931FB"/>
    <w:rsid w:val="00C93B7F"/>
    <w:rsid w:val="00C941E6"/>
    <w:rsid w:val="00C94649"/>
    <w:rsid w:val="00C95862"/>
    <w:rsid w:val="00C958D3"/>
    <w:rsid w:val="00C95C40"/>
    <w:rsid w:val="00C9635F"/>
    <w:rsid w:val="00C969F8"/>
    <w:rsid w:val="00C97429"/>
    <w:rsid w:val="00C97EAD"/>
    <w:rsid w:val="00CA10FC"/>
    <w:rsid w:val="00CA1E92"/>
    <w:rsid w:val="00CA1F48"/>
    <w:rsid w:val="00CA2321"/>
    <w:rsid w:val="00CA2C09"/>
    <w:rsid w:val="00CA3034"/>
    <w:rsid w:val="00CA31CE"/>
    <w:rsid w:val="00CA3449"/>
    <w:rsid w:val="00CA4501"/>
    <w:rsid w:val="00CA5F4C"/>
    <w:rsid w:val="00CA60B7"/>
    <w:rsid w:val="00CA63D1"/>
    <w:rsid w:val="00CA6CF3"/>
    <w:rsid w:val="00CA6D64"/>
    <w:rsid w:val="00CA6EBD"/>
    <w:rsid w:val="00CA7FAE"/>
    <w:rsid w:val="00CB01FF"/>
    <w:rsid w:val="00CB14D1"/>
    <w:rsid w:val="00CB1B84"/>
    <w:rsid w:val="00CB1BA0"/>
    <w:rsid w:val="00CB1F4B"/>
    <w:rsid w:val="00CB1F54"/>
    <w:rsid w:val="00CB2664"/>
    <w:rsid w:val="00CB2DBC"/>
    <w:rsid w:val="00CB32B4"/>
    <w:rsid w:val="00CB3AC4"/>
    <w:rsid w:val="00CB3DAF"/>
    <w:rsid w:val="00CB4382"/>
    <w:rsid w:val="00CB49FA"/>
    <w:rsid w:val="00CB57D1"/>
    <w:rsid w:val="00CB5AED"/>
    <w:rsid w:val="00CB60A8"/>
    <w:rsid w:val="00CB6B99"/>
    <w:rsid w:val="00CB72FF"/>
    <w:rsid w:val="00CB7EE3"/>
    <w:rsid w:val="00CC02E8"/>
    <w:rsid w:val="00CC073F"/>
    <w:rsid w:val="00CC093C"/>
    <w:rsid w:val="00CC127B"/>
    <w:rsid w:val="00CC1446"/>
    <w:rsid w:val="00CC1572"/>
    <w:rsid w:val="00CC1942"/>
    <w:rsid w:val="00CC1E9D"/>
    <w:rsid w:val="00CC1F0C"/>
    <w:rsid w:val="00CC24F1"/>
    <w:rsid w:val="00CC30AB"/>
    <w:rsid w:val="00CC3323"/>
    <w:rsid w:val="00CC3587"/>
    <w:rsid w:val="00CC36AE"/>
    <w:rsid w:val="00CC3B7E"/>
    <w:rsid w:val="00CC3C75"/>
    <w:rsid w:val="00CC446B"/>
    <w:rsid w:val="00CC4BAD"/>
    <w:rsid w:val="00CC4CD4"/>
    <w:rsid w:val="00CC5B49"/>
    <w:rsid w:val="00CC5B99"/>
    <w:rsid w:val="00CC5D33"/>
    <w:rsid w:val="00CC64C4"/>
    <w:rsid w:val="00CC6571"/>
    <w:rsid w:val="00CC7094"/>
    <w:rsid w:val="00CC74DD"/>
    <w:rsid w:val="00CC78A1"/>
    <w:rsid w:val="00CC7D17"/>
    <w:rsid w:val="00CC7E23"/>
    <w:rsid w:val="00CD0000"/>
    <w:rsid w:val="00CD0297"/>
    <w:rsid w:val="00CD06EF"/>
    <w:rsid w:val="00CD0BDF"/>
    <w:rsid w:val="00CD0F96"/>
    <w:rsid w:val="00CD1F88"/>
    <w:rsid w:val="00CD2A9B"/>
    <w:rsid w:val="00CD2DAA"/>
    <w:rsid w:val="00CD3230"/>
    <w:rsid w:val="00CD38A4"/>
    <w:rsid w:val="00CD3C7A"/>
    <w:rsid w:val="00CD3F46"/>
    <w:rsid w:val="00CD4720"/>
    <w:rsid w:val="00CD49F2"/>
    <w:rsid w:val="00CD4EC6"/>
    <w:rsid w:val="00CD501C"/>
    <w:rsid w:val="00CD523F"/>
    <w:rsid w:val="00CD58F0"/>
    <w:rsid w:val="00CD5902"/>
    <w:rsid w:val="00CD5C3A"/>
    <w:rsid w:val="00CD650A"/>
    <w:rsid w:val="00CD70D7"/>
    <w:rsid w:val="00CD7AAB"/>
    <w:rsid w:val="00CD7BFA"/>
    <w:rsid w:val="00CE047A"/>
    <w:rsid w:val="00CE05B2"/>
    <w:rsid w:val="00CE0958"/>
    <w:rsid w:val="00CE0CAB"/>
    <w:rsid w:val="00CE0E05"/>
    <w:rsid w:val="00CE10DA"/>
    <w:rsid w:val="00CE26A9"/>
    <w:rsid w:val="00CE2764"/>
    <w:rsid w:val="00CE3CF7"/>
    <w:rsid w:val="00CE40BF"/>
    <w:rsid w:val="00CE41C0"/>
    <w:rsid w:val="00CE45DB"/>
    <w:rsid w:val="00CE45EC"/>
    <w:rsid w:val="00CE51E0"/>
    <w:rsid w:val="00CE556A"/>
    <w:rsid w:val="00CE6401"/>
    <w:rsid w:val="00CE6906"/>
    <w:rsid w:val="00CE6972"/>
    <w:rsid w:val="00CE6F22"/>
    <w:rsid w:val="00CF0142"/>
    <w:rsid w:val="00CF0F49"/>
    <w:rsid w:val="00CF11C9"/>
    <w:rsid w:val="00CF1326"/>
    <w:rsid w:val="00CF1AC7"/>
    <w:rsid w:val="00CF23AC"/>
    <w:rsid w:val="00CF2CEB"/>
    <w:rsid w:val="00CF3016"/>
    <w:rsid w:val="00CF33E7"/>
    <w:rsid w:val="00CF3707"/>
    <w:rsid w:val="00CF3C93"/>
    <w:rsid w:val="00CF3D8B"/>
    <w:rsid w:val="00CF5220"/>
    <w:rsid w:val="00CF55A5"/>
    <w:rsid w:val="00CF59D8"/>
    <w:rsid w:val="00CF6C00"/>
    <w:rsid w:val="00CF6D2F"/>
    <w:rsid w:val="00CF713E"/>
    <w:rsid w:val="00CF7322"/>
    <w:rsid w:val="00CF7ECE"/>
    <w:rsid w:val="00D00422"/>
    <w:rsid w:val="00D00517"/>
    <w:rsid w:val="00D00833"/>
    <w:rsid w:val="00D014CD"/>
    <w:rsid w:val="00D01912"/>
    <w:rsid w:val="00D01BAF"/>
    <w:rsid w:val="00D02036"/>
    <w:rsid w:val="00D02091"/>
    <w:rsid w:val="00D02994"/>
    <w:rsid w:val="00D02DE8"/>
    <w:rsid w:val="00D02FAD"/>
    <w:rsid w:val="00D03030"/>
    <w:rsid w:val="00D03364"/>
    <w:rsid w:val="00D03CA1"/>
    <w:rsid w:val="00D03E69"/>
    <w:rsid w:val="00D042B9"/>
    <w:rsid w:val="00D04310"/>
    <w:rsid w:val="00D0473C"/>
    <w:rsid w:val="00D04EFC"/>
    <w:rsid w:val="00D0569D"/>
    <w:rsid w:val="00D05C91"/>
    <w:rsid w:val="00D06A12"/>
    <w:rsid w:val="00D06A93"/>
    <w:rsid w:val="00D06C04"/>
    <w:rsid w:val="00D06EEE"/>
    <w:rsid w:val="00D0768C"/>
    <w:rsid w:val="00D10151"/>
    <w:rsid w:val="00D104AC"/>
    <w:rsid w:val="00D10883"/>
    <w:rsid w:val="00D108A1"/>
    <w:rsid w:val="00D112EA"/>
    <w:rsid w:val="00D117F1"/>
    <w:rsid w:val="00D12841"/>
    <w:rsid w:val="00D1368E"/>
    <w:rsid w:val="00D13B35"/>
    <w:rsid w:val="00D141A2"/>
    <w:rsid w:val="00D143D8"/>
    <w:rsid w:val="00D14496"/>
    <w:rsid w:val="00D14536"/>
    <w:rsid w:val="00D149EA"/>
    <w:rsid w:val="00D15109"/>
    <w:rsid w:val="00D1520E"/>
    <w:rsid w:val="00D15522"/>
    <w:rsid w:val="00D155C8"/>
    <w:rsid w:val="00D15CAD"/>
    <w:rsid w:val="00D15F8E"/>
    <w:rsid w:val="00D17256"/>
    <w:rsid w:val="00D174FD"/>
    <w:rsid w:val="00D178D9"/>
    <w:rsid w:val="00D17A05"/>
    <w:rsid w:val="00D17EF4"/>
    <w:rsid w:val="00D209D4"/>
    <w:rsid w:val="00D20AF0"/>
    <w:rsid w:val="00D20FD4"/>
    <w:rsid w:val="00D21110"/>
    <w:rsid w:val="00D21C03"/>
    <w:rsid w:val="00D21DA4"/>
    <w:rsid w:val="00D22692"/>
    <w:rsid w:val="00D2407B"/>
    <w:rsid w:val="00D240C7"/>
    <w:rsid w:val="00D24842"/>
    <w:rsid w:val="00D24F70"/>
    <w:rsid w:val="00D25442"/>
    <w:rsid w:val="00D25A05"/>
    <w:rsid w:val="00D25A2B"/>
    <w:rsid w:val="00D25ECB"/>
    <w:rsid w:val="00D26A83"/>
    <w:rsid w:val="00D26B8F"/>
    <w:rsid w:val="00D26D69"/>
    <w:rsid w:val="00D26FDC"/>
    <w:rsid w:val="00D27CA7"/>
    <w:rsid w:val="00D302DD"/>
    <w:rsid w:val="00D30581"/>
    <w:rsid w:val="00D316EE"/>
    <w:rsid w:val="00D3176D"/>
    <w:rsid w:val="00D31C7F"/>
    <w:rsid w:val="00D3410E"/>
    <w:rsid w:val="00D34786"/>
    <w:rsid w:val="00D349D6"/>
    <w:rsid w:val="00D34C10"/>
    <w:rsid w:val="00D353A2"/>
    <w:rsid w:val="00D35672"/>
    <w:rsid w:val="00D356B6"/>
    <w:rsid w:val="00D35C42"/>
    <w:rsid w:val="00D36114"/>
    <w:rsid w:val="00D36F2E"/>
    <w:rsid w:val="00D370CF"/>
    <w:rsid w:val="00D370DA"/>
    <w:rsid w:val="00D37910"/>
    <w:rsid w:val="00D37EEB"/>
    <w:rsid w:val="00D40714"/>
    <w:rsid w:val="00D40C65"/>
    <w:rsid w:val="00D4118B"/>
    <w:rsid w:val="00D41353"/>
    <w:rsid w:val="00D415A1"/>
    <w:rsid w:val="00D41E07"/>
    <w:rsid w:val="00D4207C"/>
    <w:rsid w:val="00D42567"/>
    <w:rsid w:val="00D432DF"/>
    <w:rsid w:val="00D43A34"/>
    <w:rsid w:val="00D43BC4"/>
    <w:rsid w:val="00D43E7C"/>
    <w:rsid w:val="00D43F0E"/>
    <w:rsid w:val="00D440F5"/>
    <w:rsid w:val="00D4413C"/>
    <w:rsid w:val="00D44AB5"/>
    <w:rsid w:val="00D4526E"/>
    <w:rsid w:val="00D452D6"/>
    <w:rsid w:val="00D45311"/>
    <w:rsid w:val="00D45456"/>
    <w:rsid w:val="00D45469"/>
    <w:rsid w:val="00D459A2"/>
    <w:rsid w:val="00D464D4"/>
    <w:rsid w:val="00D471FC"/>
    <w:rsid w:val="00D47612"/>
    <w:rsid w:val="00D47E1C"/>
    <w:rsid w:val="00D5037E"/>
    <w:rsid w:val="00D50939"/>
    <w:rsid w:val="00D5135E"/>
    <w:rsid w:val="00D516FC"/>
    <w:rsid w:val="00D51769"/>
    <w:rsid w:val="00D51C17"/>
    <w:rsid w:val="00D522A3"/>
    <w:rsid w:val="00D52E9D"/>
    <w:rsid w:val="00D53881"/>
    <w:rsid w:val="00D53FFD"/>
    <w:rsid w:val="00D54620"/>
    <w:rsid w:val="00D54AD3"/>
    <w:rsid w:val="00D55842"/>
    <w:rsid w:val="00D558E2"/>
    <w:rsid w:val="00D55E79"/>
    <w:rsid w:val="00D56903"/>
    <w:rsid w:val="00D56D10"/>
    <w:rsid w:val="00D572E8"/>
    <w:rsid w:val="00D60287"/>
    <w:rsid w:val="00D60526"/>
    <w:rsid w:val="00D607FD"/>
    <w:rsid w:val="00D6092B"/>
    <w:rsid w:val="00D61746"/>
    <w:rsid w:val="00D61DE5"/>
    <w:rsid w:val="00D61E7B"/>
    <w:rsid w:val="00D61ECC"/>
    <w:rsid w:val="00D61FE1"/>
    <w:rsid w:val="00D62550"/>
    <w:rsid w:val="00D626DC"/>
    <w:rsid w:val="00D62DA3"/>
    <w:rsid w:val="00D6322A"/>
    <w:rsid w:val="00D6404F"/>
    <w:rsid w:val="00D6437B"/>
    <w:rsid w:val="00D644BB"/>
    <w:rsid w:val="00D64BFD"/>
    <w:rsid w:val="00D65098"/>
    <w:rsid w:val="00D65475"/>
    <w:rsid w:val="00D654DC"/>
    <w:rsid w:val="00D66783"/>
    <w:rsid w:val="00D67193"/>
    <w:rsid w:val="00D671F9"/>
    <w:rsid w:val="00D67BB3"/>
    <w:rsid w:val="00D67D1C"/>
    <w:rsid w:val="00D703DC"/>
    <w:rsid w:val="00D704B9"/>
    <w:rsid w:val="00D7098C"/>
    <w:rsid w:val="00D71295"/>
    <w:rsid w:val="00D71AD7"/>
    <w:rsid w:val="00D71BB3"/>
    <w:rsid w:val="00D71E86"/>
    <w:rsid w:val="00D7251C"/>
    <w:rsid w:val="00D72A01"/>
    <w:rsid w:val="00D732BF"/>
    <w:rsid w:val="00D7333A"/>
    <w:rsid w:val="00D7346B"/>
    <w:rsid w:val="00D735F3"/>
    <w:rsid w:val="00D73FA9"/>
    <w:rsid w:val="00D74172"/>
    <w:rsid w:val="00D74234"/>
    <w:rsid w:val="00D748EA"/>
    <w:rsid w:val="00D74CF2"/>
    <w:rsid w:val="00D75930"/>
    <w:rsid w:val="00D75B1A"/>
    <w:rsid w:val="00D75FA4"/>
    <w:rsid w:val="00D76240"/>
    <w:rsid w:val="00D762FD"/>
    <w:rsid w:val="00D769B0"/>
    <w:rsid w:val="00D76E71"/>
    <w:rsid w:val="00D77023"/>
    <w:rsid w:val="00D774A0"/>
    <w:rsid w:val="00D77944"/>
    <w:rsid w:val="00D77FBD"/>
    <w:rsid w:val="00D77FED"/>
    <w:rsid w:val="00D804E7"/>
    <w:rsid w:val="00D80798"/>
    <w:rsid w:val="00D8097F"/>
    <w:rsid w:val="00D816BA"/>
    <w:rsid w:val="00D81C46"/>
    <w:rsid w:val="00D81ED4"/>
    <w:rsid w:val="00D81F0C"/>
    <w:rsid w:val="00D82242"/>
    <w:rsid w:val="00D82718"/>
    <w:rsid w:val="00D82841"/>
    <w:rsid w:val="00D82FB8"/>
    <w:rsid w:val="00D839FD"/>
    <w:rsid w:val="00D84058"/>
    <w:rsid w:val="00D8479C"/>
    <w:rsid w:val="00D85195"/>
    <w:rsid w:val="00D861E3"/>
    <w:rsid w:val="00D86885"/>
    <w:rsid w:val="00D86A96"/>
    <w:rsid w:val="00D86B91"/>
    <w:rsid w:val="00D86CB9"/>
    <w:rsid w:val="00D86E27"/>
    <w:rsid w:val="00D87B96"/>
    <w:rsid w:val="00D908A0"/>
    <w:rsid w:val="00D918EF"/>
    <w:rsid w:val="00D91D59"/>
    <w:rsid w:val="00D91DFD"/>
    <w:rsid w:val="00D92A2E"/>
    <w:rsid w:val="00D937DD"/>
    <w:rsid w:val="00D93CA1"/>
    <w:rsid w:val="00D93E2C"/>
    <w:rsid w:val="00D9444B"/>
    <w:rsid w:val="00D94668"/>
    <w:rsid w:val="00D947D9"/>
    <w:rsid w:val="00D949D3"/>
    <w:rsid w:val="00D957E4"/>
    <w:rsid w:val="00D95943"/>
    <w:rsid w:val="00D95A9C"/>
    <w:rsid w:val="00D9693E"/>
    <w:rsid w:val="00D96F83"/>
    <w:rsid w:val="00D97541"/>
    <w:rsid w:val="00D97708"/>
    <w:rsid w:val="00D97922"/>
    <w:rsid w:val="00D97B80"/>
    <w:rsid w:val="00DA0091"/>
    <w:rsid w:val="00DA0179"/>
    <w:rsid w:val="00DA038F"/>
    <w:rsid w:val="00DA03C5"/>
    <w:rsid w:val="00DA04D0"/>
    <w:rsid w:val="00DA0AC2"/>
    <w:rsid w:val="00DA1013"/>
    <w:rsid w:val="00DA156C"/>
    <w:rsid w:val="00DA1872"/>
    <w:rsid w:val="00DA1C0C"/>
    <w:rsid w:val="00DA1D82"/>
    <w:rsid w:val="00DA2196"/>
    <w:rsid w:val="00DA237D"/>
    <w:rsid w:val="00DA2C21"/>
    <w:rsid w:val="00DA2E19"/>
    <w:rsid w:val="00DA3576"/>
    <w:rsid w:val="00DA36B9"/>
    <w:rsid w:val="00DA3CFB"/>
    <w:rsid w:val="00DA55E3"/>
    <w:rsid w:val="00DA5A57"/>
    <w:rsid w:val="00DA5B53"/>
    <w:rsid w:val="00DA64A5"/>
    <w:rsid w:val="00DA6865"/>
    <w:rsid w:val="00DA6AA4"/>
    <w:rsid w:val="00DA6F9D"/>
    <w:rsid w:val="00DA73D3"/>
    <w:rsid w:val="00DA75EE"/>
    <w:rsid w:val="00DA7657"/>
    <w:rsid w:val="00DB0533"/>
    <w:rsid w:val="00DB06A4"/>
    <w:rsid w:val="00DB0A5F"/>
    <w:rsid w:val="00DB1ADF"/>
    <w:rsid w:val="00DB212C"/>
    <w:rsid w:val="00DB23AA"/>
    <w:rsid w:val="00DB3196"/>
    <w:rsid w:val="00DB390B"/>
    <w:rsid w:val="00DB3B54"/>
    <w:rsid w:val="00DB3C5C"/>
    <w:rsid w:val="00DB3EEE"/>
    <w:rsid w:val="00DB44C7"/>
    <w:rsid w:val="00DB4B1A"/>
    <w:rsid w:val="00DB4B20"/>
    <w:rsid w:val="00DB4DC7"/>
    <w:rsid w:val="00DB5435"/>
    <w:rsid w:val="00DB54EC"/>
    <w:rsid w:val="00DB6012"/>
    <w:rsid w:val="00DB6023"/>
    <w:rsid w:val="00DB62EE"/>
    <w:rsid w:val="00DB6630"/>
    <w:rsid w:val="00DB7158"/>
    <w:rsid w:val="00DB7319"/>
    <w:rsid w:val="00DB76F8"/>
    <w:rsid w:val="00DB7C5F"/>
    <w:rsid w:val="00DB7E75"/>
    <w:rsid w:val="00DC01A5"/>
    <w:rsid w:val="00DC091D"/>
    <w:rsid w:val="00DC0C7D"/>
    <w:rsid w:val="00DC133E"/>
    <w:rsid w:val="00DC13F2"/>
    <w:rsid w:val="00DC1452"/>
    <w:rsid w:val="00DC1647"/>
    <w:rsid w:val="00DC265B"/>
    <w:rsid w:val="00DC32EF"/>
    <w:rsid w:val="00DC35A3"/>
    <w:rsid w:val="00DC36AC"/>
    <w:rsid w:val="00DC3C4F"/>
    <w:rsid w:val="00DC3EAA"/>
    <w:rsid w:val="00DC4005"/>
    <w:rsid w:val="00DC4BAA"/>
    <w:rsid w:val="00DC4E2C"/>
    <w:rsid w:val="00DC6092"/>
    <w:rsid w:val="00DC614F"/>
    <w:rsid w:val="00DC6299"/>
    <w:rsid w:val="00DC7044"/>
    <w:rsid w:val="00DC738E"/>
    <w:rsid w:val="00DC7C46"/>
    <w:rsid w:val="00DC7D5C"/>
    <w:rsid w:val="00DC7F14"/>
    <w:rsid w:val="00DD0C4A"/>
    <w:rsid w:val="00DD0D93"/>
    <w:rsid w:val="00DD0F1E"/>
    <w:rsid w:val="00DD1020"/>
    <w:rsid w:val="00DD1085"/>
    <w:rsid w:val="00DD11DF"/>
    <w:rsid w:val="00DD1D92"/>
    <w:rsid w:val="00DD2A9A"/>
    <w:rsid w:val="00DD36B7"/>
    <w:rsid w:val="00DD3E5B"/>
    <w:rsid w:val="00DD3EA9"/>
    <w:rsid w:val="00DD4010"/>
    <w:rsid w:val="00DD44F9"/>
    <w:rsid w:val="00DD53A3"/>
    <w:rsid w:val="00DD6496"/>
    <w:rsid w:val="00DD6A03"/>
    <w:rsid w:val="00DD71ED"/>
    <w:rsid w:val="00DD79D1"/>
    <w:rsid w:val="00DD7CDE"/>
    <w:rsid w:val="00DE0994"/>
    <w:rsid w:val="00DE0A37"/>
    <w:rsid w:val="00DE0F3B"/>
    <w:rsid w:val="00DE17AF"/>
    <w:rsid w:val="00DE1DE9"/>
    <w:rsid w:val="00DE2312"/>
    <w:rsid w:val="00DE24C7"/>
    <w:rsid w:val="00DE25F4"/>
    <w:rsid w:val="00DE2C78"/>
    <w:rsid w:val="00DE3361"/>
    <w:rsid w:val="00DE3940"/>
    <w:rsid w:val="00DE3F58"/>
    <w:rsid w:val="00DE48E6"/>
    <w:rsid w:val="00DE4A47"/>
    <w:rsid w:val="00DE4CD3"/>
    <w:rsid w:val="00DE531E"/>
    <w:rsid w:val="00DE5466"/>
    <w:rsid w:val="00DE6793"/>
    <w:rsid w:val="00DE67BB"/>
    <w:rsid w:val="00DE6896"/>
    <w:rsid w:val="00DE6E5E"/>
    <w:rsid w:val="00DE72AD"/>
    <w:rsid w:val="00DF0AD0"/>
    <w:rsid w:val="00DF0DB4"/>
    <w:rsid w:val="00DF0F7C"/>
    <w:rsid w:val="00DF1006"/>
    <w:rsid w:val="00DF10B2"/>
    <w:rsid w:val="00DF13BF"/>
    <w:rsid w:val="00DF240D"/>
    <w:rsid w:val="00DF25B7"/>
    <w:rsid w:val="00DF2713"/>
    <w:rsid w:val="00DF2A0B"/>
    <w:rsid w:val="00DF2A1B"/>
    <w:rsid w:val="00DF2F83"/>
    <w:rsid w:val="00DF361A"/>
    <w:rsid w:val="00DF3787"/>
    <w:rsid w:val="00DF389A"/>
    <w:rsid w:val="00DF3AE8"/>
    <w:rsid w:val="00DF3BB2"/>
    <w:rsid w:val="00DF3F48"/>
    <w:rsid w:val="00DF4323"/>
    <w:rsid w:val="00DF4324"/>
    <w:rsid w:val="00DF43D9"/>
    <w:rsid w:val="00DF4C42"/>
    <w:rsid w:val="00DF5514"/>
    <w:rsid w:val="00DF582A"/>
    <w:rsid w:val="00DF5855"/>
    <w:rsid w:val="00DF5A57"/>
    <w:rsid w:val="00DF5ED5"/>
    <w:rsid w:val="00DF63F8"/>
    <w:rsid w:val="00DF6677"/>
    <w:rsid w:val="00DF6974"/>
    <w:rsid w:val="00DF701B"/>
    <w:rsid w:val="00DF72A2"/>
    <w:rsid w:val="00DF7350"/>
    <w:rsid w:val="00DF781B"/>
    <w:rsid w:val="00DF783E"/>
    <w:rsid w:val="00DF78D2"/>
    <w:rsid w:val="00E000F0"/>
    <w:rsid w:val="00E000FB"/>
    <w:rsid w:val="00E0021C"/>
    <w:rsid w:val="00E00505"/>
    <w:rsid w:val="00E006B8"/>
    <w:rsid w:val="00E00741"/>
    <w:rsid w:val="00E00DFF"/>
    <w:rsid w:val="00E00EF2"/>
    <w:rsid w:val="00E01339"/>
    <w:rsid w:val="00E01399"/>
    <w:rsid w:val="00E0209A"/>
    <w:rsid w:val="00E02A39"/>
    <w:rsid w:val="00E02C25"/>
    <w:rsid w:val="00E0334E"/>
    <w:rsid w:val="00E0363F"/>
    <w:rsid w:val="00E03D42"/>
    <w:rsid w:val="00E03E6D"/>
    <w:rsid w:val="00E04035"/>
    <w:rsid w:val="00E04185"/>
    <w:rsid w:val="00E04244"/>
    <w:rsid w:val="00E0427F"/>
    <w:rsid w:val="00E04629"/>
    <w:rsid w:val="00E04686"/>
    <w:rsid w:val="00E046ED"/>
    <w:rsid w:val="00E04806"/>
    <w:rsid w:val="00E04EEB"/>
    <w:rsid w:val="00E04F59"/>
    <w:rsid w:val="00E05085"/>
    <w:rsid w:val="00E05455"/>
    <w:rsid w:val="00E05921"/>
    <w:rsid w:val="00E05FB8"/>
    <w:rsid w:val="00E06190"/>
    <w:rsid w:val="00E06756"/>
    <w:rsid w:val="00E06A23"/>
    <w:rsid w:val="00E0763D"/>
    <w:rsid w:val="00E07743"/>
    <w:rsid w:val="00E07871"/>
    <w:rsid w:val="00E1014B"/>
    <w:rsid w:val="00E1046A"/>
    <w:rsid w:val="00E10786"/>
    <w:rsid w:val="00E108A3"/>
    <w:rsid w:val="00E108BC"/>
    <w:rsid w:val="00E1133C"/>
    <w:rsid w:val="00E11538"/>
    <w:rsid w:val="00E1158C"/>
    <w:rsid w:val="00E1163A"/>
    <w:rsid w:val="00E11766"/>
    <w:rsid w:val="00E120EA"/>
    <w:rsid w:val="00E125A3"/>
    <w:rsid w:val="00E12892"/>
    <w:rsid w:val="00E12B24"/>
    <w:rsid w:val="00E12FF9"/>
    <w:rsid w:val="00E1306A"/>
    <w:rsid w:val="00E135D8"/>
    <w:rsid w:val="00E13906"/>
    <w:rsid w:val="00E139DD"/>
    <w:rsid w:val="00E14564"/>
    <w:rsid w:val="00E14819"/>
    <w:rsid w:val="00E148F6"/>
    <w:rsid w:val="00E14B5F"/>
    <w:rsid w:val="00E14B67"/>
    <w:rsid w:val="00E15060"/>
    <w:rsid w:val="00E1522B"/>
    <w:rsid w:val="00E15E62"/>
    <w:rsid w:val="00E15F4F"/>
    <w:rsid w:val="00E162C2"/>
    <w:rsid w:val="00E16647"/>
    <w:rsid w:val="00E17406"/>
    <w:rsid w:val="00E17492"/>
    <w:rsid w:val="00E20806"/>
    <w:rsid w:val="00E20A5A"/>
    <w:rsid w:val="00E2110F"/>
    <w:rsid w:val="00E21C3C"/>
    <w:rsid w:val="00E2241E"/>
    <w:rsid w:val="00E228B4"/>
    <w:rsid w:val="00E22A00"/>
    <w:rsid w:val="00E234D1"/>
    <w:rsid w:val="00E239B3"/>
    <w:rsid w:val="00E23DB7"/>
    <w:rsid w:val="00E243B3"/>
    <w:rsid w:val="00E24650"/>
    <w:rsid w:val="00E24A9E"/>
    <w:rsid w:val="00E24F8E"/>
    <w:rsid w:val="00E251CA"/>
    <w:rsid w:val="00E25695"/>
    <w:rsid w:val="00E2665C"/>
    <w:rsid w:val="00E26A92"/>
    <w:rsid w:val="00E26E00"/>
    <w:rsid w:val="00E2756D"/>
    <w:rsid w:val="00E279F4"/>
    <w:rsid w:val="00E27B9F"/>
    <w:rsid w:val="00E27C24"/>
    <w:rsid w:val="00E27D4C"/>
    <w:rsid w:val="00E27FD6"/>
    <w:rsid w:val="00E30901"/>
    <w:rsid w:val="00E31973"/>
    <w:rsid w:val="00E3205D"/>
    <w:rsid w:val="00E32095"/>
    <w:rsid w:val="00E321CE"/>
    <w:rsid w:val="00E32734"/>
    <w:rsid w:val="00E32E80"/>
    <w:rsid w:val="00E32F61"/>
    <w:rsid w:val="00E33281"/>
    <w:rsid w:val="00E337C3"/>
    <w:rsid w:val="00E33B41"/>
    <w:rsid w:val="00E33CF5"/>
    <w:rsid w:val="00E33FF4"/>
    <w:rsid w:val="00E34B20"/>
    <w:rsid w:val="00E3537D"/>
    <w:rsid w:val="00E368BC"/>
    <w:rsid w:val="00E368F2"/>
    <w:rsid w:val="00E37567"/>
    <w:rsid w:val="00E37580"/>
    <w:rsid w:val="00E37DA3"/>
    <w:rsid w:val="00E40664"/>
    <w:rsid w:val="00E409EA"/>
    <w:rsid w:val="00E410EE"/>
    <w:rsid w:val="00E4115E"/>
    <w:rsid w:val="00E41D06"/>
    <w:rsid w:val="00E41DFC"/>
    <w:rsid w:val="00E42064"/>
    <w:rsid w:val="00E425BD"/>
    <w:rsid w:val="00E42613"/>
    <w:rsid w:val="00E43246"/>
    <w:rsid w:val="00E43527"/>
    <w:rsid w:val="00E44328"/>
    <w:rsid w:val="00E44F50"/>
    <w:rsid w:val="00E44FB1"/>
    <w:rsid w:val="00E45843"/>
    <w:rsid w:val="00E45B0A"/>
    <w:rsid w:val="00E46425"/>
    <w:rsid w:val="00E468BE"/>
    <w:rsid w:val="00E46A58"/>
    <w:rsid w:val="00E46C25"/>
    <w:rsid w:val="00E46E10"/>
    <w:rsid w:val="00E46F0B"/>
    <w:rsid w:val="00E4786C"/>
    <w:rsid w:val="00E50273"/>
    <w:rsid w:val="00E505CB"/>
    <w:rsid w:val="00E508AA"/>
    <w:rsid w:val="00E510A2"/>
    <w:rsid w:val="00E51424"/>
    <w:rsid w:val="00E51D26"/>
    <w:rsid w:val="00E51DDB"/>
    <w:rsid w:val="00E5302F"/>
    <w:rsid w:val="00E53C4D"/>
    <w:rsid w:val="00E54091"/>
    <w:rsid w:val="00E541F1"/>
    <w:rsid w:val="00E54D36"/>
    <w:rsid w:val="00E55240"/>
    <w:rsid w:val="00E55971"/>
    <w:rsid w:val="00E55B5B"/>
    <w:rsid w:val="00E55D1D"/>
    <w:rsid w:val="00E55E41"/>
    <w:rsid w:val="00E55F12"/>
    <w:rsid w:val="00E5680B"/>
    <w:rsid w:val="00E568F1"/>
    <w:rsid w:val="00E56D1A"/>
    <w:rsid w:val="00E56EBF"/>
    <w:rsid w:val="00E57058"/>
    <w:rsid w:val="00E5735B"/>
    <w:rsid w:val="00E5741D"/>
    <w:rsid w:val="00E600DB"/>
    <w:rsid w:val="00E603C6"/>
    <w:rsid w:val="00E60531"/>
    <w:rsid w:val="00E6086C"/>
    <w:rsid w:val="00E60976"/>
    <w:rsid w:val="00E611D4"/>
    <w:rsid w:val="00E620DD"/>
    <w:rsid w:val="00E629DE"/>
    <w:rsid w:val="00E62A3D"/>
    <w:rsid w:val="00E62A49"/>
    <w:rsid w:val="00E63215"/>
    <w:rsid w:val="00E63448"/>
    <w:rsid w:val="00E638EA"/>
    <w:rsid w:val="00E63C16"/>
    <w:rsid w:val="00E63C45"/>
    <w:rsid w:val="00E63F68"/>
    <w:rsid w:val="00E640DF"/>
    <w:rsid w:val="00E64776"/>
    <w:rsid w:val="00E65BDC"/>
    <w:rsid w:val="00E66351"/>
    <w:rsid w:val="00E66360"/>
    <w:rsid w:val="00E663E6"/>
    <w:rsid w:val="00E667F7"/>
    <w:rsid w:val="00E668C7"/>
    <w:rsid w:val="00E668CF"/>
    <w:rsid w:val="00E66CC0"/>
    <w:rsid w:val="00E66D4F"/>
    <w:rsid w:val="00E66F58"/>
    <w:rsid w:val="00E67032"/>
    <w:rsid w:val="00E671C1"/>
    <w:rsid w:val="00E675AD"/>
    <w:rsid w:val="00E67698"/>
    <w:rsid w:val="00E6773F"/>
    <w:rsid w:val="00E6799B"/>
    <w:rsid w:val="00E702D6"/>
    <w:rsid w:val="00E70A6D"/>
    <w:rsid w:val="00E70F92"/>
    <w:rsid w:val="00E716D7"/>
    <w:rsid w:val="00E71BAB"/>
    <w:rsid w:val="00E71EEB"/>
    <w:rsid w:val="00E72451"/>
    <w:rsid w:val="00E724E6"/>
    <w:rsid w:val="00E72828"/>
    <w:rsid w:val="00E7390E"/>
    <w:rsid w:val="00E73954"/>
    <w:rsid w:val="00E73A8F"/>
    <w:rsid w:val="00E73B5E"/>
    <w:rsid w:val="00E73E08"/>
    <w:rsid w:val="00E74180"/>
    <w:rsid w:val="00E74755"/>
    <w:rsid w:val="00E74880"/>
    <w:rsid w:val="00E748FD"/>
    <w:rsid w:val="00E75469"/>
    <w:rsid w:val="00E75DF1"/>
    <w:rsid w:val="00E76179"/>
    <w:rsid w:val="00E761A7"/>
    <w:rsid w:val="00E76BEC"/>
    <w:rsid w:val="00E76F27"/>
    <w:rsid w:val="00E76FEE"/>
    <w:rsid w:val="00E7752B"/>
    <w:rsid w:val="00E77582"/>
    <w:rsid w:val="00E77711"/>
    <w:rsid w:val="00E80320"/>
    <w:rsid w:val="00E805DD"/>
    <w:rsid w:val="00E80C56"/>
    <w:rsid w:val="00E81775"/>
    <w:rsid w:val="00E8276F"/>
    <w:rsid w:val="00E82A54"/>
    <w:rsid w:val="00E82B37"/>
    <w:rsid w:val="00E835E0"/>
    <w:rsid w:val="00E83CD8"/>
    <w:rsid w:val="00E84624"/>
    <w:rsid w:val="00E84808"/>
    <w:rsid w:val="00E84AFD"/>
    <w:rsid w:val="00E85155"/>
    <w:rsid w:val="00E85F27"/>
    <w:rsid w:val="00E866EC"/>
    <w:rsid w:val="00E86CA8"/>
    <w:rsid w:val="00E86D3B"/>
    <w:rsid w:val="00E87267"/>
    <w:rsid w:val="00E87926"/>
    <w:rsid w:val="00E87A8D"/>
    <w:rsid w:val="00E87C53"/>
    <w:rsid w:val="00E87FCF"/>
    <w:rsid w:val="00E90217"/>
    <w:rsid w:val="00E90438"/>
    <w:rsid w:val="00E905CD"/>
    <w:rsid w:val="00E908FC"/>
    <w:rsid w:val="00E90ACF"/>
    <w:rsid w:val="00E90DC3"/>
    <w:rsid w:val="00E913AA"/>
    <w:rsid w:val="00E917D9"/>
    <w:rsid w:val="00E9195A"/>
    <w:rsid w:val="00E91A2E"/>
    <w:rsid w:val="00E91C78"/>
    <w:rsid w:val="00E92B8B"/>
    <w:rsid w:val="00E92EF7"/>
    <w:rsid w:val="00E931CB"/>
    <w:rsid w:val="00E931F1"/>
    <w:rsid w:val="00E93837"/>
    <w:rsid w:val="00E93E11"/>
    <w:rsid w:val="00E948D8"/>
    <w:rsid w:val="00E95FF2"/>
    <w:rsid w:val="00E9668F"/>
    <w:rsid w:val="00E967F8"/>
    <w:rsid w:val="00E968BE"/>
    <w:rsid w:val="00E96F33"/>
    <w:rsid w:val="00E96F6A"/>
    <w:rsid w:val="00E96F8F"/>
    <w:rsid w:val="00E9708A"/>
    <w:rsid w:val="00E971E3"/>
    <w:rsid w:val="00E97407"/>
    <w:rsid w:val="00E975BC"/>
    <w:rsid w:val="00E976C1"/>
    <w:rsid w:val="00E9773C"/>
    <w:rsid w:val="00E9787B"/>
    <w:rsid w:val="00EA0270"/>
    <w:rsid w:val="00EA1722"/>
    <w:rsid w:val="00EA1B46"/>
    <w:rsid w:val="00EA1B6D"/>
    <w:rsid w:val="00EA2110"/>
    <w:rsid w:val="00EA2385"/>
    <w:rsid w:val="00EA2AF2"/>
    <w:rsid w:val="00EA3A32"/>
    <w:rsid w:val="00EA3BA0"/>
    <w:rsid w:val="00EA4838"/>
    <w:rsid w:val="00EA4897"/>
    <w:rsid w:val="00EA4921"/>
    <w:rsid w:val="00EA4AB4"/>
    <w:rsid w:val="00EA577F"/>
    <w:rsid w:val="00EA596B"/>
    <w:rsid w:val="00EA5972"/>
    <w:rsid w:val="00EA5C51"/>
    <w:rsid w:val="00EA5E0E"/>
    <w:rsid w:val="00EA60C8"/>
    <w:rsid w:val="00EA68E4"/>
    <w:rsid w:val="00EA6C67"/>
    <w:rsid w:val="00EA7992"/>
    <w:rsid w:val="00EA7A61"/>
    <w:rsid w:val="00EA7ED5"/>
    <w:rsid w:val="00EB01EF"/>
    <w:rsid w:val="00EB0427"/>
    <w:rsid w:val="00EB07C9"/>
    <w:rsid w:val="00EB0986"/>
    <w:rsid w:val="00EB0BF1"/>
    <w:rsid w:val="00EB0C40"/>
    <w:rsid w:val="00EB143E"/>
    <w:rsid w:val="00EB14EB"/>
    <w:rsid w:val="00EB1520"/>
    <w:rsid w:val="00EB2734"/>
    <w:rsid w:val="00EB2E11"/>
    <w:rsid w:val="00EB2F2F"/>
    <w:rsid w:val="00EB35FE"/>
    <w:rsid w:val="00EB3831"/>
    <w:rsid w:val="00EB3931"/>
    <w:rsid w:val="00EB40FA"/>
    <w:rsid w:val="00EB482F"/>
    <w:rsid w:val="00EB4FCA"/>
    <w:rsid w:val="00EB51AC"/>
    <w:rsid w:val="00EB5B90"/>
    <w:rsid w:val="00EB6127"/>
    <w:rsid w:val="00EB640E"/>
    <w:rsid w:val="00EB6C68"/>
    <w:rsid w:val="00EB6F6E"/>
    <w:rsid w:val="00EB6F70"/>
    <w:rsid w:val="00EB77B3"/>
    <w:rsid w:val="00EB7B61"/>
    <w:rsid w:val="00EC0078"/>
    <w:rsid w:val="00EC0217"/>
    <w:rsid w:val="00EC0C89"/>
    <w:rsid w:val="00EC0FA4"/>
    <w:rsid w:val="00EC1A79"/>
    <w:rsid w:val="00EC2371"/>
    <w:rsid w:val="00EC31FF"/>
    <w:rsid w:val="00EC36C4"/>
    <w:rsid w:val="00EC3738"/>
    <w:rsid w:val="00EC46D1"/>
    <w:rsid w:val="00EC4F54"/>
    <w:rsid w:val="00EC52E3"/>
    <w:rsid w:val="00EC57C8"/>
    <w:rsid w:val="00EC5889"/>
    <w:rsid w:val="00EC5AD4"/>
    <w:rsid w:val="00EC5CFB"/>
    <w:rsid w:val="00EC625A"/>
    <w:rsid w:val="00EC628A"/>
    <w:rsid w:val="00EC6449"/>
    <w:rsid w:val="00EC669B"/>
    <w:rsid w:val="00EC701D"/>
    <w:rsid w:val="00EC77A6"/>
    <w:rsid w:val="00ED02E7"/>
    <w:rsid w:val="00ED14F1"/>
    <w:rsid w:val="00ED154B"/>
    <w:rsid w:val="00ED2A06"/>
    <w:rsid w:val="00ED2B51"/>
    <w:rsid w:val="00ED2B55"/>
    <w:rsid w:val="00ED2DC9"/>
    <w:rsid w:val="00ED3420"/>
    <w:rsid w:val="00ED3BC6"/>
    <w:rsid w:val="00ED3C7B"/>
    <w:rsid w:val="00ED3FB0"/>
    <w:rsid w:val="00ED4312"/>
    <w:rsid w:val="00ED510C"/>
    <w:rsid w:val="00ED5A4E"/>
    <w:rsid w:val="00ED5B67"/>
    <w:rsid w:val="00ED6C10"/>
    <w:rsid w:val="00ED6DAB"/>
    <w:rsid w:val="00ED76A5"/>
    <w:rsid w:val="00ED796D"/>
    <w:rsid w:val="00ED7FBC"/>
    <w:rsid w:val="00EE063E"/>
    <w:rsid w:val="00EE0661"/>
    <w:rsid w:val="00EE0B67"/>
    <w:rsid w:val="00EE0C40"/>
    <w:rsid w:val="00EE1717"/>
    <w:rsid w:val="00EE2050"/>
    <w:rsid w:val="00EE25C3"/>
    <w:rsid w:val="00EE25F6"/>
    <w:rsid w:val="00EE270C"/>
    <w:rsid w:val="00EE30D0"/>
    <w:rsid w:val="00EE30DF"/>
    <w:rsid w:val="00EE31F8"/>
    <w:rsid w:val="00EE3AAC"/>
    <w:rsid w:val="00EE3B7B"/>
    <w:rsid w:val="00EE46A4"/>
    <w:rsid w:val="00EE4701"/>
    <w:rsid w:val="00EE4838"/>
    <w:rsid w:val="00EE4B5B"/>
    <w:rsid w:val="00EE4C8B"/>
    <w:rsid w:val="00EE4F4F"/>
    <w:rsid w:val="00EE589F"/>
    <w:rsid w:val="00EE5A47"/>
    <w:rsid w:val="00EE5B71"/>
    <w:rsid w:val="00EE61A2"/>
    <w:rsid w:val="00EE6793"/>
    <w:rsid w:val="00EE7543"/>
    <w:rsid w:val="00EE7620"/>
    <w:rsid w:val="00EE788B"/>
    <w:rsid w:val="00EE7B42"/>
    <w:rsid w:val="00EE7CF2"/>
    <w:rsid w:val="00EE7EB8"/>
    <w:rsid w:val="00EF11D9"/>
    <w:rsid w:val="00EF1445"/>
    <w:rsid w:val="00EF2262"/>
    <w:rsid w:val="00EF2501"/>
    <w:rsid w:val="00EF26D5"/>
    <w:rsid w:val="00EF2BAE"/>
    <w:rsid w:val="00EF2C1F"/>
    <w:rsid w:val="00EF3A50"/>
    <w:rsid w:val="00EF3E7C"/>
    <w:rsid w:val="00EF4878"/>
    <w:rsid w:val="00EF4CB7"/>
    <w:rsid w:val="00EF4EDA"/>
    <w:rsid w:val="00EF4F26"/>
    <w:rsid w:val="00EF50C6"/>
    <w:rsid w:val="00EF65EC"/>
    <w:rsid w:val="00EF723A"/>
    <w:rsid w:val="00EF7303"/>
    <w:rsid w:val="00EF7E37"/>
    <w:rsid w:val="00F000B6"/>
    <w:rsid w:val="00F004EC"/>
    <w:rsid w:val="00F01001"/>
    <w:rsid w:val="00F0164D"/>
    <w:rsid w:val="00F024F5"/>
    <w:rsid w:val="00F02CAA"/>
    <w:rsid w:val="00F03CDC"/>
    <w:rsid w:val="00F040F6"/>
    <w:rsid w:val="00F0468C"/>
    <w:rsid w:val="00F052CE"/>
    <w:rsid w:val="00F06238"/>
    <w:rsid w:val="00F06996"/>
    <w:rsid w:val="00F0729C"/>
    <w:rsid w:val="00F07456"/>
    <w:rsid w:val="00F07468"/>
    <w:rsid w:val="00F07533"/>
    <w:rsid w:val="00F0759E"/>
    <w:rsid w:val="00F07FA0"/>
    <w:rsid w:val="00F1098F"/>
    <w:rsid w:val="00F10D2C"/>
    <w:rsid w:val="00F10ECD"/>
    <w:rsid w:val="00F10F6E"/>
    <w:rsid w:val="00F111CB"/>
    <w:rsid w:val="00F11509"/>
    <w:rsid w:val="00F116A0"/>
    <w:rsid w:val="00F1232E"/>
    <w:rsid w:val="00F127C2"/>
    <w:rsid w:val="00F12C5F"/>
    <w:rsid w:val="00F13248"/>
    <w:rsid w:val="00F139A2"/>
    <w:rsid w:val="00F13EC2"/>
    <w:rsid w:val="00F13FC2"/>
    <w:rsid w:val="00F14379"/>
    <w:rsid w:val="00F146DD"/>
    <w:rsid w:val="00F147F0"/>
    <w:rsid w:val="00F15257"/>
    <w:rsid w:val="00F15377"/>
    <w:rsid w:val="00F16CA7"/>
    <w:rsid w:val="00F171E7"/>
    <w:rsid w:val="00F1732D"/>
    <w:rsid w:val="00F174C9"/>
    <w:rsid w:val="00F17E94"/>
    <w:rsid w:val="00F200F9"/>
    <w:rsid w:val="00F210C3"/>
    <w:rsid w:val="00F22100"/>
    <w:rsid w:val="00F224B0"/>
    <w:rsid w:val="00F22711"/>
    <w:rsid w:val="00F23ADC"/>
    <w:rsid w:val="00F23C02"/>
    <w:rsid w:val="00F23D53"/>
    <w:rsid w:val="00F24BFE"/>
    <w:rsid w:val="00F25785"/>
    <w:rsid w:val="00F25BB0"/>
    <w:rsid w:val="00F25F32"/>
    <w:rsid w:val="00F26D21"/>
    <w:rsid w:val="00F270B3"/>
    <w:rsid w:val="00F273BC"/>
    <w:rsid w:val="00F3009F"/>
    <w:rsid w:val="00F30385"/>
    <w:rsid w:val="00F3088E"/>
    <w:rsid w:val="00F3091D"/>
    <w:rsid w:val="00F31111"/>
    <w:rsid w:val="00F31121"/>
    <w:rsid w:val="00F3181B"/>
    <w:rsid w:val="00F31CD4"/>
    <w:rsid w:val="00F32493"/>
    <w:rsid w:val="00F324C9"/>
    <w:rsid w:val="00F32F7B"/>
    <w:rsid w:val="00F33886"/>
    <w:rsid w:val="00F33D37"/>
    <w:rsid w:val="00F34AA9"/>
    <w:rsid w:val="00F34BC0"/>
    <w:rsid w:val="00F351D8"/>
    <w:rsid w:val="00F35258"/>
    <w:rsid w:val="00F3527A"/>
    <w:rsid w:val="00F35D0E"/>
    <w:rsid w:val="00F3649F"/>
    <w:rsid w:val="00F367AC"/>
    <w:rsid w:val="00F36825"/>
    <w:rsid w:val="00F36889"/>
    <w:rsid w:val="00F36A05"/>
    <w:rsid w:val="00F36A08"/>
    <w:rsid w:val="00F36AC4"/>
    <w:rsid w:val="00F36D80"/>
    <w:rsid w:val="00F37093"/>
    <w:rsid w:val="00F37141"/>
    <w:rsid w:val="00F3756D"/>
    <w:rsid w:val="00F37634"/>
    <w:rsid w:val="00F41544"/>
    <w:rsid w:val="00F416A6"/>
    <w:rsid w:val="00F41D4C"/>
    <w:rsid w:val="00F41EA4"/>
    <w:rsid w:val="00F429C6"/>
    <w:rsid w:val="00F42E2B"/>
    <w:rsid w:val="00F42ECE"/>
    <w:rsid w:val="00F4314A"/>
    <w:rsid w:val="00F43245"/>
    <w:rsid w:val="00F43AA2"/>
    <w:rsid w:val="00F43F87"/>
    <w:rsid w:val="00F441E0"/>
    <w:rsid w:val="00F445CA"/>
    <w:rsid w:val="00F44894"/>
    <w:rsid w:val="00F4538E"/>
    <w:rsid w:val="00F455DD"/>
    <w:rsid w:val="00F45611"/>
    <w:rsid w:val="00F45910"/>
    <w:rsid w:val="00F462E9"/>
    <w:rsid w:val="00F46416"/>
    <w:rsid w:val="00F46F1F"/>
    <w:rsid w:val="00F47477"/>
    <w:rsid w:val="00F476D9"/>
    <w:rsid w:val="00F47984"/>
    <w:rsid w:val="00F47EC6"/>
    <w:rsid w:val="00F47F6B"/>
    <w:rsid w:val="00F5027D"/>
    <w:rsid w:val="00F507FF"/>
    <w:rsid w:val="00F510F9"/>
    <w:rsid w:val="00F51C6A"/>
    <w:rsid w:val="00F5214D"/>
    <w:rsid w:val="00F52E25"/>
    <w:rsid w:val="00F53D05"/>
    <w:rsid w:val="00F53D2F"/>
    <w:rsid w:val="00F5411E"/>
    <w:rsid w:val="00F54A95"/>
    <w:rsid w:val="00F558F5"/>
    <w:rsid w:val="00F55C45"/>
    <w:rsid w:val="00F55FFC"/>
    <w:rsid w:val="00F5650A"/>
    <w:rsid w:val="00F56BD4"/>
    <w:rsid w:val="00F57111"/>
    <w:rsid w:val="00F573CB"/>
    <w:rsid w:val="00F573F4"/>
    <w:rsid w:val="00F57569"/>
    <w:rsid w:val="00F57702"/>
    <w:rsid w:val="00F577DA"/>
    <w:rsid w:val="00F600AF"/>
    <w:rsid w:val="00F611BF"/>
    <w:rsid w:val="00F61547"/>
    <w:rsid w:val="00F61840"/>
    <w:rsid w:val="00F61E01"/>
    <w:rsid w:val="00F61FCA"/>
    <w:rsid w:val="00F620FF"/>
    <w:rsid w:val="00F621F9"/>
    <w:rsid w:val="00F622CA"/>
    <w:rsid w:val="00F62397"/>
    <w:rsid w:val="00F626B3"/>
    <w:rsid w:val="00F62B90"/>
    <w:rsid w:val="00F62C3F"/>
    <w:rsid w:val="00F62CAD"/>
    <w:rsid w:val="00F62F23"/>
    <w:rsid w:val="00F63691"/>
    <w:rsid w:val="00F6379D"/>
    <w:rsid w:val="00F63A96"/>
    <w:rsid w:val="00F63DA8"/>
    <w:rsid w:val="00F642AA"/>
    <w:rsid w:val="00F64A9C"/>
    <w:rsid w:val="00F65326"/>
    <w:rsid w:val="00F65CA4"/>
    <w:rsid w:val="00F665FF"/>
    <w:rsid w:val="00F66C86"/>
    <w:rsid w:val="00F673BF"/>
    <w:rsid w:val="00F67527"/>
    <w:rsid w:val="00F67822"/>
    <w:rsid w:val="00F67CDB"/>
    <w:rsid w:val="00F700DD"/>
    <w:rsid w:val="00F70CD1"/>
    <w:rsid w:val="00F70F7D"/>
    <w:rsid w:val="00F71012"/>
    <w:rsid w:val="00F7105F"/>
    <w:rsid w:val="00F7136A"/>
    <w:rsid w:val="00F720D6"/>
    <w:rsid w:val="00F726FF"/>
    <w:rsid w:val="00F72EBA"/>
    <w:rsid w:val="00F73DE5"/>
    <w:rsid w:val="00F73DEE"/>
    <w:rsid w:val="00F74858"/>
    <w:rsid w:val="00F74D88"/>
    <w:rsid w:val="00F75104"/>
    <w:rsid w:val="00F75198"/>
    <w:rsid w:val="00F752DD"/>
    <w:rsid w:val="00F75486"/>
    <w:rsid w:val="00F75E61"/>
    <w:rsid w:val="00F76998"/>
    <w:rsid w:val="00F772E8"/>
    <w:rsid w:val="00F806D1"/>
    <w:rsid w:val="00F808D7"/>
    <w:rsid w:val="00F81084"/>
    <w:rsid w:val="00F813AD"/>
    <w:rsid w:val="00F81A50"/>
    <w:rsid w:val="00F81D36"/>
    <w:rsid w:val="00F81D44"/>
    <w:rsid w:val="00F8214A"/>
    <w:rsid w:val="00F823D2"/>
    <w:rsid w:val="00F82449"/>
    <w:rsid w:val="00F82E6F"/>
    <w:rsid w:val="00F83044"/>
    <w:rsid w:val="00F83607"/>
    <w:rsid w:val="00F83CF5"/>
    <w:rsid w:val="00F83D84"/>
    <w:rsid w:val="00F84399"/>
    <w:rsid w:val="00F85023"/>
    <w:rsid w:val="00F85A81"/>
    <w:rsid w:val="00F85CA6"/>
    <w:rsid w:val="00F864E5"/>
    <w:rsid w:val="00F8658B"/>
    <w:rsid w:val="00F876E0"/>
    <w:rsid w:val="00F8773C"/>
    <w:rsid w:val="00F87878"/>
    <w:rsid w:val="00F87B00"/>
    <w:rsid w:val="00F87CED"/>
    <w:rsid w:val="00F9000A"/>
    <w:rsid w:val="00F90376"/>
    <w:rsid w:val="00F90CEC"/>
    <w:rsid w:val="00F90F4A"/>
    <w:rsid w:val="00F91295"/>
    <w:rsid w:val="00F933DC"/>
    <w:rsid w:val="00F934B6"/>
    <w:rsid w:val="00F9377B"/>
    <w:rsid w:val="00F9380B"/>
    <w:rsid w:val="00F9460F"/>
    <w:rsid w:val="00F94815"/>
    <w:rsid w:val="00F9593A"/>
    <w:rsid w:val="00F968D6"/>
    <w:rsid w:val="00F96FE2"/>
    <w:rsid w:val="00F97122"/>
    <w:rsid w:val="00F97163"/>
    <w:rsid w:val="00F97B9B"/>
    <w:rsid w:val="00FA019F"/>
    <w:rsid w:val="00FA0408"/>
    <w:rsid w:val="00FA051B"/>
    <w:rsid w:val="00FA0AB3"/>
    <w:rsid w:val="00FA0F7F"/>
    <w:rsid w:val="00FA1061"/>
    <w:rsid w:val="00FA1A24"/>
    <w:rsid w:val="00FA1D40"/>
    <w:rsid w:val="00FA22A3"/>
    <w:rsid w:val="00FA2F47"/>
    <w:rsid w:val="00FA340F"/>
    <w:rsid w:val="00FA3B5B"/>
    <w:rsid w:val="00FA4930"/>
    <w:rsid w:val="00FA4A2E"/>
    <w:rsid w:val="00FA5610"/>
    <w:rsid w:val="00FA6415"/>
    <w:rsid w:val="00FA6700"/>
    <w:rsid w:val="00FA683E"/>
    <w:rsid w:val="00FA6AAF"/>
    <w:rsid w:val="00FA6B33"/>
    <w:rsid w:val="00FA714C"/>
    <w:rsid w:val="00FA746F"/>
    <w:rsid w:val="00FA7863"/>
    <w:rsid w:val="00FA7A63"/>
    <w:rsid w:val="00FA7BAE"/>
    <w:rsid w:val="00FB008C"/>
    <w:rsid w:val="00FB0529"/>
    <w:rsid w:val="00FB05F1"/>
    <w:rsid w:val="00FB0760"/>
    <w:rsid w:val="00FB0C87"/>
    <w:rsid w:val="00FB0DFE"/>
    <w:rsid w:val="00FB12C5"/>
    <w:rsid w:val="00FB1324"/>
    <w:rsid w:val="00FB1525"/>
    <w:rsid w:val="00FB1A1D"/>
    <w:rsid w:val="00FB1D92"/>
    <w:rsid w:val="00FB21D2"/>
    <w:rsid w:val="00FB2B8D"/>
    <w:rsid w:val="00FB2C4D"/>
    <w:rsid w:val="00FB2F4A"/>
    <w:rsid w:val="00FB3270"/>
    <w:rsid w:val="00FB3663"/>
    <w:rsid w:val="00FB381B"/>
    <w:rsid w:val="00FB3B15"/>
    <w:rsid w:val="00FB3D6B"/>
    <w:rsid w:val="00FB430D"/>
    <w:rsid w:val="00FB507B"/>
    <w:rsid w:val="00FB540D"/>
    <w:rsid w:val="00FB5669"/>
    <w:rsid w:val="00FB5682"/>
    <w:rsid w:val="00FB5A28"/>
    <w:rsid w:val="00FB66CA"/>
    <w:rsid w:val="00FB6795"/>
    <w:rsid w:val="00FB717F"/>
    <w:rsid w:val="00FB72F2"/>
    <w:rsid w:val="00FC049B"/>
    <w:rsid w:val="00FC09A2"/>
    <w:rsid w:val="00FC0DC1"/>
    <w:rsid w:val="00FC13AB"/>
    <w:rsid w:val="00FC1622"/>
    <w:rsid w:val="00FC16A5"/>
    <w:rsid w:val="00FC1D53"/>
    <w:rsid w:val="00FC224D"/>
    <w:rsid w:val="00FC2618"/>
    <w:rsid w:val="00FC3241"/>
    <w:rsid w:val="00FC3243"/>
    <w:rsid w:val="00FC3367"/>
    <w:rsid w:val="00FC33B1"/>
    <w:rsid w:val="00FC411B"/>
    <w:rsid w:val="00FC46FD"/>
    <w:rsid w:val="00FC48E3"/>
    <w:rsid w:val="00FC4BB6"/>
    <w:rsid w:val="00FC4E9E"/>
    <w:rsid w:val="00FC52D1"/>
    <w:rsid w:val="00FC5828"/>
    <w:rsid w:val="00FC5906"/>
    <w:rsid w:val="00FC668D"/>
    <w:rsid w:val="00FC6793"/>
    <w:rsid w:val="00FC6F22"/>
    <w:rsid w:val="00FC6FA9"/>
    <w:rsid w:val="00FC7258"/>
    <w:rsid w:val="00FC745E"/>
    <w:rsid w:val="00FC7B9C"/>
    <w:rsid w:val="00FD061B"/>
    <w:rsid w:val="00FD0812"/>
    <w:rsid w:val="00FD0866"/>
    <w:rsid w:val="00FD12C4"/>
    <w:rsid w:val="00FD1CF6"/>
    <w:rsid w:val="00FD2D19"/>
    <w:rsid w:val="00FD2E62"/>
    <w:rsid w:val="00FD34D0"/>
    <w:rsid w:val="00FD39AA"/>
    <w:rsid w:val="00FD41DC"/>
    <w:rsid w:val="00FD45A1"/>
    <w:rsid w:val="00FD4B00"/>
    <w:rsid w:val="00FD4F3F"/>
    <w:rsid w:val="00FD51EF"/>
    <w:rsid w:val="00FD57FA"/>
    <w:rsid w:val="00FD5AA4"/>
    <w:rsid w:val="00FD5B61"/>
    <w:rsid w:val="00FD5CF4"/>
    <w:rsid w:val="00FD5FF5"/>
    <w:rsid w:val="00FD617F"/>
    <w:rsid w:val="00FD620C"/>
    <w:rsid w:val="00FD6D79"/>
    <w:rsid w:val="00FD711B"/>
    <w:rsid w:val="00FD7307"/>
    <w:rsid w:val="00FD7621"/>
    <w:rsid w:val="00FD76D8"/>
    <w:rsid w:val="00FD7CC7"/>
    <w:rsid w:val="00FD7F0A"/>
    <w:rsid w:val="00FD7FA0"/>
    <w:rsid w:val="00FE0A58"/>
    <w:rsid w:val="00FE18C3"/>
    <w:rsid w:val="00FE1980"/>
    <w:rsid w:val="00FE213B"/>
    <w:rsid w:val="00FE213C"/>
    <w:rsid w:val="00FE241A"/>
    <w:rsid w:val="00FE271F"/>
    <w:rsid w:val="00FE275F"/>
    <w:rsid w:val="00FE2E2E"/>
    <w:rsid w:val="00FE2E83"/>
    <w:rsid w:val="00FE305D"/>
    <w:rsid w:val="00FE3789"/>
    <w:rsid w:val="00FE4112"/>
    <w:rsid w:val="00FE506F"/>
    <w:rsid w:val="00FE50EF"/>
    <w:rsid w:val="00FE51A8"/>
    <w:rsid w:val="00FE5600"/>
    <w:rsid w:val="00FE590A"/>
    <w:rsid w:val="00FE5920"/>
    <w:rsid w:val="00FE5E27"/>
    <w:rsid w:val="00FE5EA2"/>
    <w:rsid w:val="00FE77F4"/>
    <w:rsid w:val="00FE7961"/>
    <w:rsid w:val="00FE7CB5"/>
    <w:rsid w:val="00FF0359"/>
    <w:rsid w:val="00FF0E6C"/>
    <w:rsid w:val="00FF14CE"/>
    <w:rsid w:val="00FF169C"/>
    <w:rsid w:val="00FF1AF8"/>
    <w:rsid w:val="00FF1E28"/>
    <w:rsid w:val="00FF259C"/>
    <w:rsid w:val="00FF27D7"/>
    <w:rsid w:val="00FF281A"/>
    <w:rsid w:val="00FF2CCB"/>
    <w:rsid w:val="00FF3097"/>
    <w:rsid w:val="00FF3659"/>
    <w:rsid w:val="00FF3788"/>
    <w:rsid w:val="00FF3E3B"/>
    <w:rsid w:val="00FF4479"/>
    <w:rsid w:val="00FF4695"/>
    <w:rsid w:val="00FF51B8"/>
    <w:rsid w:val="00FF52FA"/>
    <w:rsid w:val="00FF5477"/>
    <w:rsid w:val="00FF5B28"/>
    <w:rsid w:val="00FF5DB2"/>
    <w:rsid w:val="00FF6BC2"/>
    <w:rsid w:val="00FF6E77"/>
    <w:rsid w:val="00FF72A2"/>
    <w:rsid w:val="00FF75BE"/>
    <w:rsid w:val="00FF7832"/>
    <w:rsid w:val="00FF79ED"/>
    <w:rsid w:val="00FF7B34"/>
    <w:rsid w:val="00FF7C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09D5FFC0"/>
  <w15:docId w15:val="{D40A7D85-1258-4644-89FA-64826CBB9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1" w:qFormat="1"/>
    <w:lsdException w:name="heading 2" w:locked="1" w:semiHidden="1" w:uiPriority="1" w:unhideWhenUsed="1" w:qFormat="1"/>
    <w:lsdException w:name="heading 3" w:locked="1" w:semiHidden="1" w:uiPriority="1" w:unhideWhenUsed="1" w:qFormat="1"/>
    <w:lsdException w:name="heading 4" w:locked="1" w:semiHidden="1" w:uiPriority="1" w:unhideWhenUsed="1" w:qFormat="1"/>
    <w:lsdException w:name="heading 5" w:locked="1" w:semiHidden="1" w:uiPriority="0" w:unhideWhenUsed="1" w:qFormat="1"/>
    <w:lsdException w:name="heading 6" w:locked="1" w:semiHidden="1" w:uiPriority="11" w:unhideWhenUsed="1" w:qFormat="1"/>
    <w:lsdException w:name="heading 7" w:locked="1" w:semiHidden="1" w:uiPriority="11"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58C"/>
    <w:pPr>
      <w:widowControl w:val="0"/>
      <w:overflowPunct w:val="0"/>
      <w:autoSpaceDE w:val="0"/>
      <w:autoSpaceDN w:val="0"/>
      <w:adjustRightInd w:val="0"/>
      <w:textAlignment w:val="baseline"/>
    </w:pPr>
    <w:rPr>
      <w:rFonts w:ascii="Times New Roman" w:eastAsia="Times New Roman" w:hAnsi="Times New Roman"/>
      <w:sz w:val="24"/>
    </w:rPr>
  </w:style>
  <w:style w:type="paragraph" w:styleId="1">
    <w:name w:val="heading 1"/>
    <w:aliases w:val="SL H1 — Simplawyer"/>
    <w:basedOn w:val="a0"/>
    <w:next w:val="a0"/>
    <w:link w:val="10"/>
    <w:uiPriority w:val="1"/>
    <w:qFormat/>
    <w:locked/>
    <w:rsid w:val="00BB300D"/>
    <w:pPr>
      <w:keepNext/>
      <w:numPr>
        <w:ilvl w:val="1"/>
        <w:numId w:val="1"/>
      </w:numPr>
      <w:tabs>
        <w:tab w:val="left" w:pos="851"/>
        <w:tab w:val="left" w:pos="1644"/>
        <w:tab w:val="left" w:pos="2381"/>
        <w:tab w:val="left" w:pos="3119"/>
        <w:tab w:val="left" w:pos="3856"/>
        <w:tab w:val="left" w:pos="4593"/>
        <w:tab w:val="left" w:pos="5330"/>
        <w:tab w:val="left" w:pos="6067"/>
      </w:tabs>
      <w:suppressAutoHyphens/>
      <w:spacing w:before="240"/>
      <w:jc w:val="left"/>
      <w:outlineLvl w:val="0"/>
    </w:pPr>
    <w:rPr>
      <w:rFonts w:ascii="Tahoma" w:eastAsia="Tahoma" w:hAnsi="Tahoma"/>
      <w:b/>
      <w:bCs/>
      <w:caps/>
      <w:szCs w:val="20"/>
      <w:lang w:val="en-GB" w:eastAsia="en-US"/>
    </w:rPr>
  </w:style>
  <w:style w:type="paragraph" w:styleId="2">
    <w:name w:val="heading 2"/>
    <w:aliases w:val="SL H2 — Simplawyer,SL H2 Simplawyer,SL H2"/>
    <w:basedOn w:val="a0"/>
    <w:next w:val="a0"/>
    <w:link w:val="20"/>
    <w:uiPriority w:val="1"/>
    <w:qFormat/>
    <w:locked/>
    <w:rsid w:val="00BB300D"/>
    <w:pPr>
      <w:keepNext/>
      <w:numPr>
        <w:ilvl w:val="2"/>
        <w:numId w:val="1"/>
      </w:numPr>
      <w:tabs>
        <w:tab w:val="left" w:pos="851"/>
        <w:tab w:val="left" w:pos="1644"/>
        <w:tab w:val="left" w:pos="2381"/>
        <w:tab w:val="left" w:pos="3119"/>
        <w:tab w:val="left" w:pos="3856"/>
        <w:tab w:val="left" w:pos="4593"/>
        <w:tab w:val="left" w:pos="5330"/>
        <w:tab w:val="left" w:pos="6067"/>
      </w:tabs>
      <w:suppressAutoHyphens/>
      <w:spacing w:before="240"/>
      <w:jc w:val="left"/>
      <w:outlineLvl w:val="1"/>
    </w:pPr>
    <w:rPr>
      <w:rFonts w:ascii="Tahoma" w:eastAsia="Tahoma" w:hAnsi="Tahoma"/>
      <w:b/>
      <w:bCs/>
      <w:szCs w:val="20"/>
      <w:lang w:val="en-GB" w:eastAsia="en-US"/>
    </w:rPr>
  </w:style>
  <w:style w:type="paragraph" w:styleId="3">
    <w:name w:val="heading 3"/>
    <w:aliases w:val="SL H3 — Simplawyer,SL H3 Simplawyer,SL H3"/>
    <w:basedOn w:val="a0"/>
    <w:next w:val="a0"/>
    <w:link w:val="30"/>
    <w:uiPriority w:val="1"/>
    <w:qFormat/>
    <w:locked/>
    <w:rsid w:val="00BB300D"/>
    <w:pPr>
      <w:numPr>
        <w:ilvl w:val="3"/>
        <w:numId w:val="1"/>
      </w:numPr>
      <w:tabs>
        <w:tab w:val="left" w:pos="851"/>
        <w:tab w:val="left" w:pos="1644"/>
        <w:tab w:val="left" w:pos="2381"/>
        <w:tab w:val="left" w:pos="3119"/>
        <w:tab w:val="left" w:pos="3856"/>
        <w:tab w:val="left" w:pos="4593"/>
        <w:tab w:val="left" w:pos="5330"/>
        <w:tab w:val="left" w:pos="6067"/>
      </w:tabs>
      <w:suppressAutoHyphens/>
      <w:spacing w:before="240"/>
      <w:outlineLvl w:val="2"/>
    </w:pPr>
    <w:rPr>
      <w:rFonts w:ascii="Tahoma" w:eastAsia="Tahoma" w:hAnsi="Tahoma"/>
      <w:szCs w:val="20"/>
      <w:lang w:eastAsia="en-US"/>
    </w:rPr>
  </w:style>
  <w:style w:type="paragraph" w:styleId="4">
    <w:name w:val="heading 4"/>
    <w:aliases w:val="SL H4 — Simplawyer,SL H4 Simplawyer,SL H4"/>
    <w:basedOn w:val="a0"/>
    <w:next w:val="a0"/>
    <w:link w:val="40"/>
    <w:uiPriority w:val="1"/>
    <w:qFormat/>
    <w:locked/>
    <w:rsid w:val="00BB300D"/>
    <w:pPr>
      <w:numPr>
        <w:ilvl w:val="5"/>
        <w:numId w:val="1"/>
      </w:numPr>
      <w:tabs>
        <w:tab w:val="left" w:pos="851"/>
        <w:tab w:val="left" w:pos="1588"/>
        <w:tab w:val="left" w:pos="2381"/>
        <w:tab w:val="left" w:pos="3119"/>
        <w:tab w:val="left" w:pos="3856"/>
        <w:tab w:val="left" w:pos="4593"/>
        <w:tab w:val="left" w:pos="5330"/>
        <w:tab w:val="left" w:pos="6067"/>
      </w:tabs>
      <w:suppressAutoHyphens/>
      <w:spacing w:before="240"/>
      <w:outlineLvl w:val="3"/>
    </w:pPr>
    <w:rPr>
      <w:rFonts w:ascii="Tahoma" w:eastAsia="Tahoma" w:hAnsi="Tahoma"/>
      <w:szCs w:val="20"/>
      <w:lang w:val="en-GB" w:eastAsia="en-US"/>
    </w:rPr>
  </w:style>
  <w:style w:type="paragraph" w:styleId="6">
    <w:name w:val="heading 6"/>
    <w:aliases w:val="SL H6 — Simplawyer,SL H6 Simplawyer,SL H6"/>
    <w:basedOn w:val="a0"/>
    <w:next w:val="a0"/>
    <w:link w:val="60"/>
    <w:uiPriority w:val="11"/>
    <w:qFormat/>
    <w:locked/>
    <w:rsid w:val="00BB300D"/>
    <w:pPr>
      <w:numPr>
        <w:ilvl w:val="7"/>
        <w:numId w:val="1"/>
      </w:numPr>
      <w:tabs>
        <w:tab w:val="left" w:pos="851"/>
        <w:tab w:val="left" w:pos="3119"/>
        <w:tab w:val="left" w:pos="3856"/>
        <w:tab w:val="left" w:pos="4593"/>
        <w:tab w:val="left" w:pos="5330"/>
        <w:tab w:val="left" w:pos="6067"/>
      </w:tabs>
      <w:suppressAutoHyphens/>
      <w:spacing w:before="240"/>
      <w:outlineLvl w:val="5"/>
    </w:pPr>
    <w:rPr>
      <w:rFonts w:ascii="Tahoma" w:eastAsia="Tahoma" w:hAnsi="Tahoma"/>
      <w:szCs w:val="20"/>
      <w:lang w:val="en-GB" w:eastAsia="en-US"/>
    </w:rPr>
  </w:style>
  <w:style w:type="paragraph" w:styleId="7">
    <w:name w:val="heading 7"/>
    <w:aliases w:val="SL H7 — Simplawyer,SL H7 Simplawyer,SL H7"/>
    <w:basedOn w:val="a0"/>
    <w:next w:val="a0"/>
    <w:link w:val="70"/>
    <w:uiPriority w:val="11"/>
    <w:qFormat/>
    <w:locked/>
    <w:rsid w:val="00BB300D"/>
    <w:pPr>
      <w:numPr>
        <w:ilvl w:val="8"/>
        <w:numId w:val="1"/>
      </w:numPr>
      <w:tabs>
        <w:tab w:val="left" w:pos="851"/>
        <w:tab w:val="left" w:pos="3856"/>
        <w:tab w:val="left" w:pos="4593"/>
        <w:tab w:val="left" w:pos="5330"/>
        <w:tab w:val="left" w:pos="6067"/>
      </w:tabs>
      <w:suppressAutoHyphens/>
      <w:spacing w:before="240"/>
      <w:outlineLvl w:val="6"/>
    </w:pPr>
    <w:rPr>
      <w:rFonts w:ascii="Tahoma" w:eastAsia="Tahoma" w:hAnsi="Tahoma"/>
      <w:szCs w:val="20"/>
      <w:lang w:val="en-GB"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rsid w:val="00BF058C"/>
    <w:pPr>
      <w:widowControl/>
      <w:overflowPunct/>
      <w:autoSpaceDE/>
      <w:autoSpaceDN/>
      <w:adjustRightInd/>
      <w:jc w:val="both"/>
      <w:textAlignment w:val="auto"/>
    </w:pPr>
    <w:rPr>
      <w:rFonts w:ascii="Arial" w:hAnsi="Arial"/>
      <w:sz w:val="20"/>
      <w:szCs w:val="24"/>
    </w:rPr>
  </w:style>
  <w:style w:type="character" w:customStyle="1" w:styleId="a4">
    <w:name w:val="Основной текст Знак"/>
    <w:basedOn w:val="a1"/>
    <w:link w:val="a0"/>
    <w:uiPriority w:val="99"/>
    <w:locked/>
    <w:rsid w:val="00BF058C"/>
    <w:rPr>
      <w:rFonts w:ascii="Arial" w:hAnsi="Arial" w:cs="Times New Roman"/>
      <w:sz w:val="24"/>
      <w:szCs w:val="24"/>
      <w:lang w:eastAsia="ru-RU"/>
    </w:rPr>
  </w:style>
  <w:style w:type="paragraph" w:styleId="a5">
    <w:name w:val="Title"/>
    <w:basedOn w:val="a"/>
    <w:link w:val="a6"/>
    <w:uiPriority w:val="99"/>
    <w:qFormat/>
    <w:rsid w:val="00BF058C"/>
    <w:pPr>
      <w:widowControl/>
      <w:overflowPunct/>
      <w:adjustRightInd/>
      <w:jc w:val="center"/>
      <w:textAlignment w:val="auto"/>
    </w:pPr>
    <w:rPr>
      <w:b/>
      <w:bCs/>
      <w:sz w:val="28"/>
      <w:szCs w:val="28"/>
    </w:rPr>
  </w:style>
  <w:style w:type="character" w:customStyle="1" w:styleId="a6">
    <w:name w:val="Заголовок Знак"/>
    <w:basedOn w:val="a1"/>
    <w:link w:val="a5"/>
    <w:uiPriority w:val="99"/>
    <w:locked/>
    <w:rsid w:val="00BF058C"/>
    <w:rPr>
      <w:rFonts w:ascii="Times New Roman" w:hAnsi="Times New Roman" w:cs="Times New Roman"/>
      <w:b/>
      <w:bCs/>
      <w:sz w:val="28"/>
      <w:szCs w:val="28"/>
      <w:lang w:eastAsia="ru-RU"/>
    </w:rPr>
  </w:style>
  <w:style w:type="paragraph" w:customStyle="1" w:styleId="ConsNormal">
    <w:name w:val="ConsNormal"/>
    <w:uiPriority w:val="99"/>
    <w:rsid w:val="00BF058C"/>
    <w:pPr>
      <w:autoSpaceDE w:val="0"/>
      <w:autoSpaceDN w:val="0"/>
      <w:adjustRightInd w:val="0"/>
      <w:ind w:firstLine="720"/>
    </w:pPr>
    <w:rPr>
      <w:rFonts w:ascii="Arial" w:eastAsia="Times New Roman" w:hAnsi="Arial" w:cs="Arial"/>
    </w:rPr>
  </w:style>
  <w:style w:type="paragraph" w:styleId="a7">
    <w:name w:val="Body Text Indent"/>
    <w:basedOn w:val="a"/>
    <w:link w:val="a8"/>
    <w:uiPriority w:val="99"/>
    <w:rsid w:val="00BF058C"/>
    <w:pPr>
      <w:spacing w:after="120"/>
      <w:ind w:left="283"/>
    </w:pPr>
  </w:style>
  <w:style w:type="character" w:customStyle="1" w:styleId="a8">
    <w:name w:val="Основной текст с отступом Знак"/>
    <w:basedOn w:val="a1"/>
    <w:link w:val="a7"/>
    <w:uiPriority w:val="99"/>
    <w:locked/>
    <w:rsid w:val="00BF058C"/>
    <w:rPr>
      <w:rFonts w:ascii="Times New Roman" w:hAnsi="Times New Roman" w:cs="Times New Roman"/>
      <w:sz w:val="20"/>
      <w:szCs w:val="20"/>
      <w:lang w:eastAsia="ru-RU"/>
    </w:rPr>
  </w:style>
  <w:style w:type="paragraph" w:customStyle="1" w:styleId="ConsPlusNormal">
    <w:name w:val="ConsPlusNormal"/>
    <w:rsid w:val="00BF058C"/>
    <w:pPr>
      <w:widowControl w:val="0"/>
      <w:autoSpaceDE w:val="0"/>
      <w:autoSpaceDN w:val="0"/>
      <w:adjustRightInd w:val="0"/>
      <w:ind w:firstLine="720"/>
    </w:pPr>
    <w:rPr>
      <w:rFonts w:ascii="Arial" w:eastAsia="Times New Roman" w:hAnsi="Arial" w:cs="Arial"/>
      <w:sz w:val="18"/>
      <w:szCs w:val="18"/>
    </w:rPr>
  </w:style>
  <w:style w:type="paragraph" w:styleId="a9">
    <w:name w:val="footer"/>
    <w:basedOn w:val="a"/>
    <w:link w:val="aa"/>
    <w:uiPriority w:val="99"/>
    <w:rsid w:val="00BF058C"/>
    <w:pPr>
      <w:tabs>
        <w:tab w:val="center" w:pos="4677"/>
        <w:tab w:val="right" w:pos="9355"/>
      </w:tabs>
    </w:pPr>
  </w:style>
  <w:style w:type="character" w:customStyle="1" w:styleId="aa">
    <w:name w:val="Нижний колонтитул Знак"/>
    <w:basedOn w:val="a1"/>
    <w:link w:val="a9"/>
    <w:uiPriority w:val="99"/>
    <w:locked/>
    <w:rsid w:val="00BF058C"/>
    <w:rPr>
      <w:rFonts w:ascii="Times New Roman" w:hAnsi="Times New Roman" w:cs="Times New Roman"/>
      <w:sz w:val="20"/>
      <w:szCs w:val="20"/>
      <w:lang w:eastAsia="ru-RU"/>
    </w:rPr>
  </w:style>
  <w:style w:type="character" w:styleId="ab">
    <w:name w:val="page number"/>
    <w:basedOn w:val="a1"/>
    <w:uiPriority w:val="99"/>
    <w:rsid w:val="00BF058C"/>
    <w:rPr>
      <w:rFonts w:cs="Times New Roman"/>
    </w:rPr>
  </w:style>
  <w:style w:type="paragraph" w:styleId="ac">
    <w:name w:val="annotation text"/>
    <w:basedOn w:val="a"/>
    <w:link w:val="ad"/>
    <w:rsid w:val="00BF058C"/>
    <w:rPr>
      <w:sz w:val="20"/>
    </w:rPr>
  </w:style>
  <w:style w:type="character" w:customStyle="1" w:styleId="ad">
    <w:name w:val="Текст примечания Знак"/>
    <w:basedOn w:val="a1"/>
    <w:link w:val="ac"/>
    <w:locked/>
    <w:rsid w:val="00BF058C"/>
    <w:rPr>
      <w:rFonts w:ascii="Times New Roman" w:hAnsi="Times New Roman" w:cs="Times New Roman"/>
      <w:sz w:val="20"/>
      <w:szCs w:val="20"/>
      <w:lang w:eastAsia="ru-RU"/>
    </w:rPr>
  </w:style>
  <w:style w:type="paragraph" w:customStyle="1" w:styleId="Default">
    <w:name w:val="Default"/>
    <w:uiPriority w:val="99"/>
    <w:rsid w:val="00BF058C"/>
    <w:pPr>
      <w:autoSpaceDE w:val="0"/>
      <w:autoSpaceDN w:val="0"/>
      <w:adjustRightInd w:val="0"/>
    </w:pPr>
    <w:rPr>
      <w:rFonts w:ascii="Tahoma" w:eastAsia="Times New Roman" w:hAnsi="Tahoma" w:cs="Tahoma"/>
      <w:color w:val="000000"/>
      <w:sz w:val="24"/>
      <w:szCs w:val="24"/>
    </w:rPr>
  </w:style>
  <w:style w:type="paragraph" w:styleId="ae">
    <w:name w:val="header"/>
    <w:basedOn w:val="a"/>
    <w:link w:val="af"/>
    <w:uiPriority w:val="99"/>
    <w:semiHidden/>
    <w:rsid w:val="0064107E"/>
    <w:pPr>
      <w:tabs>
        <w:tab w:val="center" w:pos="4677"/>
        <w:tab w:val="right" w:pos="9355"/>
      </w:tabs>
    </w:pPr>
  </w:style>
  <w:style w:type="character" w:customStyle="1" w:styleId="af">
    <w:name w:val="Верхний колонтитул Знак"/>
    <w:basedOn w:val="a1"/>
    <w:link w:val="ae"/>
    <w:uiPriority w:val="99"/>
    <w:semiHidden/>
    <w:locked/>
    <w:rsid w:val="0064107E"/>
    <w:rPr>
      <w:rFonts w:ascii="Times New Roman" w:hAnsi="Times New Roman" w:cs="Times New Roman"/>
      <w:sz w:val="20"/>
      <w:szCs w:val="20"/>
      <w:lang w:eastAsia="ru-RU"/>
    </w:rPr>
  </w:style>
  <w:style w:type="paragraph" w:styleId="af0">
    <w:name w:val="Balloon Text"/>
    <w:basedOn w:val="a"/>
    <w:link w:val="af1"/>
    <w:uiPriority w:val="99"/>
    <w:semiHidden/>
    <w:rsid w:val="0064107E"/>
    <w:rPr>
      <w:rFonts w:ascii="Tahoma" w:hAnsi="Tahoma" w:cs="Tahoma"/>
      <w:sz w:val="16"/>
      <w:szCs w:val="16"/>
    </w:rPr>
  </w:style>
  <w:style w:type="character" w:customStyle="1" w:styleId="af1">
    <w:name w:val="Текст выноски Знак"/>
    <w:basedOn w:val="a1"/>
    <w:link w:val="af0"/>
    <w:uiPriority w:val="99"/>
    <w:semiHidden/>
    <w:locked/>
    <w:rsid w:val="0064107E"/>
    <w:rPr>
      <w:rFonts w:ascii="Tahoma" w:hAnsi="Tahoma" w:cs="Tahoma"/>
      <w:sz w:val="16"/>
      <w:szCs w:val="16"/>
      <w:lang w:eastAsia="ru-RU"/>
    </w:rPr>
  </w:style>
  <w:style w:type="character" w:styleId="af2">
    <w:name w:val="annotation reference"/>
    <w:basedOn w:val="a1"/>
    <w:semiHidden/>
    <w:rsid w:val="00043DC4"/>
    <w:rPr>
      <w:rFonts w:cs="Times New Roman"/>
      <w:sz w:val="16"/>
      <w:szCs w:val="16"/>
    </w:rPr>
  </w:style>
  <w:style w:type="paragraph" w:styleId="af3">
    <w:name w:val="annotation subject"/>
    <w:basedOn w:val="ac"/>
    <w:next w:val="ac"/>
    <w:link w:val="af4"/>
    <w:uiPriority w:val="99"/>
    <w:semiHidden/>
    <w:rsid w:val="00043DC4"/>
    <w:rPr>
      <w:b/>
      <w:bCs/>
    </w:rPr>
  </w:style>
  <w:style w:type="character" w:customStyle="1" w:styleId="af4">
    <w:name w:val="Тема примечания Знак"/>
    <w:basedOn w:val="ad"/>
    <w:link w:val="af3"/>
    <w:uiPriority w:val="99"/>
    <w:semiHidden/>
    <w:locked/>
    <w:rsid w:val="00043DC4"/>
    <w:rPr>
      <w:rFonts w:ascii="Times New Roman" w:hAnsi="Times New Roman" w:cs="Times New Roman"/>
      <w:b/>
      <w:bCs/>
      <w:sz w:val="20"/>
      <w:szCs w:val="20"/>
      <w:lang w:eastAsia="ru-RU"/>
    </w:rPr>
  </w:style>
  <w:style w:type="paragraph" w:styleId="af5">
    <w:name w:val="footnote text"/>
    <w:basedOn w:val="a"/>
    <w:link w:val="af6"/>
    <w:uiPriority w:val="99"/>
    <w:unhideWhenUsed/>
    <w:rsid w:val="00054EB6"/>
    <w:rPr>
      <w:sz w:val="20"/>
    </w:rPr>
  </w:style>
  <w:style w:type="character" w:customStyle="1" w:styleId="af6">
    <w:name w:val="Текст сноски Знак"/>
    <w:basedOn w:val="a1"/>
    <w:link w:val="af5"/>
    <w:uiPriority w:val="99"/>
    <w:rsid w:val="00054EB6"/>
    <w:rPr>
      <w:rFonts w:ascii="Times New Roman" w:eastAsia="Times New Roman" w:hAnsi="Times New Roman"/>
    </w:rPr>
  </w:style>
  <w:style w:type="character" w:styleId="af7">
    <w:name w:val="footnote reference"/>
    <w:basedOn w:val="a1"/>
    <w:uiPriority w:val="99"/>
    <w:unhideWhenUsed/>
    <w:rsid w:val="00054EB6"/>
    <w:rPr>
      <w:vertAlign w:val="superscript"/>
    </w:rPr>
  </w:style>
  <w:style w:type="paragraph" w:styleId="af8">
    <w:name w:val="Revision"/>
    <w:hidden/>
    <w:uiPriority w:val="99"/>
    <w:semiHidden/>
    <w:rsid w:val="00714E1B"/>
    <w:rPr>
      <w:rFonts w:ascii="Times New Roman" w:eastAsia="Times New Roman" w:hAnsi="Times New Roman"/>
      <w:sz w:val="24"/>
    </w:rPr>
  </w:style>
  <w:style w:type="table" w:styleId="af9">
    <w:name w:val="Table Grid"/>
    <w:basedOn w:val="a2"/>
    <w:locked/>
    <w:rsid w:val="006225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List Paragraph"/>
    <w:basedOn w:val="a"/>
    <w:uiPriority w:val="34"/>
    <w:qFormat/>
    <w:rsid w:val="001C3C60"/>
    <w:pPr>
      <w:ind w:left="720"/>
      <w:contextualSpacing/>
    </w:pPr>
  </w:style>
  <w:style w:type="character" w:customStyle="1" w:styleId="10">
    <w:name w:val="Заголовок 1 Знак"/>
    <w:aliases w:val="SL H1 — Simplawyer Знак"/>
    <w:basedOn w:val="a1"/>
    <w:link w:val="1"/>
    <w:uiPriority w:val="1"/>
    <w:rsid w:val="00BB300D"/>
    <w:rPr>
      <w:rFonts w:ascii="Tahoma" w:eastAsia="Tahoma" w:hAnsi="Tahoma"/>
      <w:b/>
      <w:bCs/>
      <w:caps/>
      <w:lang w:val="en-GB" w:eastAsia="en-US"/>
    </w:rPr>
  </w:style>
  <w:style w:type="character" w:customStyle="1" w:styleId="20">
    <w:name w:val="Заголовок 2 Знак"/>
    <w:aliases w:val="SL H2 — Simplawyer Знак,SL H2 Simplawyer Знак,SL H2 Знак"/>
    <w:basedOn w:val="a1"/>
    <w:link w:val="2"/>
    <w:uiPriority w:val="1"/>
    <w:rsid w:val="00BB300D"/>
    <w:rPr>
      <w:rFonts w:ascii="Tahoma" w:eastAsia="Tahoma" w:hAnsi="Tahoma"/>
      <w:b/>
      <w:bCs/>
      <w:lang w:val="en-GB" w:eastAsia="en-US"/>
    </w:rPr>
  </w:style>
  <w:style w:type="character" w:customStyle="1" w:styleId="30">
    <w:name w:val="Заголовок 3 Знак"/>
    <w:aliases w:val="SL H3 — Simplawyer Знак,SL H3 Simplawyer Знак,SL H3 Знак"/>
    <w:basedOn w:val="a1"/>
    <w:link w:val="3"/>
    <w:uiPriority w:val="1"/>
    <w:rsid w:val="00BB300D"/>
    <w:rPr>
      <w:rFonts w:ascii="Tahoma" w:eastAsia="Tahoma" w:hAnsi="Tahoma"/>
      <w:lang w:eastAsia="en-US"/>
    </w:rPr>
  </w:style>
  <w:style w:type="character" w:customStyle="1" w:styleId="40">
    <w:name w:val="Заголовок 4 Знак"/>
    <w:aliases w:val="SL H4 — Simplawyer Знак,SL H4 Simplawyer Знак,SL H4 Знак"/>
    <w:basedOn w:val="a1"/>
    <w:link w:val="4"/>
    <w:uiPriority w:val="1"/>
    <w:rsid w:val="00BB300D"/>
    <w:rPr>
      <w:rFonts w:ascii="Tahoma" w:eastAsia="Tahoma" w:hAnsi="Tahoma"/>
      <w:lang w:val="en-GB" w:eastAsia="en-US"/>
    </w:rPr>
  </w:style>
  <w:style w:type="character" w:customStyle="1" w:styleId="60">
    <w:name w:val="Заголовок 6 Знак"/>
    <w:aliases w:val="SL H6 — Simplawyer Знак,SL H6 Simplawyer Знак,SL H6 Знак"/>
    <w:basedOn w:val="a1"/>
    <w:link w:val="6"/>
    <w:uiPriority w:val="11"/>
    <w:rsid w:val="00BB300D"/>
    <w:rPr>
      <w:rFonts w:ascii="Tahoma" w:eastAsia="Tahoma" w:hAnsi="Tahoma"/>
      <w:lang w:val="en-GB" w:eastAsia="en-US"/>
    </w:rPr>
  </w:style>
  <w:style w:type="character" w:customStyle="1" w:styleId="70">
    <w:name w:val="Заголовок 7 Знак"/>
    <w:aliases w:val="SL H7 — Simplawyer Знак,SL H7 Simplawyer Знак,SL H7 Знак"/>
    <w:basedOn w:val="a1"/>
    <w:link w:val="7"/>
    <w:uiPriority w:val="11"/>
    <w:rsid w:val="00BB300D"/>
    <w:rPr>
      <w:rFonts w:ascii="Tahoma" w:eastAsia="Tahoma" w:hAnsi="Tahoma"/>
      <w:lang w:val="en-GB" w:eastAsia="en-US"/>
    </w:rPr>
  </w:style>
  <w:style w:type="paragraph" w:customStyle="1" w:styleId="SLH0Simplawyer">
    <w:name w:val="— SL H0 — Simplawyer"/>
    <w:basedOn w:val="a0"/>
    <w:next w:val="a0"/>
    <w:uiPriority w:val="12"/>
    <w:rsid w:val="00BB300D"/>
    <w:pPr>
      <w:numPr>
        <w:numId w:val="1"/>
      </w:numPr>
      <w:tabs>
        <w:tab w:val="left" w:pos="851"/>
        <w:tab w:val="left" w:pos="1644"/>
        <w:tab w:val="left" w:pos="2381"/>
        <w:tab w:val="left" w:pos="3119"/>
        <w:tab w:val="left" w:pos="3856"/>
        <w:tab w:val="left" w:pos="4593"/>
        <w:tab w:val="left" w:pos="5330"/>
        <w:tab w:val="left" w:pos="6067"/>
      </w:tabs>
      <w:suppressAutoHyphens/>
      <w:spacing w:before="240"/>
    </w:pPr>
    <w:rPr>
      <w:rFonts w:ascii="Tahoma" w:eastAsia="Tahoma" w:hAnsi="Tahoma"/>
      <w:vanish/>
      <w:color w:val="FF0000"/>
      <w:szCs w:val="20"/>
      <w:lang w:val="en-GB" w:eastAsia="en-US"/>
    </w:rPr>
  </w:style>
  <w:style w:type="paragraph" w:customStyle="1" w:styleId="SLH2PlainSimplawyer">
    <w:name w:val="SL H2 Plain — Simplawyer"/>
    <w:basedOn w:val="2"/>
    <w:link w:val="SLH2PlainSimplawyerChar"/>
    <w:uiPriority w:val="2"/>
    <w:qFormat/>
    <w:rsid w:val="00BB300D"/>
    <w:pPr>
      <w:keepNext w:val="0"/>
    </w:pPr>
    <w:rPr>
      <w:b w:val="0"/>
    </w:rPr>
  </w:style>
  <w:style w:type="character" w:customStyle="1" w:styleId="SLH2PlainSimplawyerChar">
    <w:name w:val="SL H2 Plain — Simplawyer Char"/>
    <w:link w:val="SLH2PlainSimplawyer"/>
    <w:uiPriority w:val="2"/>
    <w:rsid w:val="00BB300D"/>
    <w:rPr>
      <w:rFonts w:ascii="Tahoma" w:eastAsia="Tahoma" w:hAnsi="Tahoma"/>
      <w:bCs/>
      <w:lang w:val="en-GB" w:eastAsia="en-US"/>
    </w:rPr>
  </w:style>
  <w:style w:type="character" w:styleId="afb">
    <w:name w:val="Hyperlink"/>
    <w:basedOn w:val="a1"/>
    <w:uiPriority w:val="99"/>
    <w:rsid w:val="00306AF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08943">
      <w:bodyDiv w:val="1"/>
      <w:marLeft w:val="0"/>
      <w:marRight w:val="0"/>
      <w:marTop w:val="0"/>
      <w:marBottom w:val="0"/>
      <w:divBdr>
        <w:top w:val="none" w:sz="0" w:space="0" w:color="auto"/>
        <w:left w:val="none" w:sz="0" w:space="0" w:color="auto"/>
        <w:bottom w:val="none" w:sz="0" w:space="0" w:color="auto"/>
        <w:right w:val="none" w:sz="0" w:space="0" w:color="auto"/>
      </w:divBdr>
    </w:div>
    <w:div w:id="197546987">
      <w:bodyDiv w:val="1"/>
      <w:marLeft w:val="0"/>
      <w:marRight w:val="0"/>
      <w:marTop w:val="0"/>
      <w:marBottom w:val="0"/>
      <w:divBdr>
        <w:top w:val="none" w:sz="0" w:space="0" w:color="auto"/>
        <w:left w:val="none" w:sz="0" w:space="0" w:color="auto"/>
        <w:bottom w:val="none" w:sz="0" w:space="0" w:color="auto"/>
        <w:right w:val="none" w:sz="0" w:space="0" w:color="auto"/>
      </w:divBdr>
    </w:div>
    <w:div w:id="218563189">
      <w:bodyDiv w:val="1"/>
      <w:marLeft w:val="0"/>
      <w:marRight w:val="0"/>
      <w:marTop w:val="0"/>
      <w:marBottom w:val="0"/>
      <w:divBdr>
        <w:top w:val="none" w:sz="0" w:space="0" w:color="auto"/>
        <w:left w:val="none" w:sz="0" w:space="0" w:color="auto"/>
        <w:bottom w:val="none" w:sz="0" w:space="0" w:color="auto"/>
        <w:right w:val="none" w:sz="0" w:space="0" w:color="auto"/>
      </w:divBdr>
      <w:divsChild>
        <w:div w:id="661586597">
          <w:marLeft w:val="0"/>
          <w:marRight w:val="0"/>
          <w:marTop w:val="0"/>
          <w:marBottom w:val="0"/>
          <w:divBdr>
            <w:top w:val="none" w:sz="0" w:space="0" w:color="auto"/>
            <w:left w:val="none" w:sz="0" w:space="0" w:color="auto"/>
            <w:bottom w:val="none" w:sz="0" w:space="0" w:color="auto"/>
            <w:right w:val="none" w:sz="0" w:space="0" w:color="auto"/>
          </w:divBdr>
          <w:divsChild>
            <w:div w:id="53997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718826">
      <w:bodyDiv w:val="1"/>
      <w:marLeft w:val="0"/>
      <w:marRight w:val="0"/>
      <w:marTop w:val="0"/>
      <w:marBottom w:val="0"/>
      <w:divBdr>
        <w:top w:val="none" w:sz="0" w:space="0" w:color="auto"/>
        <w:left w:val="none" w:sz="0" w:space="0" w:color="auto"/>
        <w:bottom w:val="none" w:sz="0" w:space="0" w:color="auto"/>
        <w:right w:val="none" w:sz="0" w:space="0" w:color="auto"/>
      </w:divBdr>
    </w:div>
    <w:div w:id="957830282">
      <w:bodyDiv w:val="1"/>
      <w:marLeft w:val="0"/>
      <w:marRight w:val="0"/>
      <w:marTop w:val="0"/>
      <w:marBottom w:val="0"/>
      <w:divBdr>
        <w:top w:val="none" w:sz="0" w:space="0" w:color="auto"/>
        <w:left w:val="none" w:sz="0" w:space="0" w:color="auto"/>
        <w:bottom w:val="none" w:sz="0" w:space="0" w:color="auto"/>
        <w:right w:val="none" w:sz="0" w:space="0" w:color="auto"/>
      </w:divBdr>
    </w:div>
    <w:div w:id="1267738844">
      <w:bodyDiv w:val="1"/>
      <w:marLeft w:val="0"/>
      <w:marRight w:val="0"/>
      <w:marTop w:val="0"/>
      <w:marBottom w:val="0"/>
      <w:divBdr>
        <w:top w:val="none" w:sz="0" w:space="0" w:color="auto"/>
        <w:left w:val="none" w:sz="0" w:space="0" w:color="auto"/>
        <w:bottom w:val="none" w:sz="0" w:space="0" w:color="auto"/>
        <w:right w:val="none" w:sz="0" w:space="0" w:color="auto"/>
      </w:divBdr>
    </w:div>
    <w:div w:id="1385369603">
      <w:bodyDiv w:val="1"/>
      <w:marLeft w:val="0"/>
      <w:marRight w:val="0"/>
      <w:marTop w:val="0"/>
      <w:marBottom w:val="0"/>
      <w:divBdr>
        <w:top w:val="none" w:sz="0" w:space="0" w:color="auto"/>
        <w:left w:val="none" w:sz="0" w:space="0" w:color="auto"/>
        <w:bottom w:val="none" w:sz="0" w:space="0" w:color="auto"/>
        <w:right w:val="none" w:sz="0" w:space="0" w:color="auto"/>
      </w:divBdr>
    </w:div>
    <w:div w:id="1928921755">
      <w:bodyDiv w:val="1"/>
      <w:marLeft w:val="0"/>
      <w:marRight w:val="0"/>
      <w:marTop w:val="0"/>
      <w:marBottom w:val="0"/>
      <w:divBdr>
        <w:top w:val="none" w:sz="0" w:space="0" w:color="auto"/>
        <w:left w:val="none" w:sz="0" w:space="0" w:color="auto"/>
        <w:bottom w:val="none" w:sz="0" w:space="0" w:color="auto"/>
        <w:right w:val="none" w:sz="0" w:space="0" w:color="auto"/>
      </w:divBdr>
    </w:div>
    <w:div w:id="1943417209">
      <w:bodyDiv w:val="1"/>
      <w:marLeft w:val="0"/>
      <w:marRight w:val="0"/>
      <w:marTop w:val="0"/>
      <w:marBottom w:val="0"/>
      <w:divBdr>
        <w:top w:val="none" w:sz="0" w:space="0" w:color="auto"/>
        <w:left w:val="none" w:sz="0" w:space="0" w:color="auto"/>
        <w:bottom w:val="none" w:sz="0" w:space="0" w:color="auto"/>
        <w:right w:val="none" w:sz="0" w:space="0" w:color="auto"/>
      </w:divBdr>
    </w:div>
    <w:div w:id="1995915302">
      <w:bodyDiv w:val="1"/>
      <w:marLeft w:val="0"/>
      <w:marRight w:val="0"/>
      <w:marTop w:val="0"/>
      <w:marBottom w:val="0"/>
      <w:divBdr>
        <w:top w:val="none" w:sz="0" w:space="0" w:color="auto"/>
        <w:left w:val="none" w:sz="0" w:space="0" w:color="auto"/>
        <w:bottom w:val="none" w:sz="0" w:space="0" w:color="auto"/>
        <w:right w:val="none" w:sz="0" w:space="0" w:color="auto"/>
      </w:divBdr>
    </w:div>
    <w:div w:id="20369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9C0A2B409F80D4A9A1F69B0078579D2" ma:contentTypeVersion="0" ma:contentTypeDescription="Создание документа." ma:contentTypeScope="" ma:versionID="99d1e676c21f96298b128569c0e0b2ff">
  <xsd:schema xmlns:xsd="http://www.w3.org/2001/XMLSchema" xmlns:xs="http://www.w3.org/2001/XMLSchema" xmlns:p="http://schemas.microsoft.com/office/2006/metadata/properties" targetNamespace="http://schemas.microsoft.com/office/2006/metadata/properties" ma:root="true" ma:fieldsID="ecbfdc7fffbc127981fe346cadfac7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8DD37C-7890-4F49-BFF0-D68228264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DDF8078-396C-4A17-A510-08637D0039E2}">
  <ds:schemaRefs>
    <ds:schemaRef ds:uri="http://schemas.microsoft.com/sharepoint/v3/contenttype/forms"/>
  </ds:schemaRefs>
</ds:datastoreItem>
</file>

<file path=customXml/itemProps3.xml><?xml version="1.0" encoding="utf-8"?>
<ds:datastoreItem xmlns:ds="http://schemas.openxmlformats.org/officeDocument/2006/customXml" ds:itemID="{96D9EF57-14F1-4501-AD99-BAFC2951C50A}">
  <ds:schemaRefs>
    <ds:schemaRef ds:uri="http://purl.org/dc/dcmitype/"/>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CF4D7CB3-53A1-4099-A1A6-5FEDA1F3A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20</Pages>
  <Words>9872</Words>
  <Characters>56274</Characters>
  <Application>Microsoft Office Word</Application>
  <DocSecurity>0</DocSecurity>
  <Lines>468</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IES-HOLDING</Company>
  <LinksUpToDate>false</LinksUpToDate>
  <CharactersWithSpaces>66014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akri008</dc:creator>
  <cp:lastModifiedBy>Семенова Оксана Сергеевна</cp:lastModifiedBy>
  <cp:revision>10</cp:revision>
  <cp:lastPrinted>2019-08-22T12:31:00Z</cp:lastPrinted>
  <dcterms:created xsi:type="dcterms:W3CDTF">2020-06-21T13:46:00Z</dcterms:created>
  <dcterms:modified xsi:type="dcterms:W3CDTF">2020-11-27T06:37:00Z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0x01010039C0A2B409F80D4A9A1F69B0078579D2</vt:lpwstr>
  </property>
</Properties>
</file>